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53F83ACF" w:rsidR="003A701A" w:rsidRPr="004A50A8" w:rsidRDefault="003A701A" w:rsidP="007226BE">
      <w:pPr>
        <w:jc w:val="center"/>
        <w:rPr>
          <w:b/>
          <w:sz w:val="28"/>
        </w:rPr>
      </w:pPr>
      <w:r w:rsidRPr="004A50A8">
        <w:rPr>
          <w:b/>
          <w:sz w:val="28"/>
        </w:rPr>
        <w:t xml:space="preserve">Ministry of Finance </w:t>
      </w:r>
      <w:proofErr w:type="gramStart"/>
      <w:r w:rsidR="005B60DF">
        <w:rPr>
          <w:b/>
          <w:sz w:val="28"/>
        </w:rPr>
        <w:t>And</w:t>
      </w:r>
      <w:proofErr w:type="gramEnd"/>
      <w:r w:rsidR="005B60DF">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104916E7"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w:t>
      </w:r>
      <w:r w:rsidR="00C14CEE">
        <w:rPr>
          <w:b/>
          <w:bCs/>
          <w:color w:val="000000"/>
          <w:sz w:val="40"/>
          <w:szCs w:val="40"/>
        </w:rPr>
        <w:t>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34"/>
        <w:gridCol w:w="95"/>
      </w:tblGrid>
      <w:tr w:rsidR="00070046" w:rsidRPr="007226BE" w14:paraId="380B76F4" w14:textId="77777777" w:rsidTr="00195497">
        <w:trPr>
          <w:tblCellSpacing w:w="15" w:type="dxa"/>
        </w:trPr>
        <w:tc>
          <w:tcPr>
            <w:tcW w:w="0" w:type="auto"/>
            <w:vAlign w:val="center"/>
            <w:hideMark/>
          </w:tcPr>
          <w:p w14:paraId="5838A6DC" w14:textId="3CE99BA8" w:rsidR="00070046" w:rsidRPr="007226BE" w:rsidRDefault="00C14CEE" w:rsidP="00C14CEE">
            <w:pPr>
              <w:spacing w:after="240" w:line="259" w:lineRule="auto"/>
              <w:ind w:left="1125"/>
              <w:rPr>
                <w:sz w:val="44"/>
                <w:szCs w:val="44"/>
              </w:rPr>
            </w:pPr>
            <w:r w:rsidRPr="00C14CEE">
              <w:rPr>
                <w:b/>
                <w:bCs/>
                <w:color w:val="000000"/>
                <w:sz w:val="40"/>
                <w:szCs w:val="40"/>
              </w:rPr>
              <w:t>Printing of Key Stage 1 to 3 Text Books</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21B9B011" w:rsidR="00BC7014" w:rsidRPr="006C29B4" w:rsidRDefault="006C29B4" w:rsidP="003A701A">
      <w:pPr>
        <w:spacing w:line="259" w:lineRule="auto"/>
        <w:jc w:val="center"/>
        <w:rPr>
          <w:color w:val="000000" w:themeColor="text1"/>
          <w:sz w:val="28"/>
          <w:szCs w:val="28"/>
        </w:rPr>
      </w:pPr>
      <w:r w:rsidRPr="006C29B4">
        <w:rPr>
          <w:b/>
          <w:bCs/>
          <w:color w:val="000000" w:themeColor="text1"/>
          <w:spacing w:val="30"/>
          <w:sz w:val="28"/>
          <w:szCs w:val="28"/>
        </w:rPr>
        <w:t>July 2025</w:t>
      </w:r>
    </w:p>
    <w:p w14:paraId="1379D89D" w14:textId="77777777" w:rsidR="00BC7014" w:rsidRPr="00BC7014" w:rsidRDefault="00BC7014" w:rsidP="003A701A">
      <w:pPr>
        <w:spacing w:line="259" w:lineRule="auto"/>
        <w:jc w:val="center"/>
        <w:rPr>
          <w:sz w:val="28"/>
          <w:szCs w:val="28"/>
        </w:rPr>
      </w:pPr>
    </w:p>
    <w:p w14:paraId="4477B7FB" w14:textId="23B7B47F"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5B60DF">
        <w:rPr>
          <w:sz w:val="28"/>
          <w:szCs w:val="28"/>
        </w:rPr>
        <w:t xml:space="preserve"> Department</w:t>
      </w:r>
    </w:p>
    <w:p w14:paraId="3FD9F3D2" w14:textId="6716215C" w:rsidR="003A701A" w:rsidRPr="00BC7014" w:rsidRDefault="003A701A" w:rsidP="007226BE">
      <w:pPr>
        <w:spacing w:line="259" w:lineRule="auto"/>
        <w:jc w:val="center"/>
        <w:rPr>
          <w:sz w:val="28"/>
          <w:szCs w:val="28"/>
        </w:rPr>
      </w:pPr>
      <w:r w:rsidRPr="00BC7014">
        <w:rPr>
          <w:sz w:val="28"/>
          <w:szCs w:val="28"/>
        </w:rPr>
        <w:t xml:space="preserve">Ministry of Finance </w:t>
      </w:r>
      <w:proofErr w:type="gramStart"/>
      <w:r w:rsidR="005B60DF">
        <w:rPr>
          <w:sz w:val="28"/>
          <w:szCs w:val="28"/>
        </w:rPr>
        <w:t>And</w:t>
      </w:r>
      <w:proofErr w:type="gramEnd"/>
      <w:r w:rsidR="005B60DF">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F96083">
            <w:pPr>
              <w:pStyle w:val="Sub-ClauseText"/>
              <w:numPr>
                <w:ilvl w:val="1"/>
                <w:numId w:val="35"/>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2D11C1">
            <w:pPr>
              <w:pStyle w:val="Sub-ClauseText"/>
              <w:numPr>
                <w:ilvl w:val="0"/>
                <w:numId w:val="81"/>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7C47DE">
            <w:pPr>
              <w:pStyle w:val="Sub-ClauseText"/>
              <w:numPr>
                <w:ilvl w:val="0"/>
                <w:numId w:val="81"/>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7C47DE">
            <w:pPr>
              <w:pStyle w:val="Sub-ClauseText"/>
              <w:numPr>
                <w:ilvl w:val="1"/>
                <w:numId w:val="131"/>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7C47DE">
            <w:pPr>
              <w:pStyle w:val="Sub-ClauseText"/>
              <w:keepNext/>
              <w:keepLines/>
              <w:numPr>
                <w:ilvl w:val="1"/>
                <w:numId w:val="132"/>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7C47DE">
            <w:pPr>
              <w:pStyle w:val="Sub-ClauseText"/>
              <w:numPr>
                <w:ilvl w:val="1"/>
                <w:numId w:val="133"/>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7C47DE">
            <w:pPr>
              <w:pStyle w:val="Sub-ClauseText"/>
              <w:numPr>
                <w:ilvl w:val="1"/>
                <w:numId w:val="133"/>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7C47DE">
            <w:pPr>
              <w:pStyle w:val="Sub-ClauseText"/>
              <w:numPr>
                <w:ilvl w:val="1"/>
                <w:numId w:val="133"/>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70237658"/>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35399372"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proofErr w:type="gramStart"/>
            <w:r w:rsidR="005B60DF">
              <w:rPr>
                <w:b/>
                <w:bCs/>
                <w:i/>
                <w:iCs/>
                <w:color w:val="000000" w:themeColor="text1"/>
                <w:szCs w:val="24"/>
              </w:rPr>
              <w:t>And</w:t>
            </w:r>
            <w:proofErr w:type="gramEnd"/>
            <w:r w:rsidR="005B60DF">
              <w:rPr>
                <w:b/>
                <w:bCs/>
                <w:i/>
                <w:iCs/>
                <w:color w:val="000000" w:themeColor="text1"/>
                <w:szCs w:val="24"/>
              </w:rPr>
              <w:t xml:space="preserve">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3F9EF1B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w:t>
            </w:r>
            <w:r w:rsidR="00D4119C" w:rsidRPr="006B0E6C">
              <w:rPr>
                <w:b/>
                <w:bCs/>
                <w:i/>
                <w:iCs/>
                <w:color w:val="000000" w:themeColor="text1"/>
                <w:szCs w:val="24"/>
              </w:rPr>
              <w:t>Planning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proofErr w:type="spellStart"/>
            <w:r w:rsidRPr="006B0E6C">
              <w:rPr>
                <w:b/>
                <w:bCs/>
                <w:i/>
                <w:iCs/>
                <w:color w:val="000000" w:themeColor="text1"/>
                <w:szCs w:val="24"/>
              </w:rPr>
              <w:t>Ameenee</w:t>
            </w:r>
            <w:proofErr w:type="spellEnd"/>
            <w:r w:rsidRPr="006B0E6C">
              <w:rPr>
                <w:b/>
                <w:bCs/>
                <w:i/>
                <w:iCs/>
                <w:color w:val="000000" w:themeColor="text1"/>
                <w:szCs w:val="24"/>
              </w:rPr>
              <w:t xml:space="preserve"> </w:t>
            </w:r>
            <w:proofErr w:type="spellStart"/>
            <w:r w:rsidRPr="006B0E6C">
              <w:rPr>
                <w:b/>
                <w:bCs/>
                <w:i/>
                <w:iCs/>
                <w:color w:val="000000" w:themeColor="text1"/>
                <w:szCs w:val="24"/>
              </w:rPr>
              <w:t>Magu</w:t>
            </w:r>
            <w:proofErr w:type="spellEnd"/>
            <w:r w:rsidRPr="006B0E6C">
              <w:rPr>
                <w:b/>
                <w:bCs/>
                <w:i/>
                <w:iCs/>
                <w:color w:val="000000" w:themeColor="text1"/>
                <w:szCs w:val="24"/>
              </w:rPr>
              <w:t xml:space="preserve">,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bookmarkStart w:id="316" w:name="_GoBack"/>
            <w:bookmarkEnd w:id="316"/>
          </w:p>
          <w:p w14:paraId="354872EE" w14:textId="344BE24C"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 xml:space="preserve">CB is: </w:t>
            </w:r>
            <w:r w:rsidR="0038620D" w:rsidRPr="006B0E6C">
              <w:rPr>
                <w:b/>
                <w:bCs/>
                <w:color w:val="000000" w:themeColor="text1"/>
                <w:sz w:val="40"/>
                <w:szCs w:val="40"/>
              </w:rPr>
              <w:t xml:space="preserve"> </w:t>
            </w:r>
            <w:r w:rsidR="00195497" w:rsidRPr="006B0E6C">
              <w:rPr>
                <w:color w:val="000000" w:themeColor="text1"/>
              </w:rPr>
              <w:t xml:space="preserve"> </w:t>
            </w:r>
            <w:r w:rsidR="006C29B4" w:rsidRPr="006B0E6C">
              <w:rPr>
                <w:rFonts w:ascii="Arial" w:hAnsi="Arial" w:cs="Arial"/>
                <w:b/>
                <w:bCs/>
                <w:color w:val="000000" w:themeColor="text1"/>
                <w:sz w:val="45"/>
                <w:szCs w:val="45"/>
              </w:rPr>
              <w:t xml:space="preserve"> </w:t>
            </w:r>
            <w:r w:rsidR="00C14CEE">
              <w:t xml:space="preserve"> </w:t>
            </w:r>
            <w:r w:rsidR="00C14CEE" w:rsidRPr="00C14CEE">
              <w:rPr>
                <w:b/>
                <w:bCs/>
                <w:color w:val="000000" w:themeColor="text1"/>
              </w:rPr>
              <w:t>Printing of Key Stage 1 to 3 Text Books</w:t>
            </w:r>
            <w:r w:rsidR="006125EB" w:rsidRPr="006B0E6C">
              <w:rPr>
                <w:b/>
                <w:bCs/>
                <w:color w:val="000000" w:themeColor="text1"/>
              </w:rPr>
              <w:tab/>
            </w:r>
          </w:p>
          <w:p w14:paraId="376DF665" w14:textId="4BF7F9CA"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6B0E6C" w:rsidRPr="006B0E6C">
              <w:rPr>
                <w:b/>
                <w:bCs/>
                <w:color w:val="000000" w:themeColor="text1"/>
              </w:rPr>
              <w:t>1</w:t>
            </w:r>
            <w:r w:rsidR="00C14CEE">
              <w:rPr>
                <w:b/>
                <w:bCs/>
                <w:color w:val="000000" w:themeColor="text1"/>
              </w:rPr>
              <w:t>4</w:t>
            </w:r>
            <w:r w:rsidR="006B0E6C" w:rsidRPr="006B0E6C">
              <w:rPr>
                <w:b/>
                <w:bCs/>
                <w:color w:val="000000" w:themeColor="text1"/>
              </w:rPr>
              <w:t>4</w:t>
            </w:r>
          </w:p>
          <w:p w14:paraId="58B0F0C2" w14:textId="5B5733DB"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w:t>
            </w:r>
            <w:r w:rsidR="00C14CEE">
              <w:rPr>
                <w:b/>
                <w:bCs/>
                <w:color w:val="000000" w:themeColor="text1"/>
              </w:rPr>
              <w:t>6</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7" w:name="_Toc505659530"/>
            <w:bookmarkStart w:id="318" w:name="_Toc506185678"/>
            <w:r w:rsidRPr="006B0E6C">
              <w:rPr>
                <w:b/>
                <w:bCs/>
                <w:color w:val="000000" w:themeColor="text1"/>
                <w:sz w:val="28"/>
              </w:rPr>
              <w:t>B. Contents of Bidding Document</w:t>
            </w:r>
            <w:bookmarkEnd w:id="317"/>
            <w:bookmarkEnd w:id="318"/>
            <w:r w:rsidRPr="006B0E6C">
              <w:rPr>
                <w:b/>
                <w:bCs/>
                <w:color w:val="000000" w:themeColor="text1"/>
                <w:sz w:val="28"/>
              </w:rPr>
              <w:t>s</w:t>
            </w:r>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7.1</w:t>
            </w:r>
          </w:p>
        </w:tc>
        <w:tc>
          <w:tcPr>
            <w:tcW w:w="7470" w:type="dxa"/>
          </w:tcPr>
          <w:p w14:paraId="4816C5A0" w14:textId="77777777" w:rsidR="00070046" w:rsidRPr="006B0E6C" w:rsidRDefault="00070046" w:rsidP="00070046">
            <w:pPr>
              <w:tabs>
                <w:tab w:val="right" w:pos="7254"/>
              </w:tabs>
              <w:spacing w:before="120" w:after="120"/>
              <w:rPr>
                <w:color w:val="000000" w:themeColor="text1"/>
              </w:rPr>
            </w:pPr>
            <w:r w:rsidRPr="006B0E6C">
              <w:rPr>
                <w:color w:val="000000" w:themeColor="text1"/>
              </w:rPr>
              <w:t xml:space="preserve">For </w:t>
            </w:r>
            <w:r w:rsidRPr="006B0E6C">
              <w:rPr>
                <w:b/>
                <w:bCs/>
                <w:color w:val="000000" w:themeColor="text1"/>
                <w:u w:val="single"/>
              </w:rPr>
              <w:t>C</w:t>
            </w:r>
            <w:r w:rsidRPr="006B0E6C">
              <w:rPr>
                <w:b/>
                <w:color w:val="000000" w:themeColor="text1"/>
                <w:u w:val="single"/>
              </w:rPr>
              <w:t>larification of bid purposes</w:t>
            </w:r>
            <w:r w:rsidRPr="006B0E6C">
              <w:rPr>
                <w:color w:val="000000" w:themeColor="text1"/>
              </w:rPr>
              <w:t xml:space="preserve"> only, the Procuring Entity’s address is: </w:t>
            </w:r>
          </w:p>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52345573" w:rsidR="00070046" w:rsidRPr="006B0E6C" w:rsidRDefault="006B0E6C" w:rsidP="00A93DC6">
            <w:pPr>
              <w:pStyle w:val="Default"/>
              <w:ind w:left="720"/>
              <w:rPr>
                <w:bCs/>
                <w:color w:val="000000" w:themeColor="text1"/>
                <w:szCs w:val="20"/>
                <w:lang w:val="en-GB"/>
              </w:rPr>
            </w:pPr>
            <w:r w:rsidRPr="006B0E6C">
              <w:rPr>
                <w:bCs/>
                <w:color w:val="000000" w:themeColor="text1"/>
                <w:szCs w:val="20"/>
                <w:lang w:val="en-GB"/>
              </w:rPr>
              <w:t xml:space="preserve">Ibrahim </w:t>
            </w:r>
            <w:proofErr w:type="spellStart"/>
            <w:r w:rsidRPr="006B0E6C">
              <w:rPr>
                <w:bCs/>
                <w:color w:val="000000" w:themeColor="text1"/>
                <w:szCs w:val="20"/>
                <w:lang w:val="en-GB"/>
              </w:rPr>
              <w:t>Aflaah</w:t>
            </w:r>
            <w:proofErr w:type="spellEnd"/>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proofErr w:type="spellStart"/>
            <w:r w:rsidRPr="006B0E6C">
              <w:rPr>
                <w:bCs/>
                <w:color w:val="000000" w:themeColor="text1"/>
                <w:szCs w:val="20"/>
                <w:lang w:val="en-GB"/>
              </w:rPr>
              <w:t>Ameenee</w:t>
            </w:r>
            <w:proofErr w:type="spellEnd"/>
            <w:r w:rsidRPr="006B0E6C">
              <w:rPr>
                <w:bCs/>
                <w:color w:val="000000" w:themeColor="text1"/>
                <w:szCs w:val="20"/>
                <w:lang w:val="en-GB"/>
              </w:rPr>
              <w:t xml:space="preserve"> </w:t>
            </w:r>
            <w:proofErr w:type="spellStart"/>
            <w:r w:rsidRPr="006B0E6C">
              <w:rPr>
                <w:bCs/>
                <w:color w:val="000000" w:themeColor="text1"/>
                <w:szCs w:val="20"/>
                <w:lang w:val="en-GB"/>
              </w:rPr>
              <w:t>Magu</w:t>
            </w:r>
            <w:proofErr w:type="spellEnd"/>
            <w:r w:rsidRPr="006B0E6C">
              <w:rPr>
                <w:bCs/>
                <w:color w:val="000000" w:themeColor="text1"/>
                <w:szCs w:val="20"/>
                <w:lang w:val="en-GB"/>
              </w:rPr>
              <w:t>,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7356DCAD"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D75BC5" w:rsidRPr="006B0E6C">
              <w:rPr>
                <w:color w:val="000000" w:themeColor="text1"/>
                <w:sz w:val="22"/>
                <w:szCs w:val="22"/>
                <w:lang w:bidi="dv-MV"/>
              </w:rPr>
              <w:t>106</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53B31BCF" w:rsidR="00195497" w:rsidRPr="006B0E6C"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19" w:history="1">
              <w:r w:rsidR="006B0E6C" w:rsidRPr="006B0E6C">
                <w:rPr>
                  <w:rStyle w:val="Hyperlink"/>
                  <w:color w:val="000000" w:themeColor="text1"/>
                  <w:lang w:val="it-IT"/>
                </w:rPr>
                <w:t>ibrahim.aflah@finance.gov.mv</w:t>
              </w:r>
            </w:hyperlink>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0"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1"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409C3A9D" w:rsidR="0025710C" w:rsidRPr="006B0E6C" w:rsidRDefault="00070046" w:rsidP="00A93DC6">
            <w:pPr>
              <w:tabs>
                <w:tab w:val="right" w:pos="7254"/>
              </w:tabs>
              <w:rPr>
                <w:color w:val="000000" w:themeColor="text1"/>
                <w:sz w:val="22"/>
                <w:szCs w:val="22"/>
              </w:rPr>
            </w:pPr>
            <w:r w:rsidRPr="006B0E6C">
              <w:rPr>
                <w:color w:val="000000" w:themeColor="text1"/>
                <w:sz w:val="22"/>
                <w:szCs w:val="22"/>
              </w:rPr>
              <w:t xml:space="preserve"> </w:t>
            </w:r>
            <w:r w:rsidR="00C14CEE">
              <w:rPr>
                <w:b/>
                <w:bCs/>
                <w:color w:val="000000" w:themeColor="text1"/>
                <w:sz w:val="22"/>
                <w:szCs w:val="22"/>
              </w:rPr>
              <w:t>7</w:t>
            </w:r>
            <w:r w:rsidR="006B0E6C" w:rsidRPr="006B0E6C">
              <w:rPr>
                <w:b/>
                <w:bCs/>
                <w:color w:val="000000" w:themeColor="text1"/>
                <w:sz w:val="22"/>
                <w:szCs w:val="22"/>
                <w:vertAlign w:val="superscript"/>
              </w:rPr>
              <w:t>th</w:t>
            </w:r>
            <w:r w:rsidR="006B0E6C" w:rsidRPr="006B0E6C">
              <w:rPr>
                <w:b/>
                <w:bCs/>
                <w:color w:val="000000" w:themeColor="text1"/>
                <w:sz w:val="22"/>
                <w:szCs w:val="22"/>
              </w:rPr>
              <w:t xml:space="preserve"> July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7F30B04D"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6B0E6C">
              <w:rPr>
                <w:rFonts w:ascii="Times New Roman" w:hAnsi="Times New Roman"/>
                <w:b/>
                <w:bCs/>
                <w:color w:val="000000" w:themeColor="text1"/>
                <w:szCs w:val="24"/>
              </w:rPr>
              <w:t>Ministry of Education</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t>ITT 12.1</w:t>
            </w:r>
          </w:p>
        </w:tc>
        <w:tc>
          <w:tcPr>
            <w:tcW w:w="7470" w:type="dxa"/>
          </w:tcPr>
          <w:p w14:paraId="129EFD00" w14:textId="77777777" w:rsidR="008B78A5" w:rsidRPr="0090438D" w:rsidRDefault="008B78A5" w:rsidP="008B78A5">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41CCE5C6" w14:textId="77777777" w:rsidR="008B78A5" w:rsidRPr="00945E00" w:rsidRDefault="008B78A5" w:rsidP="006125EB">
            <w:pPr>
              <w:pStyle w:val="i"/>
              <w:tabs>
                <w:tab w:val="right" w:pos="7254"/>
              </w:tabs>
              <w:suppressAutoHyphens w:val="0"/>
              <w:spacing w:before="120" w:after="120"/>
              <w:jc w:val="left"/>
              <w:rPr>
                <w:rFonts w:ascii="Times New Roman" w:hAnsi="Times New Roman"/>
                <w:szCs w:val="24"/>
              </w:rPr>
            </w:pP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lastRenderedPageBreak/>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FA29B2E"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6B0E6C" w:rsidRPr="006B0E6C">
              <w:rPr>
                <w:b/>
                <w:bCs/>
                <w:color w:val="000000" w:themeColor="text1"/>
                <w:sz w:val="22"/>
                <w:szCs w:val="22"/>
              </w:rPr>
              <w:t>1</w:t>
            </w:r>
            <w:r w:rsidR="00C14CEE">
              <w:rPr>
                <w:b/>
                <w:bCs/>
                <w:color w:val="000000" w:themeColor="text1"/>
                <w:sz w:val="22"/>
                <w:szCs w:val="22"/>
              </w:rPr>
              <w:t>3</w:t>
            </w:r>
            <w:r w:rsidR="006B0E6C" w:rsidRPr="006B0E6C">
              <w:rPr>
                <w:b/>
                <w:bCs/>
                <w:color w:val="000000" w:themeColor="text1"/>
                <w:sz w:val="22"/>
                <w:szCs w:val="22"/>
              </w:rPr>
              <w:t>2</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ins w:id="321" w:author="Aishath Nadheema" w:date="2024-01-03T09:48:00Z"/>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36E669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1453A3">
              <w:rPr>
                <w:bCs/>
                <w:color w:val="000000" w:themeColor="text1"/>
                <w:lang w:val="en-GB"/>
              </w:rPr>
              <w:t>319</w:t>
            </w:r>
          </w:p>
          <w:p w14:paraId="07B99845" w14:textId="3CC3D2E5"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2" w:history="1">
              <w:r w:rsidR="006B0E6C" w:rsidRPr="00390BA5">
                <w:rPr>
                  <w:rStyle w:val="Hyperlink"/>
                  <w:bCs/>
                </w:rPr>
                <w:t xml:space="preserve"> ibrahim.aflah@finance.gov.mv</w:t>
              </w:r>
            </w:hyperlink>
            <w:r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3"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hyperlink r:id="rId24" w:history="1"/>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B06EFC">
            <w:pPr>
              <w:pStyle w:val="Footer"/>
              <w:numPr>
                <w:ilvl w:val="0"/>
                <w:numId w:val="135"/>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lastRenderedPageBreak/>
              <w:t>Beelan</w:t>
            </w:r>
            <w:proofErr w:type="spellEnd"/>
            <w:r w:rsidRPr="002B7F47">
              <w:rPr>
                <w:color w:val="000000"/>
              </w:rPr>
              <w:t xml:space="preserve"> Portal: </w:t>
            </w:r>
            <w:hyperlink r:id="rId25"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C48AEEC" w14:textId="5CCDB31E" w:rsidR="00B06EFC" w:rsidRPr="006D3466" w:rsidRDefault="00D75BC5" w:rsidP="00D75BC5">
            <w:pPr>
              <w:tabs>
                <w:tab w:val="right" w:pos="7254"/>
              </w:tabs>
              <w:spacing w:before="120" w:after="120"/>
              <w:jc w:val="both"/>
              <w:rPr>
                <w:szCs w:val="24"/>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lastRenderedPageBreak/>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D4119C" w:rsidP="00B06EFC">
            <w:pPr>
              <w:pStyle w:val="BodyText"/>
              <w:tabs>
                <w:tab w:val="left" w:pos="1521"/>
              </w:tabs>
              <w:rPr>
                <w:i/>
                <w:iCs/>
                <w:color w:val="FF0000"/>
                <w:lang w:val="it-IT"/>
              </w:rPr>
            </w:pPr>
            <w:hyperlink r:id="rId26"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4BD7597D" w:rsidR="00D75BC5" w:rsidRDefault="00D75BC5" w:rsidP="00D75BC5">
            <w:pPr>
              <w:tabs>
                <w:tab w:val="right" w:pos="7254"/>
              </w:tabs>
              <w:spacing w:after="120" w:line="276" w:lineRule="auto"/>
              <w:rPr>
                <w:b/>
                <w:bCs/>
                <w:color w:val="1F3864"/>
              </w:rPr>
            </w:pPr>
            <w:r w:rsidRPr="000B390F">
              <w:rPr>
                <w:b/>
                <w:bCs/>
                <w:color w:val="1F3864"/>
              </w:rPr>
              <w:t xml:space="preserve">Date: </w:t>
            </w:r>
            <w:r w:rsidR="00A57D8F">
              <w:rPr>
                <w:b/>
                <w:bCs/>
                <w:color w:val="1F3864"/>
              </w:rPr>
              <w:t>15</w:t>
            </w:r>
            <w:r w:rsidR="00A57D8F" w:rsidRPr="00A57D8F">
              <w:rPr>
                <w:b/>
                <w:bCs/>
                <w:color w:val="1F3864"/>
                <w:vertAlign w:val="superscript"/>
              </w:rPr>
              <w:t>th</w:t>
            </w:r>
            <w:r w:rsidR="00A57D8F">
              <w:rPr>
                <w:b/>
                <w:bCs/>
                <w:color w:val="1F3864"/>
              </w:rPr>
              <w:t xml:space="preserve"> July</w:t>
            </w:r>
            <w:r w:rsidR="00E953D1">
              <w:rPr>
                <w:b/>
                <w:bCs/>
                <w:color w:val="1F3864"/>
              </w:rPr>
              <w:t xml:space="preserve"> 202</w:t>
            </w:r>
            <w:r w:rsidR="00A57D8F">
              <w:rPr>
                <w:b/>
                <w:bCs/>
                <w:color w:val="1F3864"/>
              </w:rPr>
              <w:t>5</w:t>
            </w:r>
          </w:p>
          <w:p w14:paraId="44FF6E8A" w14:textId="6279EB34"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A57D8F">
              <w:rPr>
                <w:b/>
                <w:bCs/>
                <w:color w:val="1F3864"/>
              </w:rPr>
              <w:t>3</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27"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8B109FE" w14:textId="77777777" w:rsidR="00A57D8F" w:rsidRPr="003E52B5"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4983DFBD" w14:textId="77777777" w:rsidR="00A57D8F" w:rsidRDefault="00A57D8F" w:rsidP="00A57D8F">
            <w:pPr>
              <w:tabs>
                <w:tab w:val="right" w:pos="7254"/>
              </w:tabs>
              <w:spacing w:after="120" w:line="276" w:lineRule="auto"/>
              <w:rPr>
                <w:b/>
                <w:bCs/>
                <w:color w:val="1F3864"/>
              </w:rPr>
            </w:pPr>
            <w:r w:rsidRPr="000B390F">
              <w:rPr>
                <w:b/>
                <w:bCs/>
                <w:color w:val="1F3864"/>
              </w:rPr>
              <w:t xml:space="preserve">Date: </w:t>
            </w:r>
            <w:r>
              <w:rPr>
                <w:b/>
                <w:bCs/>
                <w:color w:val="1F3864"/>
              </w:rPr>
              <w:t>16</w:t>
            </w:r>
            <w:r w:rsidRPr="00A57D8F">
              <w:rPr>
                <w:b/>
                <w:bCs/>
                <w:color w:val="1F3864"/>
                <w:vertAlign w:val="superscript"/>
              </w:rPr>
              <w:t>th</w:t>
            </w:r>
            <w:r>
              <w:rPr>
                <w:b/>
                <w:bCs/>
                <w:color w:val="1F3864"/>
              </w:rPr>
              <w:t xml:space="preserve"> July 2025</w:t>
            </w:r>
          </w:p>
          <w:p w14:paraId="632B3DCF" w14:textId="08A9B8A9" w:rsidR="00A57D8F" w:rsidRPr="000B390F" w:rsidRDefault="00A57D8F" w:rsidP="00A57D8F">
            <w:pPr>
              <w:tabs>
                <w:tab w:val="right" w:pos="7254"/>
              </w:tabs>
              <w:spacing w:after="120" w:line="276" w:lineRule="auto"/>
              <w:rPr>
                <w:b/>
                <w:bCs/>
                <w:color w:val="1F3864"/>
              </w:rPr>
            </w:pPr>
            <w:r w:rsidRPr="000B390F">
              <w:rPr>
                <w:b/>
                <w:bCs/>
                <w:color w:val="1F3864"/>
              </w:rPr>
              <w:t>Time:</w:t>
            </w:r>
            <w:r>
              <w:rPr>
                <w:b/>
                <w:bCs/>
                <w:color w:val="1F3864"/>
              </w:rPr>
              <w:t xml:space="preserve"> 1</w:t>
            </w:r>
            <w:r w:rsidR="00C14CEE">
              <w:rPr>
                <w:b/>
                <w:bCs/>
                <w:color w:val="1F3864"/>
              </w:rPr>
              <w:t>0</w:t>
            </w:r>
            <w:r>
              <w:rPr>
                <w:b/>
                <w:bCs/>
                <w:color w:val="1F3864"/>
              </w:rPr>
              <w:t xml:space="preserve">:00:00 </w:t>
            </w:r>
            <w:proofErr w:type="spellStart"/>
            <w:r>
              <w:rPr>
                <w:b/>
                <w:bCs/>
                <w:color w:val="1F3864"/>
              </w:rPr>
              <w:t>Hrs</w:t>
            </w:r>
            <w:proofErr w:type="spellEnd"/>
          </w:p>
          <w:p w14:paraId="3F4A969E" w14:textId="77777777" w:rsidR="00A57D8F" w:rsidRDefault="00A57D8F" w:rsidP="00A57D8F">
            <w:pPr>
              <w:tabs>
                <w:tab w:val="right" w:pos="7254"/>
              </w:tabs>
              <w:spacing w:before="120" w:after="120" w:line="276" w:lineRule="auto"/>
              <w:rPr>
                <w:color w:val="000000"/>
                <w:sz w:val="22"/>
                <w:szCs w:val="22"/>
              </w:rPr>
            </w:pPr>
          </w:p>
          <w:p w14:paraId="2B8113DA" w14:textId="4042C4E8" w:rsidR="00A57D8F" w:rsidRDefault="00A57D8F" w:rsidP="00A57D8F">
            <w:pPr>
              <w:tabs>
                <w:tab w:val="right" w:pos="7254"/>
              </w:tabs>
              <w:spacing w:before="120" w:after="120" w:line="276" w:lineRule="auto"/>
              <w:rPr>
                <w:color w:val="000000"/>
                <w:sz w:val="22"/>
                <w:szCs w:val="22"/>
              </w:rPr>
            </w:pPr>
            <w:r>
              <w:rPr>
                <w:color w:val="000000"/>
                <w:sz w:val="22"/>
                <w:szCs w:val="22"/>
              </w:rPr>
              <w:t>Please visit the link below:</w:t>
            </w:r>
            <w:r>
              <w:t xml:space="preserve"> </w:t>
            </w:r>
            <w:r w:rsidR="00C14CEE">
              <w:t xml:space="preserve"> </w:t>
            </w:r>
            <w:hyperlink r:id="rId28" w:history="1">
              <w:r w:rsidR="00C14CEE" w:rsidRPr="00FD7467">
                <w:rPr>
                  <w:rStyle w:val="Hyperlink"/>
                </w:rPr>
                <w:t>https://teams.microsoft.com/l/meetup-join/19%3ameeting_ZTgyMDQ5NjMtMDA1NC00YTBmLWFiMTgtMmMxMDU0N2RhMmMy%40thread.v2/0?context=%7b%22Tid%22%3a%2242574d6e-387c-4791-9a63-d01d7bea16bf%22%2c%22Oid%22%3a%222e429da4-33fc-42b7-abe6-997578a626a2%22%7d</w:t>
              </w:r>
            </w:hyperlink>
            <w:r w:rsidR="00C14CEE">
              <w:t xml:space="preserve"> </w:t>
            </w:r>
          </w:p>
          <w:p w14:paraId="63E4D483" w14:textId="2F8A5379" w:rsidR="00B06EFC" w:rsidRPr="00392B32" w:rsidRDefault="00B06EFC" w:rsidP="00392B32">
            <w:pPr>
              <w:tabs>
                <w:tab w:val="right" w:pos="7254"/>
              </w:tabs>
              <w:spacing w:after="120" w:line="276" w:lineRule="auto"/>
              <w:rPr>
                <w:b/>
                <w:bCs/>
                <w:color w:val="1F3864"/>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B06EFC">
            <w:pPr>
              <w:pStyle w:val="ListParagraph"/>
              <w:numPr>
                <w:ilvl w:val="2"/>
                <w:numId w:val="134"/>
              </w:numPr>
              <w:spacing w:before="120" w:after="140"/>
              <w:ind w:left="540" w:hanging="540"/>
              <w:jc w:val="both"/>
              <w:rPr>
                <w:szCs w:val="24"/>
              </w:rPr>
            </w:pPr>
            <w:r>
              <w:rPr>
                <w:szCs w:val="24"/>
              </w:rPr>
              <w:t>Delivery schedule: No</w:t>
            </w:r>
          </w:p>
          <w:p w14:paraId="3FB7C972" w14:textId="77777777" w:rsidR="00B06EFC" w:rsidRDefault="00B06EFC" w:rsidP="00B06EFC">
            <w:pPr>
              <w:pStyle w:val="ListParagraph"/>
              <w:numPr>
                <w:ilvl w:val="2"/>
                <w:numId w:val="134"/>
              </w:numPr>
              <w:spacing w:before="120" w:after="140"/>
              <w:ind w:left="540" w:hanging="540"/>
              <w:jc w:val="both"/>
              <w:rPr>
                <w:szCs w:val="24"/>
              </w:rPr>
            </w:pPr>
            <w:r>
              <w:rPr>
                <w:szCs w:val="24"/>
              </w:rPr>
              <w:t>Deviation in payment schedule: No</w:t>
            </w:r>
          </w:p>
          <w:p w14:paraId="08B7FE72" w14:textId="77777777" w:rsidR="00B06EFC" w:rsidRDefault="00B06EFC" w:rsidP="00B06EFC">
            <w:pPr>
              <w:pStyle w:val="ListParagraph"/>
              <w:numPr>
                <w:ilvl w:val="2"/>
                <w:numId w:val="134"/>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B06EFC">
            <w:pPr>
              <w:pStyle w:val="ListParagraph"/>
              <w:numPr>
                <w:ilvl w:val="2"/>
                <w:numId w:val="134"/>
              </w:numPr>
              <w:spacing w:before="120" w:after="140"/>
              <w:ind w:left="450" w:hanging="450"/>
              <w:jc w:val="both"/>
              <w:rPr>
                <w:szCs w:val="24"/>
              </w:rPr>
            </w:pPr>
            <w:r>
              <w:rPr>
                <w:szCs w:val="24"/>
              </w:rPr>
              <w:lastRenderedPageBreak/>
              <w:t>The availability in the Republic of Maldives of spare parts and after-sales services for the equipment offered in the tender: No</w:t>
            </w:r>
          </w:p>
          <w:p w14:paraId="147E920B" w14:textId="77777777" w:rsidR="00B06EFC" w:rsidRDefault="00B06EFC" w:rsidP="00B06EFC">
            <w:pPr>
              <w:pStyle w:val="ListParagraph"/>
              <w:numPr>
                <w:ilvl w:val="2"/>
                <w:numId w:val="134"/>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B06EFC">
            <w:pPr>
              <w:pStyle w:val="ListParagraph"/>
              <w:numPr>
                <w:ilvl w:val="2"/>
                <w:numId w:val="134"/>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426C061B" w:rsidR="00B06EFC" w:rsidRDefault="00B06EFC" w:rsidP="00B06EFC">
            <w:pPr>
              <w:tabs>
                <w:tab w:val="right" w:pos="7254"/>
              </w:tabs>
              <w:spacing w:before="120" w:after="120" w:line="276" w:lineRule="auto"/>
              <w:rPr>
                <w:color w:val="000000"/>
              </w:rPr>
            </w:pPr>
            <w:r>
              <w:rPr>
                <w:color w:val="000000"/>
              </w:rPr>
              <w:t>Employer:            National Tender</w:t>
            </w:r>
            <w:r w:rsidR="005B60DF">
              <w:rPr>
                <w:color w:val="000000"/>
              </w:rPr>
              <w:t xml:space="preserve"> Department</w:t>
            </w:r>
            <w:r>
              <w:rPr>
                <w:color w:val="000000"/>
              </w:rPr>
              <w:br/>
              <w:t xml:space="preserve">                             Ministry of Finance</w:t>
            </w:r>
            <w:r w:rsidR="005B60DF">
              <w:rPr>
                <w:color w:val="000000"/>
              </w:rPr>
              <w:t xml:space="preserve"> </w:t>
            </w:r>
            <w:proofErr w:type="gramStart"/>
            <w:r w:rsidR="005B60DF">
              <w:rPr>
                <w:color w:val="000000"/>
              </w:rPr>
              <w:t>And</w:t>
            </w:r>
            <w:proofErr w:type="gramEnd"/>
            <w:r w:rsidR="005B60DF">
              <w:rPr>
                <w:color w:val="000000"/>
              </w:rPr>
              <w:t xml:space="preserve"> Planning</w:t>
            </w:r>
          </w:p>
          <w:p w14:paraId="423B8DA4" w14:textId="0460D18A" w:rsidR="00B06EFC" w:rsidRPr="00E953D1" w:rsidRDefault="00B06EFC" w:rsidP="00B06EFC">
            <w:pPr>
              <w:pStyle w:val="Default"/>
              <w:rPr>
                <w:highlight w:val="yellow"/>
                <w:lang w:val="en-GB"/>
              </w:rPr>
            </w:pPr>
            <w:r>
              <w:t>Email address</w:t>
            </w:r>
            <w:r w:rsidRPr="00E953D1">
              <w:rPr>
                <w:sz w:val="28"/>
                <w:szCs w:val="28"/>
              </w:rPr>
              <w:t xml:space="preserve">:     </w:t>
            </w:r>
            <w:hyperlink r:id="rId29" w:history="1">
              <w:r w:rsidR="006B0E6C" w:rsidRPr="00390BA5">
                <w:rPr>
                  <w:rStyle w:val="Hyperlink"/>
                  <w:lang w:val="en-GB"/>
                </w:rPr>
                <w:t>Ibrahim.aflah@finance.gov.mv</w:t>
              </w:r>
            </w:hyperlink>
            <w:r w:rsidR="006B0E6C">
              <w:rPr>
                <w:lang w:val="en-GB"/>
              </w:rPr>
              <w:t xml:space="preserve"> </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30"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1"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6C403885"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roofErr w:type="gramStart"/>
            <w:r w:rsidR="005B60DF">
              <w:rPr>
                <w:color w:val="000000"/>
              </w:rPr>
              <w:t>And</w:t>
            </w:r>
            <w:proofErr w:type="gramEnd"/>
            <w:r w:rsidR="005B60DF">
              <w:rPr>
                <w:color w:val="000000"/>
              </w:rPr>
              <w:t xml:space="preserve"> Planning</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2"/>
          <w:headerReference w:type="default" r:id="rId33"/>
          <w:headerReference w:type="first" r:id="rId34"/>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2" w:name="_Toc458816208"/>
      <w:bookmarkStart w:id="323" w:name="_Toc70237659"/>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70237660"/>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B06EFC">
      <w:pPr>
        <w:numPr>
          <w:ilvl w:val="0"/>
          <w:numId w:val="102"/>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77777777"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bookmarkStart w:id="342" w:name="_Toc70237664"/>
      <w:r w:rsidRPr="004A50A8">
        <w:rPr>
          <w:b w:val="0"/>
          <w:noProof/>
          <w:sz w:val="24"/>
        </w:rPr>
        <w:t>Technical alternatives, if permitted under ITB 13.4, will be evaluated as follows:</w:t>
      </w:r>
      <w:bookmarkEnd w:id="339"/>
      <w:bookmarkEnd w:id="340"/>
      <w:bookmarkEnd w:id="341"/>
      <w:bookmarkEnd w:id="342"/>
    </w:p>
    <w:p w14:paraId="548CCCD2" w14:textId="77777777" w:rsidR="00013F28" w:rsidRPr="005C445F" w:rsidRDefault="00013F28" w:rsidP="00013F28">
      <w:pPr>
        <w:pStyle w:val="Heading1"/>
        <w:spacing w:line="276" w:lineRule="auto"/>
        <w:ind w:left="540" w:right="288"/>
        <w:jc w:val="both"/>
        <w:rPr>
          <w:b w:val="0"/>
          <w:noProof/>
          <w:sz w:val="24"/>
        </w:rPr>
      </w:pPr>
      <w:bookmarkStart w:id="343" w:name="_Toc70237665"/>
      <w:r w:rsidRPr="005C445F">
        <w:rPr>
          <w:b w:val="0"/>
          <w:sz w:val="24"/>
        </w:rPr>
        <w:t>Not Applicable</w:t>
      </w:r>
      <w:bookmarkEnd w:id="343"/>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5"/>
          <w:type w:val="oddPage"/>
          <w:pgSz w:w="11907" w:h="16834" w:code="9"/>
          <w:pgMar w:top="1474" w:right="1440" w:bottom="1440" w:left="1701" w:header="680" w:footer="680" w:gutter="0"/>
          <w:cols w:space="720"/>
          <w:titlePg/>
        </w:sectPr>
      </w:pPr>
      <w:bookmarkStart w:id="344" w:name="_Toc103401422"/>
    </w:p>
    <w:bookmarkEnd w:id="344"/>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5" w:name="_Toc496006430"/>
            <w:bookmarkStart w:id="346" w:name="_Toc496006831"/>
            <w:bookmarkStart w:id="347" w:name="_Toc496113482"/>
            <w:bookmarkStart w:id="348" w:name="_Toc496359153"/>
            <w:bookmarkStart w:id="349" w:name="_Toc496968116"/>
            <w:bookmarkStart w:id="350" w:name="_Toc498339860"/>
            <w:bookmarkStart w:id="351" w:name="_Toc498848207"/>
            <w:bookmarkStart w:id="352" w:name="_Toc499021785"/>
            <w:bookmarkStart w:id="353" w:name="_Toc499023468"/>
            <w:bookmarkStart w:id="354" w:name="_Toc501529950"/>
            <w:bookmarkStart w:id="355" w:name="_Toc503874228"/>
            <w:bookmarkStart w:id="356" w:name="_Toc23215164"/>
            <w:bookmarkStart w:id="357" w:name="_Toc235671311"/>
            <w:r w:rsidRPr="0035582B">
              <w:rPr>
                <w:color w:val="000000"/>
              </w:rPr>
              <w:t xml:space="preserve">2.1 </w:t>
            </w:r>
            <w:r w:rsidRPr="0035582B">
              <w:rPr>
                <w:color w:val="000000"/>
              </w:rPr>
              <w:tab/>
              <w:t>Eligibility</w:t>
            </w:r>
            <w:bookmarkEnd w:id="345"/>
            <w:bookmarkEnd w:id="346"/>
            <w:bookmarkEnd w:id="347"/>
            <w:bookmarkEnd w:id="348"/>
            <w:bookmarkEnd w:id="349"/>
            <w:bookmarkEnd w:id="350"/>
            <w:bookmarkEnd w:id="351"/>
            <w:bookmarkEnd w:id="352"/>
            <w:bookmarkEnd w:id="353"/>
            <w:bookmarkEnd w:id="354"/>
            <w:bookmarkEnd w:id="355"/>
            <w:bookmarkEnd w:id="356"/>
            <w:bookmarkEnd w:id="357"/>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8" w:name="_Toc496968117"/>
            <w:r w:rsidRPr="0035582B">
              <w:rPr>
                <w:color w:val="000000"/>
                <w:sz w:val="20"/>
              </w:rPr>
              <w:t>2.1.1 Nationality</w:t>
            </w:r>
            <w:bookmarkEnd w:id="358"/>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9" w:name="_Toc64817498"/>
            <w:r w:rsidRPr="0035582B">
              <w:rPr>
                <w:color w:val="000000"/>
              </w:rPr>
              <w:t>2.</w:t>
            </w:r>
            <w:r>
              <w:rPr>
                <w:color w:val="000000"/>
              </w:rPr>
              <w:t>2</w:t>
            </w:r>
            <w:r w:rsidRPr="0035582B">
              <w:rPr>
                <w:color w:val="000000"/>
              </w:rPr>
              <w:tab/>
            </w:r>
            <w:r>
              <w:rPr>
                <w:color w:val="000000"/>
              </w:rPr>
              <w:t>Historical Contract Non-Performance</w:t>
            </w:r>
            <w:bookmarkEnd w:id="359"/>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60" w:name="_Toc498339862"/>
            <w:bookmarkStart w:id="361" w:name="_Toc498848209"/>
            <w:bookmarkStart w:id="362" w:name="_Toc499021787"/>
            <w:bookmarkStart w:id="363" w:name="_Toc499023470"/>
            <w:bookmarkStart w:id="364" w:name="_Toc501529952"/>
            <w:bookmarkStart w:id="365" w:name="_Toc503874230"/>
            <w:bookmarkStart w:id="366" w:name="_Toc23215166"/>
            <w:bookmarkStart w:id="367"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60"/>
            <w:bookmarkEnd w:id="361"/>
            <w:bookmarkEnd w:id="362"/>
            <w:bookmarkEnd w:id="363"/>
            <w:bookmarkEnd w:id="364"/>
            <w:bookmarkEnd w:id="365"/>
            <w:bookmarkEnd w:id="366"/>
            <w:bookmarkEnd w:id="367"/>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0E5A1D9D"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C14CEE">
              <w:rPr>
                <w:b/>
                <w:bCs/>
                <w:color w:val="5B9BD5"/>
                <w:sz w:val="20"/>
              </w:rPr>
              <w:t>13,</w:t>
            </w:r>
            <w:r w:rsidR="006B0E6C">
              <w:rPr>
                <w:b/>
                <w:bCs/>
                <w:color w:val="5B9BD5"/>
                <w:sz w:val="20"/>
              </w:rPr>
              <w:t>2</w:t>
            </w:r>
            <w:r w:rsidR="00C14CEE">
              <w:rPr>
                <w:b/>
                <w:bCs/>
                <w:color w:val="5B9BD5"/>
                <w:sz w:val="20"/>
              </w:rPr>
              <w:t>0</w:t>
            </w:r>
            <w:r w:rsidR="006B1FC3">
              <w:rPr>
                <w:b/>
                <w:bCs/>
                <w:color w:val="5B9BD5"/>
                <w:sz w:val="20"/>
              </w:rPr>
              <w:t>0,000.00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2DC88CEC"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6B0E6C">
              <w:rPr>
                <w:b/>
                <w:bCs/>
                <w:color w:val="5B9BD5"/>
                <w:sz w:val="20"/>
              </w:rPr>
              <w:t>3</w:t>
            </w:r>
            <w:r w:rsidR="006B1FC3">
              <w:rPr>
                <w:b/>
                <w:bCs/>
                <w:color w:val="5B9BD5"/>
                <w:sz w:val="20"/>
              </w:rPr>
              <w:t>,</w:t>
            </w:r>
            <w:r w:rsidR="00C14CEE">
              <w:rPr>
                <w:b/>
                <w:bCs/>
                <w:color w:val="5B9BD5"/>
                <w:sz w:val="20"/>
              </w:rPr>
              <w:t>900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3794D3EC" w:rsidR="001370AD" w:rsidRPr="0035582B" w:rsidRDefault="001370AD" w:rsidP="001370AD">
      <w:pPr>
        <w:pStyle w:val="Heading1"/>
        <w:spacing w:line="276" w:lineRule="auto"/>
        <w:ind w:left="895" w:hanging="646"/>
        <w:rPr>
          <w:bCs/>
          <w:noProof/>
          <w:color w:val="000000"/>
          <w:sz w:val="16"/>
          <w:szCs w:val="16"/>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0F6CCC03"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5BDB5885" w14:textId="2188E885" w:rsidR="001370AD" w:rsidRPr="0035582B" w:rsidRDefault="001370AD" w:rsidP="00195497">
            <w:pPr>
              <w:spacing w:line="276" w:lineRule="auto"/>
              <w:rPr>
                <w:b/>
                <w:color w:val="000000"/>
                <w:sz w:val="20"/>
              </w:rPr>
            </w:pPr>
            <w:r w:rsidRPr="0035582B">
              <w:rPr>
                <w:color w:val="000000"/>
                <w:sz w:val="20"/>
              </w:rPr>
              <w:t xml:space="preserve">Participation as </w:t>
            </w:r>
            <w:r>
              <w:rPr>
                <w:color w:val="000000"/>
                <w:sz w:val="20"/>
              </w:rPr>
              <w:t>Supplier</w:t>
            </w:r>
            <w:r w:rsidRPr="0035582B">
              <w:rPr>
                <w:color w:val="000000"/>
                <w:sz w:val="20"/>
              </w:rPr>
              <w:t xml:space="preserve">, management </w:t>
            </w:r>
            <w:r>
              <w:rPr>
                <w:color w:val="000000"/>
                <w:sz w:val="20"/>
              </w:rPr>
              <w:t>Supplier</w:t>
            </w:r>
            <w:r w:rsidRPr="0035582B">
              <w:rPr>
                <w:color w:val="000000"/>
                <w:sz w:val="20"/>
              </w:rPr>
              <w:t xml:space="preserve">, or </w:t>
            </w:r>
            <w:r w:rsidR="00A55D8E" w:rsidRPr="00E34337">
              <w:rPr>
                <w:color w:val="00B050"/>
              </w:rPr>
              <w:t>subcontractor</w:t>
            </w:r>
            <w:r w:rsidR="00A55D8E" w:rsidRPr="00E34337">
              <w:rPr>
                <w:rStyle w:val="FootnoteReference"/>
                <w:color w:val="00B050"/>
              </w:rPr>
              <w:footnoteReference w:id="3"/>
            </w:r>
            <w:r w:rsidR="00A55D8E" w:rsidRPr="00E34337">
              <w:rPr>
                <w:color w:val="000000"/>
              </w:rPr>
              <w:t>,</w:t>
            </w:r>
            <w:r w:rsidRPr="0035582B">
              <w:rPr>
                <w:color w:val="000000"/>
                <w:sz w:val="20"/>
              </w:rPr>
              <w:t>, in at least</w:t>
            </w:r>
            <w:r w:rsidRPr="0035582B">
              <w:rPr>
                <w:b/>
                <w:bCs/>
                <w:color w:val="000000"/>
                <w:sz w:val="20"/>
              </w:rPr>
              <w:t xml:space="preserve"> 2</w:t>
            </w:r>
            <w:r w:rsidRPr="0035582B">
              <w:rPr>
                <w:color w:val="000000"/>
                <w:sz w:val="20"/>
              </w:rPr>
              <w:t xml:space="preserve"> </w:t>
            </w:r>
            <w:r w:rsidR="00A55D8E" w:rsidRPr="00E34337">
              <w:rPr>
                <w:color w:val="00B050"/>
              </w:rPr>
              <w:lastRenderedPageBreak/>
              <w:t>contracts</w:t>
            </w:r>
            <w:r w:rsidR="00A55D8E" w:rsidRPr="00E34337">
              <w:rPr>
                <w:rStyle w:val="FootnoteReference"/>
                <w:color w:val="00B050"/>
              </w:rPr>
              <w:footnoteReference w:id="4"/>
            </w:r>
            <w:r w:rsidR="00A55D8E" w:rsidRPr="00E34337">
              <w:rPr>
                <w:color w:val="00B050"/>
              </w:rPr>
              <w:t xml:space="preserve"> </w:t>
            </w:r>
            <w:r w:rsidRPr="0035582B">
              <w:rPr>
                <w:color w:val="000000"/>
                <w:sz w:val="20"/>
              </w:rPr>
              <w:t xml:space="preserve"> within the last </w:t>
            </w:r>
            <w:r w:rsidRPr="0035582B">
              <w:rPr>
                <w:b/>
                <w:bCs/>
                <w:color w:val="000000"/>
                <w:sz w:val="20"/>
              </w:rPr>
              <w:t>5</w:t>
            </w:r>
            <w:r w:rsidRPr="0035582B">
              <w:rPr>
                <w:color w:val="000000"/>
                <w:sz w:val="20"/>
              </w:rPr>
              <w:t xml:space="preserve"> </w:t>
            </w:r>
            <w:r w:rsidR="006B1FC3" w:rsidRPr="0035582B">
              <w:rPr>
                <w:color w:val="000000"/>
                <w:sz w:val="20"/>
              </w:rPr>
              <w:t>years,</w:t>
            </w:r>
            <w:r w:rsidRPr="0035582B">
              <w:rPr>
                <w:color w:val="000000"/>
                <w:sz w:val="20"/>
              </w:rPr>
              <w:t xml:space="preserve"> each with a value of at </w:t>
            </w:r>
            <w:r w:rsidRPr="007D630E">
              <w:rPr>
                <w:b/>
                <w:bCs/>
                <w:color w:val="5B9BD5"/>
                <w:sz w:val="20"/>
              </w:rPr>
              <w:t xml:space="preserve">least MVR </w:t>
            </w:r>
            <w:r w:rsidR="00C14CEE">
              <w:rPr>
                <w:b/>
                <w:bCs/>
                <w:color w:val="5B9BD5"/>
                <w:sz w:val="20"/>
              </w:rPr>
              <w:t>9,200,000.00</w:t>
            </w:r>
            <w:r>
              <w:rPr>
                <w:b/>
                <w:bCs/>
                <w:color w:val="5B9BD5"/>
                <w:sz w:val="20"/>
              </w:rPr>
              <w:t xml:space="preserve"> </w:t>
            </w:r>
            <w:r w:rsidRPr="0035582B">
              <w:rPr>
                <w:color w:val="000000"/>
                <w:sz w:val="20"/>
              </w:rPr>
              <w:t xml:space="preserve">that have been </w:t>
            </w:r>
            <w:r w:rsidR="00A55D8E" w:rsidRPr="00E34337">
              <w:rPr>
                <w:color w:val="00B050"/>
              </w:rPr>
              <w:t>successfully</w:t>
            </w:r>
            <w:r w:rsidR="00A55D8E" w:rsidRPr="00E34337">
              <w:rPr>
                <w:rStyle w:val="FootnoteReference"/>
                <w:color w:val="00B050"/>
              </w:rPr>
              <w:footnoteReference w:id="5"/>
            </w:r>
            <w:r w:rsidR="00A55D8E" w:rsidRPr="00E34337">
              <w:rPr>
                <w:color w:val="000000"/>
              </w:rPr>
              <w:t xml:space="preserve"> </w:t>
            </w:r>
            <w:r w:rsidRPr="0035582B">
              <w:rPr>
                <w:color w:val="000000"/>
                <w:sz w:val="20"/>
              </w:rPr>
              <w:t xml:space="preserve"> and </w:t>
            </w:r>
            <w:r w:rsidR="00A55D8E" w:rsidRPr="007E2F83">
              <w:rPr>
                <w:color w:val="00B050"/>
              </w:rPr>
              <w:t>substantially</w:t>
            </w:r>
            <w:r w:rsidR="00A55D8E" w:rsidRPr="00E34337">
              <w:rPr>
                <w:rStyle w:val="FootnoteReference"/>
                <w:color w:val="00B050"/>
              </w:rPr>
              <w:footnoteReference w:id="6"/>
            </w:r>
            <w:r w:rsidR="00A55D8E" w:rsidRPr="00E34337">
              <w:rPr>
                <w:color w:val="000000"/>
              </w:rPr>
              <w:t xml:space="preserve"> </w:t>
            </w:r>
            <w:r w:rsidRPr="0035582B">
              <w:rPr>
                <w:color w:val="000000"/>
                <w:sz w:val="20"/>
              </w:rPr>
              <w:t xml:space="preserve"> completed and that are similar to the proposed Works. The similarity shall be based on the physical size, complexity, methods/technology or other characteristics as described in</w:t>
            </w:r>
            <w:r w:rsidRPr="0035582B">
              <w:rPr>
                <w:b/>
                <w:color w:val="000000"/>
                <w:sz w:val="20"/>
              </w:rPr>
              <w:t xml:space="preserve"> </w:t>
            </w:r>
            <w:r w:rsidRPr="0035582B">
              <w:rPr>
                <w:color w:val="000000"/>
                <w:sz w:val="20"/>
              </w:rPr>
              <w:t>Section VI,</w:t>
            </w:r>
            <w:r w:rsidRPr="0035582B">
              <w:rPr>
                <w:b/>
                <w:color w:val="000000"/>
                <w:sz w:val="20"/>
              </w:rPr>
              <w:t xml:space="preserve"> </w:t>
            </w:r>
            <w:r w:rsidRPr="0035582B">
              <w:rPr>
                <w:color w:val="000000"/>
                <w:sz w:val="20"/>
              </w:rPr>
              <w:t>Employer’s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86D8B6E" w14:textId="77777777" w:rsidR="008819F5" w:rsidRDefault="008819F5" w:rsidP="00216EA5">
      <w:pPr>
        <w:autoSpaceDE w:val="0"/>
        <w:autoSpaceDN w:val="0"/>
        <w:adjustRightInd w:val="0"/>
        <w:spacing w:after="240"/>
        <w:jc w:val="center"/>
        <w:rPr>
          <w:szCs w:val="24"/>
        </w:rPr>
        <w:sectPr w:rsidR="008819F5" w:rsidSect="008819F5">
          <w:headerReference w:type="even" r:id="rId36"/>
          <w:headerReference w:type="default" r:id="rId37"/>
          <w:headerReference w:type="first" r:id="rId38"/>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9"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9"/>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C14CE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C14CE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C14CE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C14CE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C14CE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C14CE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C14CE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C14CE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C14CE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C14CE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C14CE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C14CE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C14CEE">
            <w:pPr>
              <w:spacing w:line="256" w:lineRule="auto"/>
              <w:rPr>
                <w:color w:val="000000"/>
              </w:rPr>
            </w:pPr>
            <w:r w:rsidRPr="007158BC">
              <w:rPr>
                <w:color w:val="000000"/>
              </w:rPr>
              <w:t xml:space="preserve">Contract Identification: </w:t>
            </w:r>
          </w:p>
          <w:p w14:paraId="01060172" w14:textId="77777777" w:rsidR="008B78A5" w:rsidRPr="007158BC" w:rsidRDefault="008B78A5" w:rsidP="00C14CEE">
            <w:pPr>
              <w:spacing w:line="256" w:lineRule="auto"/>
              <w:rPr>
                <w:color w:val="000000"/>
              </w:rPr>
            </w:pPr>
            <w:r w:rsidRPr="007158BC">
              <w:rPr>
                <w:color w:val="000000"/>
              </w:rPr>
              <w:t xml:space="preserve">Name of Employer: </w:t>
            </w:r>
          </w:p>
          <w:p w14:paraId="5E72261D" w14:textId="77777777" w:rsidR="008B78A5" w:rsidRPr="007158BC" w:rsidRDefault="008B78A5" w:rsidP="00C14CEE">
            <w:pPr>
              <w:spacing w:line="256" w:lineRule="auto"/>
              <w:rPr>
                <w:color w:val="000000"/>
              </w:rPr>
            </w:pPr>
            <w:r w:rsidRPr="007158BC">
              <w:rPr>
                <w:color w:val="000000"/>
              </w:rPr>
              <w:t xml:space="preserve">Address of Employer: </w:t>
            </w:r>
          </w:p>
          <w:p w14:paraId="5C2D0D1D" w14:textId="77777777" w:rsidR="008B78A5" w:rsidRPr="007158BC" w:rsidRDefault="008B78A5" w:rsidP="00C14CEE">
            <w:pPr>
              <w:spacing w:line="256" w:lineRule="auto"/>
              <w:rPr>
                <w:color w:val="000000"/>
              </w:rPr>
            </w:pPr>
            <w:r w:rsidRPr="007158BC">
              <w:rPr>
                <w:color w:val="000000"/>
              </w:rPr>
              <w:t xml:space="preserve">Matter in dispute: </w:t>
            </w:r>
          </w:p>
          <w:p w14:paraId="475CEA06" w14:textId="77777777" w:rsidR="008B78A5" w:rsidRPr="007158BC" w:rsidRDefault="008B78A5" w:rsidP="00C14CE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C14CE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C14CE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70" w:name="_Toc498847216"/>
      <w:bookmarkStart w:id="371" w:name="_Toc498850089"/>
      <w:bookmarkStart w:id="372" w:name="_Toc498851694"/>
      <w:bookmarkStart w:id="373" w:name="_Toc499021795"/>
      <w:bookmarkStart w:id="374" w:name="_Toc499023478"/>
      <w:bookmarkStart w:id="375" w:name="_Toc501529960"/>
      <w:bookmarkStart w:id="376" w:name="_Toc23302381"/>
      <w:bookmarkStart w:id="377" w:name="_Toc125871313"/>
      <w:bookmarkStart w:id="378" w:name="_Toc127160598"/>
      <w:r w:rsidRPr="00633E6D">
        <w:rPr>
          <w:b/>
        </w:rPr>
        <w:t xml:space="preserve">Historical Financial </w:t>
      </w:r>
      <w:bookmarkEnd w:id="370"/>
      <w:bookmarkEnd w:id="371"/>
      <w:bookmarkEnd w:id="372"/>
      <w:bookmarkEnd w:id="373"/>
      <w:bookmarkEnd w:id="374"/>
      <w:bookmarkEnd w:id="375"/>
      <w:bookmarkEnd w:id="376"/>
      <w:r w:rsidRPr="00633E6D">
        <w:rPr>
          <w:b/>
        </w:rPr>
        <w:t>Performance</w:t>
      </w:r>
      <w:bookmarkEnd w:id="377"/>
      <w:bookmarkEnd w:id="378"/>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9" w:name="_Toc498849276"/>
      <w:bookmarkStart w:id="380" w:name="_Toc498850115"/>
      <w:bookmarkStart w:id="381"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9"/>
      <w:bookmarkEnd w:id="380"/>
      <w:bookmarkEnd w:id="381"/>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2" w:name="_Toc498849277"/>
      <w:bookmarkStart w:id="383" w:name="_Toc498850116"/>
      <w:bookmarkStart w:id="384" w:name="_Toc498851721"/>
      <w:r w:rsidRPr="00633E6D">
        <w:rPr>
          <w:sz w:val="20"/>
        </w:rPr>
        <w:t>Must reflect the financial situation of the Tenderer or partner to a JV, and not sister or parent companies</w:t>
      </w:r>
      <w:bookmarkEnd w:id="382"/>
      <w:bookmarkEnd w:id="383"/>
      <w:bookmarkEnd w:id="384"/>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5" w:name="_Toc498849278"/>
      <w:bookmarkStart w:id="386" w:name="_Toc498850117"/>
      <w:bookmarkStart w:id="387" w:name="_Toc498851722"/>
      <w:r w:rsidRPr="00633E6D">
        <w:rPr>
          <w:sz w:val="20"/>
        </w:rPr>
        <w:t>Historic financial statements must be audited by a certified accountant</w:t>
      </w:r>
      <w:bookmarkEnd w:id="385"/>
      <w:bookmarkEnd w:id="386"/>
      <w:bookmarkEnd w:id="387"/>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8" w:name="_Toc498849280"/>
      <w:bookmarkStart w:id="389" w:name="_Toc498850119"/>
      <w:bookmarkStart w:id="390" w:name="_Toc498851724"/>
      <w:r w:rsidRPr="00633E6D">
        <w:rPr>
          <w:sz w:val="20"/>
        </w:rPr>
        <w:t>Historic financial statements must correspond to accounting periods already completed and audited (no statements for partial periods shall be requested or accepted)</w:t>
      </w:r>
      <w:bookmarkEnd w:id="388"/>
      <w:bookmarkEnd w:id="389"/>
      <w:bookmarkEnd w:id="390"/>
    </w:p>
    <w:p w14:paraId="110CFF46" w14:textId="77777777" w:rsidR="005012B1" w:rsidRPr="00633E6D" w:rsidRDefault="005012B1" w:rsidP="005012B1">
      <w:pPr>
        <w:spacing w:line="276" w:lineRule="auto"/>
        <w:jc w:val="center"/>
        <w:rPr>
          <w:b/>
        </w:rPr>
      </w:pPr>
      <w:r w:rsidRPr="00633E6D">
        <w:rPr>
          <w:b/>
        </w:rPr>
        <w:br w:type="page"/>
      </w:r>
      <w:bookmarkStart w:id="391" w:name="_Toc498849282"/>
      <w:bookmarkStart w:id="392" w:name="_Toc498850121"/>
      <w:bookmarkStart w:id="393" w:name="_Toc498851726"/>
      <w:bookmarkStart w:id="394" w:name="_Toc4390861"/>
      <w:bookmarkStart w:id="395" w:name="_Toc4405766"/>
      <w:bookmarkStart w:id="396" w:name="_Toc23215169"/>
      <w:bookmarkEnd w:id="391"/>
      <w:bookmarkEnd w:id="392"/>
      <w:bookmarkEnd w:id="393"/>
      <w:r w:rsidRPr="00633E6D">
        <w:rPr>
          <w:b/>
        </w:rPr>
        <w:lastRenderedPageBreak/>
        <w:t>Form FIN – 2.2</w:t>
      </w:r>
      <w:bookmarkEnd w:id="394"/>
      <w:bookmarkEnd w:id="395"/>
      <w:bookmarkEnd w:id="396"/>
    </w:p>
    <w:p w14:paraId="3AA9D4F5" w14:textId="77777777" w:rsidR="005012B1" w:rsidRPr="00633E6D" w:rsidRDefault="005012B1" w:rsidP="005012B1">
      <w:pPr>
        <w:pStyle w:val="S4-Header2"/>
        <w:spacing w:line="276" w:lineRule="auto"/>
      </w:pPr>
      <w:bookmarkStart w:id="397" w:name="_Toc23302382"/>
      <w:bookmarkStart w:id="398" w:name="_Toc125871314"/>
      <w:bookmarkStart w:id="399" w:name="_Toc127160599"/>
      <w:bookmarkStart w:id="400" w:name="_Toc138144070"/>
      <w:bookmarkStart w:id="401" w:name="_Toc235671334"/>
      <w:r w:rsidRPr="00633E6D">
        <w:t>Average Annual Turnover</w:t>
      </w:r>
      <w:bookmarkEnd w:id="397"/>
      <w:bookmarkEnd w:id="398"/>
      <w:bookmarkEnd w:id="399"/>
      <w:bookmarkEnd w:id="400"/>
      <w:bookmarkEnd w:id="401"/>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2" w:name="_Toc4390862"/>
      <w:bookmarkStart w:id="403" w:name="_Toc4405767"/>
      <w:bookmarkStart w:id="404" w:name="_Toc23215170"/>
      <w:bookmarkStart w:id="405"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2"/>
      <w:bookmarkEnd w:id="403"/>
      <w:bookmarkEnd w:id="404"/>
      <w:bookmarkEnd w:id="405"/>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6" w:name="_Toc41971549"/>
      <w:bookmarkStart w:id="407" w:name="_Toc125871315"/>
      <w:bookmarkStart w:id="408" w:name="_Toc127160600"/>
      <w:bookmarkStart w:id="409" w:name="_Toc138144071"/>
      <w:bookmarkStart w:id="410"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6"/>
    <w:bookmarkEnd w:id="407"/>
    <w:bookmarkEnd w:id="408"/>
    <w:bookmarkEnd w:id="409"/>
    <w:bookmarkEnd w:id="410"/>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11"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11"/>
    </w:p>
    <w:p w14:paraId="3CD097B0" w14:textId="5D7DB1DA" w:rsidR="00287157" w:rsidRPr="00633E6D" w:rsidRDefault="00287157" w:rsidP="00287157">
      <w:pPr>
        <w:pStyle w:val="S4-Header2"/>
        <w:spacing w:after="120" w:line="276" w:lineRule="auto"/>
      </w:pPr>
      <w:bookmarkStart w:id="412" w:name="_Toc498847218"/>
      <w:bookmarkStart w:id="413" w:name="_Toc498850124"/>
      <w:bookmarkStart w:id="414" w:name="_Toc498851729"/>
      <w:bookmarkStart w:id="415" w:name="_Toc499021797"/>
      <w:bookmarkStart w:id="416" w:name="_Toc499023480"/>
      <w:bookmarkStart w:id="417" w:name="_Toc501529962"/>
      <w:bookmarkStart w:id="418" w:name="_Toc23302383"/>
      <w:bookmarkStart w:id="419" w:name="_Toc125871316"/>
      <w:bookmarkStart w:id="420" w:name="_Toc127160602"/>
      <w:bookmarkStart w:id="421" w:name="_Toc138144072"/>
      <w:bookmarkStart w:id="422"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2"/>
      <w:bookmarkEnd w:id="413"/>
      <w:bookmarkEnd w:id="414"/>
      <w:bookmarkEnd w:id="415"/>
      <w:bookmarkEnd w:id="416"/>
      <w:bookmarkEnd w:id="417"/>
      <w:bookmarkEnd w:id="418"/>
      <w:bookmarkEnd w:id="419"/>
      <w:bookmarkEnd w:id="420"/>
      <w:bookmarkEnd w:id="421"/>
      <w:bookmarkEnd w:id="422"/>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07BC1C79" w:rsidR="00D54760" w:rsidRDefault="00D54760">
      <w:pPr>
        <w:jc w:val="center"/>
        <w:rPr>
          <w:b/>
          <w:sz w:val="32"/>
        </w:rPr>
      </w:pPr>
    </w:p>
    <w:p w14:paraId="569CF166" w14:textId="77777777" w:rsidR="008819F5" w:rsidRDefault="008819F5">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lastRenderedPageBreak/>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3" w:name="_Toc459032494"/>
      <w:r>
        <w:lastRenderedPageBreak/>
        <w:t xml:space="preserve">Tenderer </w:t>
      </w:r>
      <w:r w:rsidR="00455149" w:rsidRPr="008B66E1">
        <w:t>Information Form</w:t>
      </w:r>
      <w:bookmarkEnd w:id="423"/>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24"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4"/>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Finance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921ADF">
      <w:pPr>
        <w:numPr>
          <w:ilvl w:val="0"/>
          <w:numId w:val="103"/>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921ADF">
      <w:pPr>
        <w:numPr>
          <w:ilvl w:val="0"/>
          <w:numId w:val="103"/>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28D2D8F0" w:rsidR="008B78A5" w:rsidRPr="008B78A5" w:rsidRDefault="008B78A5" w:rsidP="008B78A5">
      <w:pPr>
        <w:pStyle w:val="ListParagraph"/>
        <w:spacing w:line="276" w:lineRule="auto"/>
        <w:rPr>
          <w:i/>
          <w:spacing w:val="-2"/>
        </w:rPr>
      </w:pPr>
      <w:proofErr w:type="gramStart"/>
      <w:r w:rsidRPr="008B78A5">
        <w:rPr>
          <w:color w:val="000000"/>
        </w:rPr>
        <w:t xml:space="preserve">( </w:t>
      </w:r>
      <w:r w:rsidRPr="008B78A5">
        <w:rPr>
          <w:b/>
          <w:bCs/>
          <w:color w:val="000000"/>
        </w:rPr>
        <w:t>TES</w:t>
      </w:r>
      <w:proofErr w:type="gramEnd"/>
      <w:r w:rsidRPr="008B78A5">
        <w:rPr>
          <w:b/>
          <w:bCs/>
          <w:color w:val="000000"/>
        </w:rPr>
        <w:t>/2025/G-00</w:t>
      </w:r>
      <w:r w:rsidR="00C14CEE">
        <w:rPr>
          <w:b/>
          <w:bCs/>
          <w:color w:val="000000"/>
        </w:rPr>
        <w:t>6</w:t>
      </w:r>
      <w:r w:rsidRPr="008B78A5">
        <w:rPr>
          <w:b/>
          <w:bCs/>
          <w:color w:val="000000"/>
        </w:rPr>
        <w:t xml:space="preserve"> -</w:t>
      </w:r>
      <w:r w:rsidRPr="008B78A5">
        <w:rPr>
          <w:color w:val="000000"/>
        </w:rPr>
        <w:t xml:space="preserve"> </w:t>
      </w:r>
      <w:r w:rsidR="00C14CEE" w:rsidRPr="00C14CEE">
        <w:rPr>
          <w:b/>
          <w:bCs/>
          <w:color w:val="000000" w:themeColor="text1"/>
        </w:rPr>
        <w:t>Printing of Key Stage 1 to 3 Text Books</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9A4210">
      <w:pPr>
        <w:numPr>
          <w:ilvl w:val="0"/>
          <w:numId w:val="103"/>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5B3B8FED" w:rsidR="003A6E2B" w:rsidRPr="003A6E2B" w:rsidRDefault="003A6E2B" w:rsidP="009A4210">
      <w:pPr>
        <w:pStyle w:val="ListParagraph"/>
        <w:numPr>
          <w:ilvl w:val="0"/>
          <w:numId w:val="103"/>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3052DD">
        <w:rPr>
          <w:b/>
          <w:bCs/>
          <w:color w:val="000000"/>
        </w:rPr>
        <w:t>13</w:t>
      </w:r>
      <w:r w:rsidR="00235EF0">
        <w:rPr>
          <w:b/>
          <w:bCs/>
          <w:color w:val="000000"/>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AE58D4">
      <w:pPr>
        <w:numPr>
          <w:ilvl w:val="0"/>
          <w:numId w:val="103"/>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AE58D4">
      <w:pPr>
        <w:numPr>
          <w:ilvl w:val="0"/>
          <w:numId w:val="103"/>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AE58D4">
      <w:pPr>
        <w:numPr>
          <w:ilvl w:val="0"/>
          <w:numId w:val="103"/>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9"/>
      </w:r>
    </w:p>
    <w:p w14:paraId="5E036A83" w14:textId="77777777" w:rsidR="00AE58D4" w:rsidRDefault="00F91E43" w:rsidP="00AE58D4">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0"/>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235EF0">
      <w:pPr>
        <w:numPr>
          <w:ilvl w:val="0"/>
          <w:numId w:val="103"/>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56D16">
          <w:headerReference w:type="even" r:id="rId39"/>
          <w:headerReference w:type="default" r:id="rId40"/>
          <w:headerReference w:type="first" r:id="rId41"/>
          <w:type w:val="oddPage"/>
          <w:pgSz w:w="11907" w:h="16834" w:code="9"/>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61DB898E" w:rsidR="00DF68F8" w:rsidRPr="00F427BF" w:rsidRDefault="0093359A" w:rsidP="004E0D66">
            <w:pPr>
              <w:spacing w:before="60" w:after="60"/>
              <w:jc w:val="center"/>
              <w:rPr>
                <w:b/>
                <w:bCs/>
                <w:sz w:val="20"/>
              </w:rPr>
            </w:pPr>
            <w:r>
              <w:rPr>
                <w:b/>
                <w:bCs/>
                <w:sz w:val="20"/>
              </w:rPr>
              <w:t>(60</w:t>
            </w:r>
            <w:r w:rsidR="007A50C4">
              <w:rPr>
                <w:b/>
                <w:bCs/>
                <w:sz w:val="20"/>
              </w:rPr>
              <w:t xml:space="preserve"> </w:t>
            </w:r>
            <w:r>
              <w:rPr>
                <w:b/>
                <w:bCs/>
                <w:sz w:val="20"/>
              </w:rPr>
              <w:t xml:space="preserve">Calendar Days from </w:t>
            </w:r>
            <w:r w:rsidR="00B1444C">
              <w:rPr>
                <w:b/>
                <w:bCs/>
                <w:sz w:val="20"/>
              </w:rPr>
              <w:t xml:space="preserve">the </w:t>
            </w:r>
            <w:r w:rsidR="00635A86">
              <w:rPr>
                <w:b/>
                <w:bCs/>
                <w:sz w:val="20"/>
              </w:rPr>
              <w:t>placement</w:t>
            </w:r>
            <w:r w:rsidR="00B1444C">
              <w:rPr>
                <w:b/>
                <w:bCs/>
                <w:sz w:val="20"/>
              </w:rPr>
              <w:t xml:space="preserve"> of order</w:t>
            </w:r>
            <w:r>
              <w:rPr>
                <w:b/>
                <w:bCs/>
                <w:sz w:val="20"/>
              </w:rPr>
              <w:t>)</w:t>
            </w: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93359A"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6CCC9611" w:rsidR="0093359A" w:rsidRPr="0093359A" w:rsidRDefault="005B60DF" w:rsidP="00F32137">
            <w:pPr>
              <w:rPr>
                <w:rFonts w:cs="MV Boli"/>
                <w:lang w:bidi="dv-MV"/>
              </w:rPr>
            </w:pPr>
            <w:r w:rsidRPr="00895B92">
              <w:rPr>
                <w:rFonts w:cs="MV Boli"/>
                <w:lang w:bidi="dv-MV"/>
              </w:rPr>
              <w:t>Social Studies</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93359A" w:rsidRPr="008B66E1" w:rsidRDefault="0093359A" w:rsidP="00DF68F8">
            <w:pPr>
              <w:jc w:val="center"/>
            </w:pPr>
          </w:p>
        </w:tc>
        <w:tc>
          <w:tcPr>
            <w:tcW w:w="1680" w:type="dxa"/>
            <w:tcBorders>
              <w:left w:val="single" w:sz="4" w:space="0" w:color="auto"/>
              <w:right w:val="single" w:sz="4" w:space="0" w:color="auto"/>
            </w:tcBorders>
          </w:tcPr>
          <w:p w14:paraId="79017890" w14:textId="41EED5AA"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93359A" w:rsidRPr="008B66E1" w:rsidRDefault="0093359A" w:rsidP="00056C05"/>
        </w:tc>
        <w:tc>
          <w:tcPr>
            <w:tcW w:w="1208" w:type="dxa"/>
            <w:vMerge w:val="restart"/>
            <w:tcBorders>
              <w:left w:val="single" w:sz="4" w:space="0" w:color="auto"/>
              <w:right w:val="single" w:sz="4" w:space="0" w:color="auto"/>
            </w:tcBorders>
            <w:vAlign w:val="center"/>
          </w:tcPr>
          <w:p w14:paraId="2C202283" w14:textId="10DACA7F" w:rsidR="0093359A" w:rsidRPr="005909A2" w:rsidRDefault="0093359A" w:rsidP="0093359A">
            <w:pPr>
              <w:jc w:val="center"/>
              <w:rPr>
                <w:sz w:val="20"/>
                <w:szCs w:val="16"/>
              </w:rPr>
            </w:pPr>
            <w:r w:rsidRPr="00A35CAE">
              <w:rPr>
                <w:sz w:val="20"/>
                <w:szCs w:val="16"/>
              </w:rPr>
              <w:t>60 days</w:t>
            </w:r>
          </w:p>
        </w:tc>
        <w:tc>
          <w:tcPr>
            <w:tcW w:w="2865" w:type="dxa"/>
            <w:gridSpan w:val="2"/>
            <w:tcBorders>
              <w:left w:val="single" w:sz="4" w:space="0" w:color="auto"/>
              <w:right w:val="double" w:sz="4" w:space="0" w:color="auto"/>
            </w:tcBorders>
            <w:vAlign w:val="center"/>
          </w:tcPr>
          <w:p w14:paraId="67D8D19B" w14:textId="77777777" w:rsidR="0093359A" w:rsidRPr="008B66E1" w:rsidRDefault="0093359A" w:rsidP="00056C05"/>
        </w:tc>
      </w:tr>
      <w:tr w:rsidR="0093359A"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0AAC63A3" w:rsidR="0093359A" w:rsidRPr="0093359A" w:rsidRDefault="005B60DF" w:rsidP="00F32137">
            <w:pPr>
              <w:rPr>
                <w:rFonts w:cs="MV Boli"/>
                <w:lang w:bidi="dv-MV"/>
              </w:rPr>
            </w:pPr>
            <w:r w:rsidRPr="00895B92">
              <w:rPr>
                <w:rFonts w:cs="MV Boli"/>
                <w:lang w:bidi="dv-MV"/>
              </w:rPr>
              <w:t>Science</w:t>
            </w: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93359A" w:rsidRPr="008B66E1" w:rsidRDefault="0093359A" w:rsidP="00DF68F8">
            <w:pPr>
              <w:jc w:val="center"/>
            </w:pPr>
          </w:p>
        </w:tc>
        <w:tc>
          <w:tcPr>
            <w:tcW w:w="1680" w:type="dxa"/>
            <w:tcBorders>
              <w:left w:val="single" w:sz="4" w:space="0" w:color="auto"/>
              <w:right w:val="single" w:sz="4" w:space="0" w:color="auto"/>
            </w:tcBorders>
          </w:tcPr>
          <w:p w14:paraId="594769FB"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93359A" w:rsidRPr="008B66E1" w:rsidRDefault="0093359A" w:rsidP="00056C05"/>
        </w:tc>
        <w:tc>
          <w:tcPr>
            <w:tcW w:w="1208" w:type="dxa"/>
            <w:vMerge/>
            <w:tcBorders>
              <w:left w:val="single" w:sz="4" w:space="0" w:color="auto"/>
              <w:right w:val="single" w:sz="4" w:space="0" w:color="auto"/>
            </w:tcBorders>
            <w:vAlign w:val="center"/>
          </w:tcPr>
          <w:p w14:paraId="23F97477"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93359A" w:rsidRPr="008B66E1" w:rsidRDefault="0093359A" w:rsidP="00056C05"/>
        </w:tc>
      </w:tr>
      <w:tr w:rsidR="005B60DF" w:rsidRPr="008B66E1" w14:paraId="441166F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E91AB93" w14:textId="77777777" w:rsidR="005B60DF" w:rsidRPr="008B66E1" w:rsidRDefault="005B60DF"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256FE6FE" w14:textId="0A8DC98C" w:rsidR="005B60DF" w:rsidRPr="0093359A" w:rsidRDefault="005B60DF" w:rsidP="00F32137">
            <w:pPr>
              <w:rPr>
                <w:rFonts w:cs="MV Boli"/>
                <w:lang w:bidi="dv-MV"/>
              </w:rPr>
            </w:pPr>
            <w:r w:rsidRPr="00895B92">
              <w:rPr>
                <w:rFonts w:cs="MV Boli"/>
                <w:lang w:bidi="dv-MV"/>
              </w:rPr>
              <w:t>Health and PE</w:t>
            </w:r>
          </w:p>
        </w:tc>
        <w:tc>
          <w:tcPr>
            <w:tcW w:w="983" w:type="dxa"/>
            <w:tcBorders>
              <w:top w:val="single" w:sz="4" w:space="0" w:color="auto"/>
              <w:left w:val="single" w:sz="4" w:space="0" w:color="auto"/>
              <w:bottom w:val="single" w:sz="4" w:space="0" w:color="auto"/>
              <w:right w:val="single" w:sz="4" w:space="0" w:color="auto"/>
            </w:tcBorders>
            <w:vAlign w:val="center"/>
          </w:tcPr>
          <w:p w14:paraId="50FD67C7" w14:textId="77777777" w:rsidR="005B60DF" w:rsidRPr="00D5017C" w:rsidRDefault="005B60DF" w:rsidP="00056C05"/>
        </w:tc>
        <w:tc>
          <w:tcPr>
            <w:tcW w:w="1065" w:type="dxa"/>
            <w:tcBorders>
              <w:top w:val="single" w:sz="4" w:space="0" w:color="auto"/>
              <w:left w:val="single" w:sz="4" w:space="0" w:color="auto"/>
              <w:bottom w:val="single" w:sz="4" w:space="0" w:color="auto"/>
              <w:right w:val="single" w:sz="4" w:space="0" w:color="auto"/>
            </w:tcBorders>
            <w:vAlign w:val="center"/>
          </w:tcPr>
          <w:p w14:paraId="24831E67" w14:textId="77777777" w:rsidR="005B60DF" w:rsidRPr="008B66E1" w:rsidRDefault="005B60DF"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532187A" w14:textId="77777777" w:rsidR="005B60DF" w:rsidRPr="00370D63" w:rsidRDefault="005B60DF" w:rsidP="00DF68F8">
            <w:pPr>
              <w:jc w:val="center"/>
              <w:rPr>
                <w:sz w:val="20"/>
                <w:szCs w:val="16"/>
                <w:highlight w:val="yellow"/>
              </w:rPr>
            </w:pPr>
          </w:p>
        </w:tc>
        <w:tc>
          <w:tcPr>
            <w:tcW w:w="1095" w:type="dxa"/>
            <w:tcBorders>
              <w:left w:val="single" w:sz="4" w:space="0" w:color="auto"/>
              <w:right w:val="single" w:sz="4" w:space="0" w:color="auto"/>
            </w:tcBorders>
          </w:tcPr>
          <w:p w14:paraId="7DE1EFF6" w14:textId="77777777" w:rsidR="005B60DF" w:rsidRPr="008B66E1" w:rsidRDefault="005B60DF" w:rsidP="00DF68F8">
            <w:pPr>
              <w:jc w:val="center"/>
            </w:pPr>
          </w:p>
        </w:tc>
        <w:tc>
          <w:tcPr>
            <w:tcW w:w="1680" w:type="dxa"/>
            <w:tcBorders>
              <w:left w:val="single" w:sz="4" w:space="0" w:color="auto"/>
              <w:right w:val="single" w:sz="4" w:space="0" w:color="auto"/>
            </w:tcBorders>
          </w:tcPr>
          <w:p w14:paraId="5FBFA2EE" w14:textId="77777777" w:rsidR="005B60DF" w:rsidRPr="004E0D66" w:rsidRDefault="005B60DF" w:rsidP="00056C05">
            <w:pPr>
              <w:rPr>
                <w:rFonts w:cs="MV Boli"/>
                <w:lang w:bidi="dv-MV"/>
              </w:rPr>
            </w:pPr>
          </w:p>
        </w:tc>
        <w:tc>
          <w:tcPr>
            <w:tcW w:w="1462" w:type="dxa"/>
            <w:tcBorders>
              <w:left w:val="single" w:sz="4" w:space="0" w:color="auto"/>
              <w:right w:val="single" w:sz="4" w:space="0" w:color="auto"/>
            </w:tcBorders>
            <w:vAlign w:val="center"/>
          </w:tcPr>
          <w:p w14:paraId="55DA7A52" w14:textId="77777777" w:rsidR="005B60DF" w:rsidRPr="008B66E1" w:rsidRDefault="005B60DF" w:rsidP="00056C05"/>
        </w:tc>
        <w:tc>
          <w:tcPr>
            <w:tcW w:w="1208" w:type="dxa"/>
            <w:vMerge/>
            <w:tcBorders>
              <w:left w:val="single" w:sz="4" w:space="0" w:color="auto"/>
              <w:right w:val="single" w:sz="4" w:space="0" w:color="auto"/>
            </w:tcBorders>
            <w:vAlign w:val="center"/>
          </w:tcPr>
          <w:p w14:paraId="39939147" w14:textId="77777777" w:rsidR="005B60DF" w:rsidRPr="005909A2" w:rsidRDefault="005B60DF" w:rsidP="00056C05">
            <w:pPr>
              <w:rPr>
                <w:sz w:val="20"/>
                <w:szCs w:val="16"/>
              </w:rPr>
            </w:pPr>
          </w:p>
        </w:tc>
        <w:tc>
          <w:tcPr>
            <w:tcW w:w="2865" w:type="dxa"/>
            <w:gridSpan w:val="2"/>
            <w:tcBorders>
              <w:left w:val="single" w:sz="4" w:space="0" w:color="auto"/>
              <w:right w:val="double" w:sz="4" w:space="0" w:color="auto"/>
            </w:tcBorders>
            <w:vAlign w:val="center"/>
          </w:tcPr>
          <w:p w14:paraId="6D392370" w14:textId="77777777" w:rsidR="005B60DF" w:rsidRPr="008B66E1" w:rsidRDefault="005B60DF" w:rsidP="00056C05"/>
        </w:tc>
      </w:tr>
      <w:tr w:rsidR="005B60DF" w:rsidRPr="008B66E1" w14:paraId="5770C76C"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DC600AF" w14:textId="77777777" w:rsidR="005B60DF" w:rsidRPr="008B66E1" w:rsidRDefault="005B60DF"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20150C72" w14:textId="1ECFCB53" w:rsidR="005B60DF" w:rsidRPr="0093359A" w:rsidRDefault="005B60DF" w:rsidP="00F32137">
            <w:pPr>
              <w:rPr>
                <w:rFonts w:cs="MV Boli"/>
                <w:lang w:bidi="dv-MV"/>
              </w:rPr>
            </w:pPr>
            <w:r w:rsidRPr="00895B92">
              <w:rPr>
                <w:rFonts w:cs="MV Boli"/>
                <w:lang w:bidi="dv-MV"/>
              </w:rPr>
              <w:t>Creative Arts</w:t>
            </w:r>
          </w:p>
        </w:tc>
        <w:tc>
          <w:tcPr>
            <w:tcW w:w="983" w:type="dxa"/>
            <w:tcBorders>
              <w:top w:val="single" w:sz="4" w:space="0" w:color="auto"/>
              <w:left w:val="single" w:sz="4" w:space="0" w:color="auto"/>
              <w:bottom w:val="single" w:sz="4" w:space="0" w:color="auto"/>
              <w:right w:val="single" w:sz="4" w:space="0" w:color="auto"/>
            </w:tcBorders>
            <w:vAlign w:val="center"/>
          </w:tcPr>
          <w:p w14:paraId="628B4735" w14:textId="77777777" w:rsidR="005B60DF" w:rsidRPr="00D5017C" w:rsidRDefault="005B60DF" w:rsidP="00056C05"/>
        </w:tc>
        <w:tc>
          <w:tcPr>
            <w:tcW w:w="1065" w:type="dxa"/>
            <w:tcBorders>
              <w:top w:val="single" w:sz="4" w:space="0" w:color="auto"/>
              <w:left w:val="single" w:sz="4" w:space="0" w:color="auto"/>
              <w:bottom w:val="single" w:sz="4" w:space="0" w:color="auto"/>
              <w:right w:val="single" w:sz="4" w:space="0" w:color="auto"/>
            </w:tcBorders>
            <w:vAlign w:val="center"/>
          </w:tcPr>
          <w:p w14:paraId="14379546" w14:textId="77777777" w:rsidR="005B60DF" w:rsidRPr="008B66E1" w:rsidRDefault="005B60DF"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36649D0" w14:textId="77777777" w:rsidR="005B60DF" w:rsidRPr="00370D63" w:rsidRDefault="005B60DF" w:rsidP="00DF68F8">
            <w:pPr>
              <w:jc w:val="center"/>
              <w:rPr>
                <w:sz w:val="20"/>
                <w:szCs w:val="16"/>
                <w:highlight w:val="yellow"/>
              </w:rPr>
            </w:pPr>
          </w:p>
        </w:tc>
        <w:tc>
          <w:tcPr>
            <w:tcW w:w="1095" w:type="dxa"/>
            <w:tcBorders>
              <w:left w:val="single" w:sz="4" w:space="0" w:color="auto"/>
              <w:right w:val="single" w:sz="4" w:space="0" w:color="auto"/>
            </w:tcBorders>
          </w:tcPr>
          <w:p w14:paraId="762A90EB" w14:textId="77777777" w:rsidR="005B60DF" w:rsidRPr="008B66E1" w:rsidRDefault="005B60DF" w:rsidP="00DF68F8">
            <w:pPr>
              <w:jc w:val="center"/>
            </w:pPr>
          </w:p>
        </w:tc>
        <w:tc>
          <w:tcPr>
            <w:tcW w:w="1680" w:type="dxa"/>
            <w:tcBorders>
              <w:left w:val="single" w:sz="4" w:space="0" w:color="auto"/>
              <w:right w:val="single" w:sz="4" w:space="0" w:color="auto"/>
            </w:tcBorders>
          </w:tcPr>
          <w:p w14:paraId="5A0677D6" w14:textId="77777777" w:rsidR="005B60DF" w:rsidRPr="004E0D66" w:rsidRDefault="005B60DF" w:rsidP="00056C05">
            <w:pPr>
              <w:rPr>
                <w:rFonts w:cs="MV Boli"/>
                <w:lang w:bidi="dv-MV"/>
              </w:rPr>
            </w:pPr>
          </w:p>
        </w:tc>
        <w:tc>
          <w:tcPr>
            <w:tcW w:w="1462" w:type="dxa"/>
            <w:tcBorders>
              <w:left w:val="single" w:sz="4" w:space="0" w:color="auto"/>
              <w:right w:val="single" w:sz="4" w:space="0" w:color="auto"/>
            </w:tcBorders>
            <w:vAlign w:val="center"/>
          </w:tcPr>
          <w:p w14:paraId="45303F4F" w14:textId="77777777" w:rsidR="005B60DF" w:rsidRPr="008B66E1" w:rsidRDefault="005B60DF" w:rsidP="00056C05"/>
        </w:tc>
        <w:tc>
          <w:tcPr>
            <w:tcW w:w="1208" w:type="dxa"/>
            <w:vMerge/>
            <w:tcBorders>
              <w:left w:val="single" w:sz="4" w:space="0" w:color="auto"/>
              <w:right w:val="single" w:sz="4" w:space="0" w:color="auto"/>
            </w:tcBorders>
            <w:vAlign w:val="center"/>
          </w:tcPr>
          <w:p w14:paraId="66F9891F" w14:textId="77777777" w:rsidR="005B60DF" w:rsidRPr="005909A2" w:rsidRDefault="005B60DF" w:rsidP="00056C05">
            <w:pPr>
              <w:rPr>
                <w:sz w:val="20"/>
                <w:szCs w:val="16"/>
              </w:rPr>
            </w:pPr>
          </w:p>
        </w:tc>
        <w:tc>
          <w:tcPr>
            <w:tcW w:w="2865" w:type="dxa"/>
            <w:gridSpan w:val="2"/>
            <w:tcBorders>
              <w:left w:val="single" w:sz="4" w:space="0" w:color="auto"/>
              <w:right w:val="double" w:sz="4" w:space="0" w:color="auto"/>
            </w:tcBorders>
            <w:vAlign w:val="center"/>
          </w:tcPr>
          <w:p w14:paraId="0E0E58C9" w14:textId="77777777" w:rsidR="005B60DF" w:rsidRPr="008B66E1" w:rsidRDefault="005B60DF" w:rsidP="00056C05"/>
        </w:tc>
      </w:tr>
      <w:tr w:rsidR="005B60DF" w:rsidRPr="008B66E1" w14:paraId="75FC119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B9F0AFD" w14:textId="77777777" w:rsidR="005B60DF" w:rsidRPr="008B66E1" w:rsidRDefault="005B60DF" w:rsidP="005B60DF"/>
        </w:tc>
        <w:tc>
          <w:tcPr>
            <w:tcW w:w="2104" w:type="dxa"/>
            <w:gridSpan w:val="2"/>
            <w:tcBorders>
              <w:top w:val="single" w:sz="4" w:space="0" w:color="auto"/>
              <w:left w:val="single" w:sz="4" w:space="0" w:color="auto"/>
              <w:bottom w:val="single" w:sz="4" w:space="0" w:color="auto"/>
              <w:right w:val="single" w:sz="4" w:space="0" w:color="auto"/>
            </w:tcBorders>
            <w:vAlign w:val="center"/>
          </w:tcPr>
          <w:p w14:paraId="2F756E4B" w14:textId="3ECFF77F" w:rsidR="005B60DF" w:rsidRPr="00895B92" w:rsidRDefault="005B60DF" w:rsidP="005B60DF">
            <w:pPr>
              <w:rPr>
                <w:rFonts w:cs="MV Boli"/>
                <w:lang w:bidi="dv-MV"/>
              </w:rPr>
            </w:pPr>
            <w:r w:rsidRPr="00895B92">
              <w:rPr>
                <w:rFonts w:cs="MV Boli"/>
                <w:lang w:bidi="dv-MV"/>
              </w:rPr>
              <w:t>Mathematics</w:t>
            </w:r>
          </w:p>
        </w:tc>
        <w:tc>
          <w:tcPr>
            <w:tcW w:w="983" w:type="dxa"/>
            <w:tcBorders>
              <w:top w:val="single" w:sz="4" w:space="0" w:color="auto"/>
              <w:left w:val="single" w:sz="4" w:space="0" w:color="auto"/>
              <w:bottom w:val="single" w:sz="4" w:space="0" w:color="auto"/>
              <w:right w:val="single" w:sz="4" w:space="0" w:color="auto"/>
            </w:tcBorders>
            <w:vAlign w:val="center"/>
          </w:tcPr>
          <w:p w14:paraId="4714F9AE" w14:textId="77777777" w:rsidR="005B60DF" w:rsidRPr="00D5017C" w:rsidRDefault="005B60DF" w:rsidP="005B60DF"/>
        </w:tc>
        <w:tc>
          <w:tcPr>
            <w:tcW w:w="1065" w:type="dxa"/>
            <w:tcBorders>
              <w:top w:val="single" w:sz="4" w:space="0" w:color="auto"/>
              <w:left w:val="single" w:sz="4" w:space="0" w:color="auto"/>
              <w:bottom w:val="single" w:sz="4" w:space="0" w:color="auto"/>
              <w:right w:val="single" w:sz="4" w:space="0" w:color="auto"/>
            </w:tcBorders>
            <w:vAlign w:val="center"/>
          </w:tcPr>
          <w:p w14:paraId="0ABB582A" w14:textId="77777777" w:rsidR="005B60DF" w:rsidRPr="008B66E1" w:rsidRDefault="005B60DF" w:rsidP="005B60DF">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031EF77" w14:textId="77777777" w:rsidR="005B60DF" w:rsidRPr="00370D63" w:rsidRDefault="005B60DF" w:rsidP="005B60DF">
            <w:pPr>
              <w:jc w:val="center"/>
              <w:rPr>
                <w:sz w:val="20"/>
                <w:szCs w:val="16"/>
                <w:highlight w:val="yellow"/>
              </w:rPr>
            </w:pPr>
          </w:p>
        </w:tc>
        <w:tc>
          <w:tcPr>
            <w:tcW w:w="1095" w:type="dxa"/>
            <w:tcBorders>
              <w:left w:val="single" w:sz="4" w:space="0" w:color="auto"/>
              <w:right w:val="single" w:sz="4" w:space="0" w:color="auto"/>
            </w:tcBorders>
          </w:tcPr>
          <w:p w14:paraId="26BC8884" w14:textId="77777777" w:rsidR="005B60DF" w:rsidRPr="008B66E1" w:rsidRDefault="005B60DF" w:rsidP="005B60DF">
            <w:pPr>
              <w:jc w:val="center"/>
            </w:pPr>
          </w:p>
        </w:tc>
        <w:tc>
          <w:tcPr>
            <w:tcW w:w="1680" w:type="dxa"/>
            <w:tcBorders>
              <w:left w:val="single" w:sz="4" w:space="0" w:color="auto"/>
              <w:right w:val="single" w:sz="4" w:space="0" w:color="auto"/>
            </w:tcBorders>
          </w:tcPr>
          <w:p w14:paraId="29CDF317" w14:textId="77777777" w:rsidR="005B60DF" w:rsidRPr="004E0D66" w:rsidRDefault="005B60DF" w:rsidP="005B60DF">
            <w:pPr>
              <w:rPr>
                <w:rFonts w:cs="MV Boli"/>
                <w:lang w:bidi="dv-MV"/>
              </w:rPr>
            </w:pPr>
          </w:p>
        </w:tc>
        <w:tc>
          <w:tcPr>
            <w:tcW w:w="1462" w:type="dxa"/>
            <w:tcBorders>
              <w:left w:val="single" w:sz="4" w:space="0" w:color="auto"/>
              <w:right w:val="single" w:sz="4" w:space="0" w:color="auto"/>
            </w:tcBorders>
            <w:vAlign w:val="center"/>
          </w:tcPr>
          <w:p w14:paraId="5CF3899A" w14:textId="77777777" w:rsidR="005B60DF" w:rsidRPr="008B66E1" w:rsidRDefault="005B60DF" w:rsidP="005B60DF"/>
        </w:tc>
        <w:tc>
          <w:tcPr>
            <w:tcW w:w="1208" w:type="dxa"/>
            <w:vMerge/>
            <w:tcBorders>
              <w:left w:val="single" w:sz="4" w:space="0" w:color="auto"/>
              <w:right w:val="single" w:sz="4" w:space="0" w:color="auto"/>
            </w:tcBorders>
            <w:vAlign w:val="center"/>
          </w:tcPr>
          <w:p w14:paraId="05F2C765" w14:textId="77777777" w:rsidR="005B60DF" w:rsidRPr="005909A2" w:rsidRDefault="005B60DF" w:rsidP="005B60DF">
            <w:pPr>
              <w:rPr>
                <w:sz w:val="20"/>
                <w:szCs w:val="16"/>
              </w:rPr>
            </w:pPr>
          </w:p>
        </w:tc>
        <w:tc>
          <w:tcPr>
            <w:tcW w:w="2865" w:type="dxa"/>
            <w:gridSpan w:val="2"/>
            <w:tcBorders>
              <w:left w:val="single" w:sz="4" w:space="0" w:color="auto"/>
              <w:right w:val="double" w:sz="4" w:space="0" w:color="auto"/>
            </w:tcBorders>
            <w:vAlign w:val="center"/>
          </w:tcPr>
          <w:p w14:paraId="4DD81720" w14:textId="77777777" w:rsidR="005B60DF" w:rsidRPr="008B66E1" w:rsidRDefault="005B60DF" w:rsidP="005B60DF"/>
        </w:tc>
      </w:tr>
      <w:tr w:rsidR="005B60DF" w:rsidRPr="008B66E1" w14:paraId="796CB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D44E456" w14:textId="77777777" w:rsidR="005B60DF" w:rsidRPr="008B66E1" w:rsidRDefault="005B60DF" w:rsidP="005B60DF"/>
        </w:tc>
        <w:tc>
          <w:tcPr>
            <w:tcW w:w="2104" w:type="dxa"/>
            <w:gridSpan w:val="2"/>
            <w:tcBorders>
              <w:top w:val="single" w:sz="4" w:space="0" w:color="auto"/>
              <w:left w:val="single" w:sz="4" w:space="0" w:color="auto"/>
              <w:bottom w:val="single" w:sz="4" w:space="0" w:color="auto"/>
              <w:right w:val="single" w:sz="4" w:space="0" w:color="auto"/>
            </w:tcBorders>
            <w:vAlign w:val="center"/>
          </w:tcPr>
          <w:p w14:paraId="16F880E6" w14:textId="1A4F1BA4" w:rsidR="005B60DF" w:rsidRPr="00895B92" w:rsidRDefault="005B60DF" w:rsidP="005B60DF">
            <w:pPr>
              <w:rPr>
                <w:rFonts w:cs="MV Boli"/>
                <w:lang w:bidi="dv-MV"/>
              </w:rPr>
            </w:pPr>
            <w:r w:rsidRPr="00895B92">
              <w:rPr>
                <w:rFonts w:cs="MV Boli"/>
                <w:lang w:bidi="dv-MV"/>
              </w:rPr>
              <w:t>English</w:t>
            </w:r>
          </w:p>
        </w:tc>
        <w:tc>
          <w:tcPr>
            <w:tcW w:w="983" w:type="dxa"/>
            <w:tcBorders>
              <w:top w:val="single" w:sz="4" w:space="0" w:color="auto"/>
              <w:left w:val="single" w:sz="4" w:space="0" w:color="auto"/>
              <w:bottom w:val="single" w:sz="4" w:space="0" w:color="auto"/>
              <w:right w:val="single" w:sz="4" w:space="0" w:color="auto"/>
            </w:tcBorders>
            <w:vAlign w:val="center"/>
          </w:tcPr>
          <w:p w14:paraId="5675C03C" w14:textId="77777777" w:rsidR="005B60DF" w:rsidRPr="00D5017C" w:rsidRDefault="005B60DF" w:rsidP="005B60DF"/>
        </w:tc>
        <w:tc>
          <w:tcPr>
            <w:tcW w:w="1065" w:type="dxa"/>
            <w:tcBorders>
              <w:top w:val="single" w:sz="4" w:space="0" w:color="auto"/>
              <w:left w:val="single" w:sz="4" w:space="0" w:color="auto"/>
              <w:bottom w:val="single" w:sz="4" w:space="0" w:color="auto"/>
              <w:right w:val="single" w:sz="4" w:space="0" w:color="auto"/>
            </w:tcBorders>
            <w:vAlign w:val="center"/>
          </w:tcPr>
          <w:p w14:paraId="7E5C9EFA" w14:textId="77777777" w:rsidR="005B60DF" w:rsidRPr="008B66E1" w:rsidRDefault="005B60DF" w:rsidP="005B60DF">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24BCD37" w14:textId="77777777" w:rsidR="005B60DF" w:rsidRPr="00370D63" w:rsidRDefault="005B60DF" w:rsidP="005B60DF">
            <w:pPr>
              <w:jc w:val="center"/>
              <w:rPr>
                <w:sz w:val="20"/>
                <w:szCs w:val="16"/>
                <w:highlight w:val="yellow"/>
              </w:rPr>
            </w:pPr>
          </w:p>
        </w:tc>
        <w:tc>
          <w:tcPr>
            <w:tcW w:w="1095" w:type="dxa"/>
            <w:tcBorders>
              <w:left w:val="single" w:sz="4" w:space="0" w:color="auto"/>
              <w:right w:val="single" w:sz="4" w:space="0" w:color="auto"/>
            </w:tcBorders>
          </w:tcPr>
          <w:p w14:paraId="710C7C23" w14:textId="77777777" w:rsidR="005B60DF" w:rsidRPr="008B66E1" w:rsidRDefault="005B60DF" w:rsidP="005B60DF">
            <w:pPr>
              <w:jc w:val="center"/>
            </w:pPr>
          </w:p>
        </w:tc>
        <w:tc>
          <w:tcPr>
            <w:tcW w:w="1680" w:type="dxa"/>
            <w:tcBorders>
              <w:left w:val="single" w:sz="4" w:space="0" w:color="auto"/>
              <w:right w:val="single" w:sz="4" w:space="0" w:color="auto"/>
            </w:tcBorders>
          </w:tcPr>
          <w:p w14:paraId="07033DA9" w14:textId="77777777" w:rsidR="005B60DF" w:rsidRPr="004E0D66" w:rsidRDefault="005B60DF" w:rsidP="005B60DF">
            <w:pPr>
              <w:rPr>
                <w:rFonts w:cs="MV Boli"/>
                <w:lang w:bidi="dv-MV"/>
              </w:rPr>
            </w:pPr>
          </w:p>
        </w:tc>
        <w:tc>
          <w:tcPr>
            <w:tcW w:w="1462" w:type="dxa"/>
            <w:tcBorders>
              <w:left w:val="single" w:sz="4" w:space="0" w:color="auto"/>
              <w:right w:val="single" w:sz="4" w:space="0" w:color="auto"/>
            </w:tcBorders>
            <w:vAlign w:val="center"/>
          </w:tcPr>
          <w:p w14:paraId="22612216" w14:textId="77777777" w:rsidR="005B60DF" w:rsidRPr="008B66E1" w:rsidRDefault="005B60DF" w:rsidP="005B60DF"/>
        </w:tc>
        <w:tc>
          <w:tcPr>
            <w:tcW w:w="1208" w:type="dxa"/>
            <w:vMerge/>
            <w:tcBorders>
              <w:left w:val="single" w:sz="4" w:space="0" w:color="auto"/>
              <w:right w:val="single" w:sz="4" w:space="0" w:color="auto"/>
            </w:tcBorders>
            <w:vAlign w:val="center"/>
          </w:tcPr>
          <w:p w14:paraId="0365677C" w14:textId="77777777" w:rsidR="005B60DF" w:rsidRPr="005909A2" w:rsidRDefault="005B60DF" w:rsidP="005B60DF">
            <w:pPr>
              <w:rPr>
                <w:sz w:val="20"/>
                <w:szCs w:val="16"/>
              </w:rPr>
            </w:pPr>
          </w:p>
        </w:tc>
        <w:tc>
          <w:tcPr>
            <w:tcW w:w="2865" w:type="dxa"/>
            <w:gridSpan w:val="2"/>
            <w:tcBorders>
              <w:left w:val="single" w:sz="4" w:space="0" w:color="auto"/>
              <w:right w:val="double" w:sz="4" w:space="0" w:color="auto"/>
            </w:tcBorders>
            <w:vAlign w:val="center"/>
          </w:tcPr>
          <w:p w14:paraId="643FAA14" w14:textId="77777777" w:rsidR="005B60DF" w:rsidRPr="008B66E1" w:rsidRDefault="005B60DF" w:rsidP="005B60DF"/>
        </w:tc>
      </w:tr>
      <w:tr w:rsidR="005B60DF"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5B60DF" w:rsidRPr="008B66E1" w:rsidRDefault="005B60DF" w:rsidP="005B60DF"/>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2381297" w:rsidR="005B60DF" w:rsidRPr="0093359A" w:rsidRDefault="005B60DF" w:rsidP="005B60DF">
            <w:pPr>
              <w:rPr>
                <w:rFonts w:cs="MV Boli"/>
                <w:lang w:bidi="dv-MV"/>
              </w:rPr>
            </w:pPr>
            <w:r w:rsidRPr="00895B92">
              <w:rPr>
                <w:rFonts w:cs="MV Boli"/>
                <w:lang w:bidi="dv-MV"/>
              </w:rPr>
              <w:t>Business Studies</w:t>
            </w: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5B60DF" w:rsidRPr="00D5017C" w:rsidRDefault="005B60DF" w:rsidP="005B60DF"/>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5B60DF" w:rsidRPr="008B66E1" w:rsidRDefault="005B60DF" w:rsidP="005B60DF">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5B60DF" w:rsidRPr="00370D63" w:rsidRDefault="005B60DF" w:rsidP="005B60DF">
            <w:pPr>
              <w:jc w:val="center"/>
              <w:rPr>
                <w:sz w:val="20"/>
                <w:szCs w:val="16"/>
                <w:highlight w:val="yellow"/>
              </w:rPr>
            </w:pPr>
          </w:p>
        </w:tc>
        <w:tc>
          <w:tcPr>
            <w:tcW w:w="1095" w:type="dxa"/>
            <w:tcBorders>
              <w:left w:val="single" w:sz="4" w:space="0" w:color="auto"/>
              <w:right w:val="single" w:sz="4" w:space="0" w:color="auto"/>
            </w:tcBorders>
          </w:tcPr>
          <w:p w14:paraId="5D02633A" w14:textId="77777777" w:rsidR="005B60DF" w:rsidRPr="008B66E1" w:rsidRDefault="005B60DF" w:rsidP="005B60DF">
            <w:pPr>
              <w:jc w:val="center"/>
            </w:pPr>
          </w:p>
        </w:tc>
        <w:tc>
          <w:tcPr>
            <w:tcW w:w="1680" w:type="dxa"/>
            <w:tcBorders>
              <w:left w:val="single" w:sz="4" w:space="0" w:color="auto"/>
              <w:right w:val="single" w:sz="4" w:space="0" w:color="auto"/>
            </w:tcBorders>
          </w:tcPr>
          <w:p w14:paraId="3FA5856E" w14:textId="77777777" w:rsidR="005B60DF" w:rsidRPr="004E0D66" w:rsidRDefault="005B60DF" w:rsidP="005B60DF">
            <w:pPr>
              <w:rPr>
                <w:rFonts w:cs="MV Boli"/>
                <w:lang w:bidi="dv-MV"/>
              </w:rPr>
            </w:pPr>
          </w:p>
        </w:tc>
        <w:tc>
          <w:tcPr>
            <w:tcW w:w="1462" w:type="dxa"/>
            <w:tcBorders>
              <w:left w:val="single" w:sz="4" w:space="0" w:color="auto"/>
              <w:right w:val="single" w:sz="4" w:space="0" w:color="auto"/>
            </w:tcBorders>
            <w:vAlign w:val="center"/>
          </w:tcPr>
          <w:p w14:paraId="4BFCB33D" w14:textId="77777777" w:rsidR="005B60DF" w:rsidRPr="008B66E1" w:rsidRDefault="005B60DF" w:rsidP="005B60DF"/>
        </w:tc>
        <w:tc>
          <w:tcPr>
            <w:tcW w:w="1208" w:type="dxa"/>
            <w:vMerge/>
            <w:tcBorders>
              <w:left w:val="single" w:sz="4" w:space="0" w:color="auto"/>
              <w:right w:val="single" w:sz="4" w:space="0" w:color="auto"/>
            </w:tcBorders>
            <w:vAlign w:val="center"/>
          </w:tcPr>
          <w:p w14:paraId="387502AD" w14:textId="77777777" w:rsidR="005B60DF" w:rsidRPr="005909A2" w:rsidRDefault="005B60DF" w:rsidP="005B60DF">
            <w:pPr>
              <w:rPr>
                <w:sz w:val="20"/>
                <w:szCs w:val="16"/>
              </w:rPr>
            </w:pPr>
          </w:p>
        </w:tc>
        <w:tc>
          <w:tcPr>
            <w:tcW w:w="2865" w:type="dxa"/>
            <w:gridSpan w:val="2"/>
            <w:tcBorders>
              <w:left w:val="single" w:sz="4" w:space="0" w:color="auto"/>
              <w:right w:val="double" w:sz="4" w:space="0" w:color="auto"/>
            </w:tcBorders>
            <w:vAlign w:val="center"/>
          </w:tcPr>
          <w:p w14:paraId="7BF486AD" w14:textId="77777777" w:rsidR="005B60DF" w:rsidRPr="008B66E1" w:rsidRDefault="005B60DF" w:rsidP="005B60DF"/>
        </w:tc>
      </w:tr>
    </w:tbl>
    <w:p w14:paraId="5DA8C469" w14:textId="67F1F5A7" w:rsidR="00FB29EF" w:rsidRDefault="00FB29EF" w:rsidP="00FB29EF">
      <w:pPr>
        <w:ind w:left="2880" w:hanging="2880"/>
        <w:rPr>
          <w:b/>
          <w:bCs/>
          <w:sz w:val="28"/>
          <w:szCs w:val="28"/>
          <w:u w:val="single"/>
        </w:rPr>
      </w:pPr>
    </w:p>
    <w:p w14:paraId="486A01E0" w14:textId="25D6D208" w:rsidR="0093359A" w:rsidRDefault="0093359A"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4" w:name="_Toc234132717"/>
            <w:bookmarkStart w:id="435"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1"/>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70237666"/>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2"/>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1" w:name="_Toc438529602"/>
      <w:bookmarkStart w:id="442" w:name="_Toc438725758"/>
      <w:bookmarkStart w:id="443" w:name="_Toc438817753"/>
      <w:bookmarkStart w:id="444" w:name="_Toc438954447"/>
      <w:bookmarkStart w:id="445" w:name="_Toc461939622"/>
      <w:bookmarkStart w:id="446" w:name="_Toc458816211"/>
      <w:bookmarkStart w:id="447"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1"/>
      <w:bookmarkEnd w:id="442"/>
      <w:bookmarkEnd w:id="443"/>
      <w:bookmarkEnd w:id="444"/>
      <w:bookmarkEnd w:id="445"/>
      <w:r w:rsidRPr="005012B1">
        <w:rPr>
          <w:color w:val="FF0000"/>
        </w:rPr>
        <w:t>s</w:t>
      </w:r>
      <w:bookmarkEnd w:id="446"/>
      <w:bookmarkEnd w:id="447"/>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8" w:name="_Toc438266930"/>
      <w:bookmarkStart w:id="449" w:name="_Toc438267904"/>
      <w:bookmarkStart w:id="450"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70237668"/>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3"/>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70237669"/>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lastRenderedPageBreak/>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lastRenderedPageBreak/>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lastRenderedPageBreak/>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lastRenderedPageBreak/>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lastRenderedPageBreak/>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lastRenderedPageBreak/>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lastRenderedPageBreak/>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4"/>
          <w:headerReference w:type="default" r:id="rId45"/>
          <w:headerReference w:type="first" r:id="rId46"/>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70237670"/>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70B4C005"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Pr>
                <w:b/>
                <w:bCs/>
                <w:color w:val="0070C0"/>
                <w:sz w:val="22"/>
                <w:szCs w:val="22"/>
              </w:rPr>
              <w:t>02 Years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47"/>
          <w:headerReference w:type="default" r:id="rId48"/>
          <w:headerReference w:type="first" r:id="rId49"/>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70237671"/>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D4119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D4119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3"/>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50"/>
      <w:headerReference w:type="first" r:id="rId51"/>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C14CEE" w:rsidRDefault="00C14CEE">
      <w:r>
        <w:separator/>
      </w:r>
    </w:p>
  </w:endnote>
  <w:endnote w:type="continuationSeparator" w:id="0">
    <w:p w14:paraId="7B0A9B81" w14:textId="77777777" w:rsidR="00C14CEE" w:rsidRDefault="00C1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C14CEE" w:rsidRDefault="00C14C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C14CEE" w:rsidRDefault="00C14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C14CEE" w:rsidRDefault="00C14CEE">
      <w:r>
        <w:separator/>
      </w:r>
    </w:p>
  </w:footnote>
  <w:footnote w:type="continuationSeparator" w:id="0">
    <w:p w14:paraId="7B340475" w14:textId="77777777" w:rsidR="00C14CEE" w:rsidRDefault="00C14CEE">
      <w:r>
        <w:continuationSeparator/>
      </w:r>
    </w:p>
  </w:footnote>
  <w:footnote w:id="1">
    <w:p w14:paraId="349E1A1C" w14:textId="77777777" w:rsidR="00C14CEE" w:rsidRPr="00220EC1" w:rsidRDefault="00C14CEE"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C14CEE" w:rsidRDefault="00C14CEE"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C14CEE" w:rsidRPr="00EB7DDE" w:rsidRDefault="00C14CEE"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90616AF" w14:textId="77777777" w:rsidR="00C14CEE" w:rsidRPr="0069219B" w:rsidRDefault="00C14CEE" w:rsidP="00A55D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5">
    <w:p w14:paraId="0DB7C0C8" w14:textId="77777777" w:rsidR="00C14CEE" w:rsidRPr="0069219B" w:rsidRDefault="00C14CEE" w:rsidP="00A55D8E">
      <w:pPr>
        <w:pStyle w:val="FootnoteText"/>
      </w:pPr>
      <w:r>
        <w:rPr>
          <w:rStyle w:val="FootnoteReference"/>
        </w:rPr>
        <w:footnoteRef/>
      </w:r>
      <w:r>
        <w:t xml:space="preserve"> 100% of the works fully completed.</w:t>
      </w:r>
    </w:p>
  </w:footnote>
  <w:footnote w:id="6">
    <w:p w14:paraId="3A8F8BD6" w14:textId="77777777" w:rsidR="00C14CEE" w:rsidRPr="0069219B" w:rsidRDefault="00C14CEE" w:rsidP="00A55D8E">
      <w:pPr>
        <w:pStyle w:val="FootnoteText"/>
        <w:rPr>
          <w:ins w:id="368" w:author="Hawwa Nazla" w:date="2023-12-21T12:45:00Z"/>
        </w:rPr>
      </w:pPr>
      <w:r>
        <w:rPr>
          <w:rStyle w:val="FootnoteReference"/>
        </w:rPr>
        <w:footnoteRef/>
      </w:r>
      <w:r>
        <w:t xml:space="preserve"> 90% of the works completed and asset/place </w:t>
      </w:r>
      <w:r w:rsidRPr="0069219B">
        <w:t>have been put to use for the purpose for which they were intended</w:t>
      </w:r>
      <w:r>
        <w:t>.</w:t>
      </w:r>
    </w:p>
  </w:footnote>
  <w:footnote w:id="7">
    <w:p w14:paraId="47B2306C" w14:textId="27A0B66F" w:rsidR="00C14CEE" w:rsidRPr="0049153D" w:rsidRDefault="00C14CEE"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8">
    <w:p w14:paraId="22A9BB21" w14:textId="77777777" w:rsidR="00C14CEE" w:rsidRDefault="00C14CEE" w:rsidP="00AE58D4">
      <w:pPr>
        <w:pStyle w:val="FootnoteText"/>
      </w:pPr>
      <w:r>
        <w:rPr>
          <w:rStyle w:val="FootnoteReference"/>
        </w:rPr>
        <w:footnoteRef/>
      </w:r>
      <w:r>
        <w:t xml:space="preserve"> </w:t>
      </w:r>
      <w:r>
        <w:rPr>
          <w:b/>
          <w:bCs/>
          <w:i/>
          <w:iCs/>
        </w:rPr>
        <w:t>Use one of the two options as appropriate.</w:t>
      </w:r>
    </w:p>
  </w:footnote>
  <w:footnote w:id="9">
    <w:p w14:paraId="19F88344" w14:textId="14484D4E" w:rsidR="00C14CEE" w:rsidRDefault="00C14CEE" w:rsidP="00F91E43">
      <w:pPr>
        <w:pStyle w:val="FootnoteText"/>
      </w:pPr>
      <w:r>
        <w:rPr>
          <w:rStyle w:val="FootnoteReference"/>
        </w:rPr>
        <w:footnoteRef/>
      </w:r>
      <w:r>
        <w:t xml:space="preserve"> </w:t>
      </w:r>
      <w:r>
        <w:rPr>
          <w:b/>
          <w:bCs/>
          <w:i/>
          <w:iCs/>
        </w:rPr>
        <w:t xml:space="preserve">Use one </w:t>
      </w:r>
      <w:r>
        <w:rPr>
          <w:b/>
          <w:bCs/>
          <w:i/>
          <w:iCs/>
        </w:rPr>
        <w:t>f the two options as appropriate.</w:t>
      </w:r>
    </w:p>
  </w:footnote>
  <w:footnote w:id="10">
    <w:p w14:paraId="6DD08DFC" w14:textId="77777777" w:rsidR="00C14CEE" w:rsidRDefault="00C14CEE" w:rsidP="00F91E43">
      <w:pPr>
        <w:pStyle w:val="FootnoteText"/>
      </w:pPr>
      <w:r>
        <w:rPr>
          <w:rStyle w:val="FootnoteReference"/>
        </w:rPr>
        <w:footnoteRef/>
      </w:r>
      <w:r>
        <w:t xml:space="preserve"> </w:t>
      </w:r>
      <w:r>
        <w:rPr>
          <w:b/>
          <w:bCs/>
          <w:i/>
          <w:iCs/>
        </w:rPr>
        <w:t>If none has been paid or is to be paid, indicate “none”.</w:t>
      </w:r>
    </w:p>
  </w:footnote>
  <w:footnote w:id="11">
    <w:p w14:paraId="74E3E4EB" w14:textId="2A61822A" w:rsidR="00C14CEE" w:rsidRDefault="00C14CEE"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2">
    <w:p w14:paraId="65D20C9F" w14:textId="08CF1E98" w:rsidR="00C14CEE" w:rsidRPr="00BC09A2" w:rsidRDefault="00C14CEE"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3">
    <w:p w14:paraId="463B1657" w14:textId="53C6900C" w:rsidR="00C14CEE" w:rsidRPr="00BC09A2" w:rsidRDefault="00C14CEE"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C14CEE" w:rsidRDefault="00C14C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C14CEE" w:rsidRDefault="00C14CEE" w:rsidP="001D25F8">
    <w:pPr>
      <w:pStyle w:val="Header"/>
      <w:ind w:right="54" w:firstLine="360"/>
      <w:jc w:val="right"/>
    </w:pPr>
    <w:r>
      <w:t>Section I. Instructions to Tenderers</w:t>
    </w:r>
  </w:p>
  <w:p w14:paraId="7C157FC6" w14:textId="77777777" w:rsidR="00C14CEE" w:rsidRDefault="00C14C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C14CEE" w:rsidRDefault="00C14CEE">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C14CEE" w:rsidRDefault="00C14CE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624620"/>
      <w:docPartObj>
        <w:docPartGallery w:val="Page Numbers (Top of Page)"/>
        <w:docPartUnique/>
      </w:docPartObj>
    </w:sdtPr>
    <w:sdtEndPr>
      <w:rPr>
        <w:noProof/>
      </w:rPr>
    </w:sdtEndPr>
    <w:sdtContent>
      <w:p w14:paraId="140611DF" w14:textId="39568189" w:rsidR="00C14CEE" w:rsidRDefault="00C14CE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5B5D4C" w14:textId="537E335A" w:rsidR="00C14CEE" w:rsidRPr="008576AF" w:rsidRDefault="00C14CEE"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C14CEE" w:rsidRDefault="00C14CE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C14CEE" w:rsidRDefault="00C14CE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C14CEE" w:rsidRDefault="00C14C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039E664" w14:textId="77777777" w:rsidR="00C14CEE" w:rsidRDefault="00C14CE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102807"/>
      <w:docPartObj>
        <w:docPartGallery w:val="Page Numbers (Top of Page)"/>
        <w:docPartUnique/>
      </w:docPartObj>
    </w:sdtPr>
    <w:sdtEndPr>
      <w:rPr>
        <w:noProof/>
      </w:rPr>
    </w:sdtEndPr>
    <w:sdtContent>
      <w:p w14:paraId="362E0326" w14:textId="7073EA44" w:rsidR="00C14CEE" w:rsidRDefault="00C14CE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5E02856" w14:textId="77777777" w:rsidR="00C14CEE" w:rsidRDefault="00C14CE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C14CEE" w:rsidRDefault="00C14CEE"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C14CEE" w:rsidRDefault="00C14CE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C14CEE" w:rsidRDefault="00C14CEE">
    <w:pPr>
      <w:pStyle w:val="Header"/>
      <w:framePr w:wrap="around" w:vAnchor="text" w:hAnchor="margin" w:xAlign="outside" w:y="1"/>
      <w:rPr>
        <w:rStyle w:val="PageNumber"/>
        <w:sz w:val="24"/>
      </w:rPr>
    </w:pPr>
  </w:p>
  <w:p w14:paraId="286E723D" w14:textId="7095FC1F" w:rsidR="00C14CEE" w:rsidRDefault="00C14CEE"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C14CEE" w:rsidRDefault="00C14CE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304916"/>
      <w:docPartObj>
        <w:docPartGallery w:val="Page Numbers (Top of Page)"/>
        <w:docPartUnique/>
      </w:docPartObj>
    </w:sdtPr>
    <w:sdtEndPr>
      <w:rPr>
        <w:noProof/>
      </w:rPr>
    </w:sdtEndPr>
    <w:sdtContent>
      <w:p w14:paraId="6DE663DE" w14:textId="13DE90AC" w:rsidR="00C14CEE" w:rsidRDefault="00C14CE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0FCACE" w14:textId="77777777" w:rsidR="00C14CEE" w:rsidRDefault="00C14CE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586009"/>
      <w:docPartObj>
        <w:docPartGallery w:val="Page Numbers (Top of Page)"/>
        <w:docPartUnique/>
      </w:docPartObj>
    </w:sdtPr>
    <w:sdtEndPr>
      <w:rPr>
        <w:noProof/>
      </w:rPr>
    </w:sdtEndPr>
    <w:sdtContent>
      <w:p w14:paraId="484B2AE9" w14:textId="29C2B2C8" w:rsidR="00C14CEE" w:rsidRDefault="00C14CE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7CB8CB" w14:textId="77777777" w:rsidR="00C14CEE" w:rsidRDefault="00C14CE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C14CEE" w:rsidRDefault="00C14CEE">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C14CEE" w:rsidRDefault="00C14C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C14CEE" w:rsidRDefault="00C14C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C14CEE" w:rsidRDefault="00C14CEE">
    <w:pPr>
      <w:pStyle w:val="Header"/>
      <w:ind w:right="-36"/>
    </w:pPr>
    <w:r>
      <w:t>Section I. Instructions to Bidders</w:t>
    </w:r>
  </w:p>
  <w:p w14:paraId="15FE98DF" w14:textId="77777777" w:rsidR="00C14CEE" w:rsidRDefault="00C14CEE"/>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C14CEE" w:rsidRDefault="00C14CEE">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C14CEE" w:rsidRDefault="00C14CEE"/>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C14CEE" w:rsidRDefault="00C14CEE">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C14CEE" w:rsidRDefault="00C14CE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C14CEE" w:rsidRDefault="00C14CEE">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C14CEE" w:rsidRDefault="00C14CEE"/>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C14CEE" w:rsidRDefault="00C14CEE">
    <w:pPr>
      <w:pStyle w:val="Header"/>
      <w:framePr w:wrap="around" w:vAnchor="text" w:hAnchor="page" w:x="1297" w:y="-2"/>
      <w:rPr>
        <w:rStyle w:val="PageNumber"/>
        <w:sz w:val="24"/>
      </w:rPr>
    </w:pPr>
  </w:p>
  <w:p w14:paraId="03F11D33" w14:textId="77777777" w:rsidR="00C14CEE" w:rsidRDefault="00C14CEE">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C14CEE" w:rsidRDefault="00C14CEE"/>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C14CEE" w:rsidRDefault="00C14CEE">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C14CEE" w:rsidRDefault="00C14CE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C14CEE" w:rsidRDefault="00C14CE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C14CEE" w:rsidRDefault="00C14CEE"/>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C14CEE" w:rsidRDefault="00C14CEE"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C14CEE" w:rsidRDefault="00C14CE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C14CEE" w:rsidRDefault="00C14CE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C14CEE" w:rsidRDefault="00C14C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C14CEE" w:rsidRDefault="00C14CEE"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C14CEE" w:rsidRDefault="00C14CE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C14CEE" w:rsidRDefault="00C14C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C14CEE" w:rsidRDefault="00C14C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C14CEE" w:rsidRDefault="00C14CEE" w:rsidP="00B95277">
    <w:pPr>
      <w:pStyle w:val="Header"/>
      <w:ind w:right="54" w:firstLine="360"/>
      <w:jc w:val="right"/>
    </w:pPr>
    <w:r>
      <w:t>Section I Instructions to Tenderers</w:t>
    </w:r>
  </w:p>
  <w:p w14:paraId="0088454A" w14:textId="77777777" w:rsidR="00C14CEE" w:rsidRDefault="00C14C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664055"/>
      <w:docPartObj>
        <w:docPartGallery w:val="Page Numbers (Top of Page)"/>
        <w:docPartUnique/>
      </w:docPartObj>
    </w:sdtPr>
    <w:sdtEndPr>
      <w:rPr>
        <w:noProof/>
      </w:rPr>
    </w:sdtEndPr>
    <w:sdtContent>
      <w:p w14:paraId="5ABE45F6" w14:textId="13FC0464" w:rsidR="00C14CEE" w:rsidRDefault="00C14CE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9C64DF8" w14:textId="1B10489C" w:rsidR="00C14CEE" w:rsidRDefault="00C14CEE"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C14CEE" w:rsidRDefault="00C14CE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C14CEE" w:rsidRDefault="00C14C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C14CEE" w:rsidRDefault="00C14CEE"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C14CEE" w:rsidRDefault="00C14C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C14CEE" w:rsidRDefault="00C14CEE">
    <w:pPr>
      <w:pStyle w:val="Header"/>
      <w:ind w:right="-36"/>
    </w:pPr>
    <w:r>
      <w:t>Section II Bid Data Sheet</w:t>
    </w:r>
  </w:p>
  <w:p w14:paraId="12C27E39" w14:textId="77777777" w:rsidR="00C14CEE" w:rsidRDefault="00C14C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57C5946"/>
    <w:multiLevelType w:val="multilevel"/>
    <w:tmpl w:val="C480F8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8"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2"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3"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4"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3"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6"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7"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0"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3"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6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5"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7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8"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8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2"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4"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5"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5"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8"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1"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6"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9"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10"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1"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12"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2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30"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5"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0"/>
  </w:num>
  <w:num w:numId="2">
    <w:abstractNumId w:val="134"/>
  </w:num>
  <w:num w:numId="3">
    <w:abstractNumId w:val="49"/>
  </w:num>
  <w:num w:numId="4">
    <w:abstractNumId w:val="29"/>
  </w:num>
  <w:num w:numId="5">
    <w:abstractNumId w:val="17"/>
  </w:num>
  <w:num w:numId="6">
    <w:abstractNumId w:val="12"/>
  </w:num>
  <w:num w:numId="7">
    <w:abstractNumId w:val="56"/>
  </w:num>
  <w:num w:numId="8">
    <w:abstractNumId w:val="116"/>
  </w:num>
  <w:num w:numId="9">
    <w:abstractNumId w:val="72"/>
  </w:num>
  <w:num w:numId="10">
    <w:abstractNumId w:val="124"/>
  </w:num>
  <w:num w:numId="11">
    <w:abstractNumId w:val="0"/>
  </w:num>
  <w:num w:numId="12">
    <w:abstractNumId w:val="34"/>
  </w:num>
  <w:num w:numId="13">
    <w:abstractNumId w:val="36"/>
  </w:num>
  <w:num w:numId="14">
    <w:abstractNumId w:val="102"/>
  </w:num>
  <w:num w:numId="15">
    <w:abstractNumId w:val="21"/>
  </w:num>
  <w:num w:numId="16">
    <w:abstractNumId w:val="122"/>
  </w:num>
  <w:num w:numId="17">
    <w:abstractNumId w:val="128"/>
  </w:num>
  <w:num w:numId="18">
    <w:abstractNumId w:val="68"/>
  </w:num>
  <w:num w:numId="19">
    <w:abstractNumId w:val="93"/>
  </w:num>
  <w:num w:numId="20">
    <w:abstractNumId w:val="60"/>
  </w:num>
  <w:num w:numId="21">
    <w:abstractNumId w:val="51"/>
  </w:num>
  <w:num w:numId="22">
    <w:abstractNumId w:val="96"/>
  </w:num>
  <w:num w:numId="23">
    <w:abstractNumId w:val="75"/>
  </w:num>
  <w:num w:numId="24">
    <w:abstractNumId w:val="58"/>
  </w:num>
  <w:num w:numId="25">
    <w:abstractNumId w:val="117"/>
  </w:num>
  <w:num w:numId="26">
    <w:abstractNumId w:val="9"/>
  </w:num>
  <w:num w:numId="27">
    <w:abstractNumId w:val="121"/>
  </w:num>
  <w:num w:numId="28">
    <w:abstractNumId w:val="76"/>
  </w:num>
  <w:num w:numId="29">
    <w:abstractNumId w:val="28"/>
  </w:num>
  <w:num w:numId="30">
    <w:abstractNumId w:val="118"/>
  </w:num>
  <w:num w:numId="31">
    <w:abstractNumId w:val="82"/>
  </w:num>
  <w:num w:numId="32">
    <w:abstractNumId w:val="123"/>
  </w:num>
  <w:num w:numId="33">
    <w:abstractNumId w:val="23"/>
  </w:num>
  <w:num w:numId="34">
    <w:abstractNumId w:val="11"/>
  </w:num>
  <w:num w:numId="35">
    <w:abstractNumId w:val="47"/>
  </w:num>
  <w:num w:numId="36">
    <w:abstractNumId w:val="35"/>
  </w:num>
  <w:num w:numId="37">
    <w:abstractNumId w:val="15"/>
  </w:num>
  <w:num w:numId="38">
    <w:abstractNumId w:val="73"/>
  </w:num>
  <w:num w:numId="39">
    <w:abstractNumId w:val="99"/>
  </w:num>
  <w:num w:numId="40">
    <w:abstractNumId w:val="8"/>
  </w:num>
  <w:num w:numId="41">
    <w:abstractNumId w:val="90"/>
  </w:num>
  <w:num w:numId="42">
    <w:abstractNumId w:val="127"/>
  </w:num>
  <w:num w:numId="43">
    <w:abstractNumId w:val="87"/>
  </w:num>
  <w:num w:numId="44">
    <w:abstractNumId w:val="125"/>
  </w:num>
  <w:num w:numId="45">
    <w:abstractNumId w:val="85"/>
  </w:num>
  <w:num w:numId="46">
    <w:abstractNumId w:val="39"/>
  </w:num>
  <w:num w:numId="47">
    <w:abstractNumId w:val="41"/>
  </w:num>
  <w:num w:numId="48">
    <w:abstractNumId w:val="20"/>
  </w:num>
  <w:num w:numId="49">
    <w:abstractNumId w:val="44"/>
  </w:num>
  <w:num w:numId="50">
    <w:abstractNumId w:val="89"/>
  </w:num>
  <w:num w:numId="51">
    <w:abstractNumId w:val="71"/>
  </w:num>
  <w:num w:numId="52">
    <w:abstractNumId w:val="115"/>
  </w:num>
  <w:num w:numId="53">
    <w:abstractNumId w:val="38"/>
  </w:num>
  <w:num w:numId="54">
    <w:abstractNumId w:val="4"/>
  </w:num>
  <w:num w:numId="55">
    <w:abstractNumId w:val="132"/>
  </w:num>
  <w:num w:numId="56">
    <w:abstractNumId w:val="86"/>
  </w:num>
  <w:num w:numId="57">
    <w:abstractNumId w:val="16"/>
  </w:num>
  <w:num w:numId="58">
    <w:abstractNumId w:val="43"/>
  </w:num>
  <w:num w:numId="59">
    <w:abstractNumId w:val="57"/>
  </w:num>
  <w:num w:numId="60">
    <w:abstractNumId w:val="91"/>
  </w:num>
  <w:num w:numId="61">
    <w:abstractNumId w:val="104"/>
  </w:num>
  <w:num w:numId="62">
    <w:abstractNumId w:val="98"/>
  </w:num>
  <w:num w:numId="63">
    <w:abstractNumId w:val="40"/>
  </w:num>
  <w:num w:numId="64">
    <w:abstractNumId w:val="30"/>
  </w:num>
  <w:num w:numId="65">
    <w:abstractNumId w:val="18"/>
  </w:num>
  <w:num w:numId="66">
    <w:abstractNumId w:val="62"/>
  </w:num>
  <w:num w:numId="67">
    <w:abstractNumId w:val="2"/>
  </w:num>
  <w:num w:numId="68">
    <w:abstractNumId w:val="114"/>
  </w:num>
  <w:num w:numId="69">
    <w:abstractNumId w:val="110"/>
  </w:num>
  <w:num w:numId="70">
    <w:abstractNumId w:val="25"/>
  </w:num>
  <w:num w:numId="71">
    <w:abstractNumId w:val="13"/>
  </w:num>
  <w:num w:numId="72">
    <w:abstractNumId w:val="32"/>
  </w:num>
  <w:num w:numId="73">
    <w:abstractNumId w:val="37"/>
  </w:num>
  <w:num w:numId="74">
    <w:abstractNumId w:val="120"/>
  </w:num>
  <w:num w:numId="75">
    <w:abstractNumId w:val="81"/>
  </w:num>
  <w:num w:numId="7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61"/>
  </w:num>
  <w:num w:numId="79">
    <w:abstractNumId w:val="130"/>
  </w:num>
  <w:num w:numId="80">
    <w:abstractNumId w:val="65"/>
  </w:num>
  <w:num w:numId="81">
    <w:abstractNumId w:val="108"/>
  </w:num>
  <w:num w:numId="82">
    <w:abstractNumId w:val="103"/>
  </w:num>
  <w:num w:numId="83">
    <w:abstractNumId w:val="78"/>
  </w:num>
  <w:num w:numId="84">
    <w:abstractNumId w:val="14"/>
  </w:num>
  <w:num w:numId="85">
    <w:abstractNumId w:val="70"/>
  </w:num>
  <w:num w:numId="86">
    <w:abstractNumId w:val="119"/>
  </w:num>
  <w:num w:numId="87">
    <w:abstractNumId w:val="67"/>
  </w:num>
  <w:num w:numId="88">
    <w:abstractNumId w:val="63"/>
  </w:num>
  <w:num w:numId="89">
    <w:abstractNumId w:val="112"/>
  </w:num>
  <w:num w:numId="90">
    <w:abstractNumId w:val="101"/>
  </w:num>
  <w:num w:numId="91">
    <w:abstractNumId w:val="5"/>
  </w:num>
  <w:num w:numId="92">
    <w:abstractNumId w:val="107"/>
  </w:num>
  <w:num w:numId="93">
    <w:abstractNumId w:val="88"/>
  </w:num>
  <w:num w:numId="94">
    <w:abstractNumId w:val="106"/>
  </w:num>
  <w:num w:numId="95">
    <w:abstractNumId w:val="135"/>
  </w:num>
  <w:num w:numId="96">
    <w:abstractNumId w:val="66"/>
  </w:num>
  <w:num w:numId="97">
    <w:abstractNumId w:val="74"/>
  </w:num>
  <w:num w:numId="98">
    <w:abstractNumId w:val="133"/>
  </w:num>
  <w:num w:numId="99">
    <w:abstractNumId w:val="80"/>
  </w:num>
  <w:num w:numId="100">
    <w:abstractNumId w:val="109"/>
  </w:num>
  <w:num w:numId="101">
    <w:abstractNumId w:val="53"/>
  </w:num>
  <w:num w:numId="102">
    <w:abstractNumId w:val="126"/>
  </w:num>
  <w:num w:numId="103">
    <w:abstractNumId w:val="94"/>
  </w:num>
  <w:num w:numId="104">
    <w:abstractNumId w:val="19"/>
  </w:num>
  <w:num w:numId="105">
    <w:abstractNumId w:val="55"/>
  </w:num>
  <w:num w:numId="106">
    <w:abstractNumId w:val="95"/>
  </w:num>
  <w:num w:numId="107">
    <w:abstractNumId w:val="52"/>
  </w:num>
  <w:num w:numId="108">
    <w:abstractNumId w:val="42"/>
  </w:num>
  <w:num w:numId="109">
    <w:abstractNumId w:val="33"/>
  </w:num>
  <w:num w:numId="110">
    <w:abstractNumId w:val="10"/>
  </w:num>
  <w:num w:numId="111">
    <w:abstractNumId w:val="77"/>
  </w:num>
  <w:num w:numId="112">
    <w:abstractNumId w:val="79"/>
  </w:num>
  <w:num w:numId="113">
    <w:abstractNumId w:val="69"/>
  </w:num>
  <w:num w:numId="114">
    <w:abstractNumId w:val="111"/>
  </w:num>
  <w:num w:numId="115">
    <w:abstractNumId w:val="129"/>
  </w:num>
  <w:num w:numId="116">
    <w:abstractNumId w:val="46"/>
  </w:num>
  <w:num w:numId="117">
    <w:abstractNumId w:val="3"/>
  </w:num>
  <w:num w:numId="118">
    <w:abstractNumId w:val="83"/>
  </w:num>
  <w:num w:numId="119">
    <w:abstractNumId w:val="64"/>
  </w:num>
  <w:num w:numId="120">
    <w:abstractNumId w:val="27"/>
  </w:num>
  <w:num w:numId="121">
    <w:abstractNumId w:val="22"/>
  </w:num>
  <w:num w:numId="122">
    <w:abstractNumId w:val="84"/>
  </w:num>
  <w:num w:numId="123">
    <w:abstractNumId w:val="1"/>
  </w:num>
  <w:num w:numId="124">
    <w:abstractNumId w:val="59"/>
  </w:num>
  <w:num w:numId="125">
    <w:abstractNumId w:val="7"/>
  </w:num>
  <w:num w:numId="126">
    <w:abstractNumId w:val="31"/>
  </w:num>
  <w:num w:numId="127">
    <w:abstractNumId w:val="45"/>
  </w:num>
  <w:num w:numId="128">
    <w:abstractNumId w:val="97"/>
  </w:num>
  <w:num w:numId="129">
    <w:abstractNumId w:val="6"/>
  </w:num>
  <w:num w:numId="130">
    <w:abstractNumId w:val="131"/>
  </w:num>
  <w:num w:numId="131">
    <w:abstractNumId w:val="50"/>
  </w:num>
  <w:num w:numId="132">
    <w:abstractNumId w:val="54"/>
  </w:num>
  <w:num w:numId="133">
    <w:abstractNumId w:val="92"/>
  </w:num>
  <w:num w:numId="134">
    <w:abstractNumId w:val="113"/>
  </w:num>
  <w:num w:numId="135">
    <w:abstractNumId w:val="105"/>
  </w:num>
  <w:num w:numId="136">
    <w:abstractNumId w:val="26"/>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ishath Nadheema">
    <w15:presenceInfo w15:providerId="AD" w15:userId="S-1-5-21-691241595-883763465-490916854-1654"/>
  </w15:person>
  <w15:person w15:author="Hawwa Nazla">
    <w15:presenceInfo w15:providerId="AD" w15:userId="S::hawwa.nazla@finance.gov.mv::028b2041-5854-4848-810a-6c164e0fc8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0DF"/>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4CEE"/>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119C"/>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mailto:project.officer@finance.gov.mv" TargetMode="External"/><Relationship Id="rId39" Type="http://schemas.openxmlformats.org/officeDocument/2006/relationships/header" Target="header15.xml"/><Relationship Id="rId21" Type="http://schemas.openxmlformats.org/officeDocument/2006/relationships/hyperlink" Target="mailto:project.officer@finance.gov.mv" TargetMode="External"/><Relationship Id="rId34" Type="http://schemas.openxmlformats.org/officeDocument/2006/relationships/header" Target="header10.xml"/><Relationship Id="rId42" Type="http://schemas.openxmlformats.org/officeDocument/2006/relationships/header" Target="header18.xml"/><Relationship Id="rId47" Type="http://schemas.openxmlformats.org/officeDocument/2006/relationships/header" Target="header23.xml"/><Relationship Id="rId50"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mailto:Ibrahim.aflah@finance.gov.mv" TargetMode="External"/><Relationship Id="rId11" Type="http://schemas.openxmlformats.org/officeDocument/2006/relationships/header" Target="header3.xml"/><Relationship Id="rId24" Type="http://schemas.openxmlformats.org/officeDocument/2006/relationships/hyperlink" Target="mailto:project.officer@finance.gov.mv" TargetMode="External"/><Relationship Id="rId32" Type="http://schemas.openxmlformats.org/officeDocument/2006/relationships/header" Target="header8.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header" Target="header21.xm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mailto:ibrahim.aflah@finance.gov.mv" TargetMode="External"/><Relationship Id="rId31" Type="http://schemas.openxmlformats.org/officeDocument/2006/relationships/hyperlink" Target="mailto:tender@finance.gov.mv" TargetMode="External"/><Relationship Id="rId44" Type="http://schemas.openxmlformats.org/officeDocument/2006/relationships/header" Target="header20.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20ibrahim.aflah@finance.gov.mv" TargetMode="External"/><Relationship Id="rId27" Type="http://schemas.openxmlformats.org/officeDocument/2006/relationships/hyperlink" Target="https://beelan.finance.gov.mv/" TargetMode="External"/><Relationship Id="rId30" Type="http://schemas.openxmlformats.org/officeDocument/2006/relationships/hyperlink" Target="mailto:fathimath.rishfa@finance.gov.mv" TargetMode="External"/><Relationship Id="rId35" Type="http://schemas.openxmlformats.org/officeDocument/2006/relationships/header" Target="header11.xml"/><Relationship Id="rId43" Type="http://schemas.openxmlformats.org/officeDocument/2006/relationships/header" Target="header19.xml"/><Relationship Id="rId48" Type="http://schemas.openxmlformats.org/officeDocument/2006/relationships/header" Target="header24.xml"/><Relationship Id="rId8" Type="http://schemas.openxmlformats.org/officeDocument/2006/relationships/image" Target="media/image1.wmf"/><Relationship Id="rId51" Type="http://schemas.openxmlformats.org/officeDocument/2006/relationships/header" Target="header27.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https://beelan.finance.gov.mv/" TargetMode="External"/><Relationship Id="rId33" Type="http://schemas.openxmlformats.org/officeDocument/2006/relationships/header" Target="header9.xml"/><Relationship Id="rId38" Type="http://schemas.openxmlformats.org/officeDocument/2006/relationships/header" Target="header14.xml"/><Relationship Id="rId46" Type="http://schemas.openxmlformats.org/officeDocument/2006/relationships/header" Target="header22.xml"/><Relationship Id="rId20" Type="http://schemas.openxmlformats.org/officeDocument/2006/relationships/hyperlink" Target="mailto:tender@finance.gov.mv" TargetMode="External"/><Relationship Id="rId41" Type="http://schemas.openxmlformats.org/officeDocument/2006/relationships/header" Target="header1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tender@finance.gov.mv" TargetMode="External"/><Relationship Id="rId28" Type="http://schemas.openxmlformats.org/officeDocument/2006/relationships/hyperlink" Target="https://teams.microsoft.com/l/meetup-join/19%3ameeting_ZTgyMDQ5NjMtMDA1NC00YTBmLWFiMTgtMmMxMDU0N2RhMmMy%40thread.v2/0?context=%7b%22Tid%22%3a%2242574d6e-387c-4791-9a63-d01d7bea16bf%22%2c%22Oid%22%3a%222e429da4-33fc-42b7-abe6-997578a626a2%22%7d" TargetMode="External"/><Relationship Id="rId36" Type="http://schemas.openxmlformats.org/officeDocument/2006/relationships/header" Target="header12.xml"/><Relationship Id="rId49"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6E8B9-8097-45F3-8271-E832B63FB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86</Pages>
  <Words>21236</Words>
  <Characters>121051</Characters>
  <Application>Microsoft Office Word</Application>
  <DocSecurity>0</DocSecurity>
  <Lines>1008</Lines>
  <Paragraphs>284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142003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cp:revision>
  <cp:lastPrinted>2019-09-15T07:51:00Z</cp:lastPrinted>
  <dcterms:created xsi:type="dcterms:W3CDTF">2025-07-03T11:13:00Z</dcterms:created>
  <dcterms:modified xsi:type="dcterms:W3CDTF">2025-07-03T11:36:00Z</dcterms:modified>
</cp:coreProperties>
</file>