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071C662B" w:rsidR="003A701A" w:rsidRPr="004A50A8" w:rsidRDefault="003A701A" w:rsidP="007226BE">
      <w:pPr>
        <w:jc w:val="center"/>
        <w:rPr>
          <w:b/>
          <w:sz w:val="28"/>
        </w:rPr>
      </w:pPr>
      <w:r w:rsidRPr="004A50A8">
        <w:rPr>
          <w:b/>
          <w:sz w:val="28"/>
        </w:rPr>
        <w:t xml:space="preserve">Ministry of Finance </w:t>
      </w:r>
      <w:proofErr w:type="gramStart"/>
      <w:r w:rsidR="00CB24A8">
        <w:rPr>
          <w:b/>
          <w:sz w:val="28"/>
        </w:rPr>
        <w:t>And</w:t>
      </w:r>
      <w:proofErr w:type="gramEnd"/>
      <w:r w:rsidR="00CB24A8">
        <w:rPr>
          <w:b/>
          <w:sz w:val="28"/>
        </w:rPr>
        <w:t xml:space="preserve"> Planning</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36D7AAC5" w:rsidR="003A701A" w:rsidRPr="004A50A8" w:rsidRDefault="00695F65" w:rsidP="003A701A">
      <w:pPr>
        <w:spacing w:after="240" w:line="259" w:lineRule="auto"/>
        <w:jc w:val="center"/>
        <w:rPr>
          <w:b/>
          <w:bCs/>
          <w:sz w:val="36"/>
          <w:szCs w:val="36"/>
        </w:rPr>
      </w:pPr>
      <w:r w:rsidRPr="004A50A8">
        <w:rPr>
          <w:b/>
          <w:bCs/>
          <w:sz w:val="36"/>
          <w:szCs w:val="36"/>
        </w:rPr>
        <w:t>For</w:t>
      </w:r>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5E1B12" w:rsidRDefault="00BC7014" w:rsidP="003A701A">
      <w:pPr>
        <w:spacing w:after="240" w:line="259" w:lineRule="auto"/>
        <w:jc w:val="center"/>
        <w:rPr>
          <w:color w:val="FF0000"/>
          <w:sz w:val="32"/>
          <w:szCs w:val="32"/>
        </w:rPr>
      </w:pPr>
    </w:p>
    <w:p w14:paraId="595E4FC1" w14:textId="77777777" w:rsidR="00A95E2F" w:rsidRPr="004A50A8" w:rsidRDefault="00A95E2F" w:rsidP="00A95E2F">
      <w:pPr>
        <w:spacing w:after="240" w:line="259" w:lineRule="auto"/>
        <w:jc w:val="center"/>
        <w:rPr>
          <w:b/>
          <w:bCs/>
          <w:color w:val="FF0000"/>
          <w:sz w:val="32"/>
          <w:szCs w:val="32"/>
        </w:rPr>
      </w:pPr>
    </w:p>
    <w:p w14:paraId="1D336865" w14:textId="668C07C9" w:rsidR="00070046" w:rsidRDefault="00070046" w:rsidP="0038620D">
      <w:pPr>
        <w:spacing w:after="240" w:line="259" w:lineRule="auto"/>
        <w:jc w:val="center"/>
        <w:rPr>
          <w:b/>
          <w:bCs/>
          <w:color w:val="000000"/>
          <w:sz w:val="40"/>
          <w:szCs w:val="40"/>
        </w:rPr>
      </w:pPr>
      <w:r>
        <w:rPr>
          <w:b/>
          <w:bCs/>
          <w:color w:val="000000"/>
          <w:sz w:val="40"/>
          <w:szCs w:val="40"/>
        </w:rPr>
        <w:t>TES/20</w:t>
      </w:r>
      <w:r w:rsidR="00607634">
        <w:rPr>
          <w:b/>
          <w:bCs/>
          <w:color w:val="000000"/>
          <w:sz w:val="40"/>
          <w:szCs w:val="40"/>
        </w:rPr>
        <w:t>2</w:t>
      </w:r>
      <w:r w:rsidR="006C29B4">
        <w:rPr>
          <w:b/>
          <w:bCs/>
          <w:color w:val="000000"/>
          <w:sz w:val="40"/>
          <w:szCs w:val="40"/>
        </w:rPr>
        <w:t>5</w:t>
      </w:r>
      <w:r w:rsidR="00607634">
        <w:rPr>
          <w:b/>
          <w:bCs/>
          <w:color w:val="000000"/>
          <w:sz w:val="40"/>
          <w:szCs w:val="40"/>
        </w:rPr>
        <w:t>/G-0</w:t>
      </w:r>
      <w:r w:rsidR="006C29B4">
        <w:rPr>
          <w:b/>
          <w:bCs/>
          <w:color w:val="000000"/>
          <w:sz w:val="40"/>
          <w:szCs w:val="40"/>
        </w:rPr>
        <w:t>05</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572"/>
        <w:gridCol w:w="95"/>
      </w:tblGrid>
      <w:tr w:rsidR="00070046" w:rsidRPr="007226BE" w14:paraId="380B76F4" w14:textId="77777777" w:rsidTr="00195497">
        <w:trPr>
          <w:tblCellSpacing w:w="15" w:type="dxa"/>
        </w:trPr>
        <w:tc>
          <w:tcPr>
            <w:tcW w:w="0" w:type="auto"/>
            <w:vAlign w:val="center"/>
            <w:hideMark/>
          </w:tcPr>
          <w:p w14:paraId="5838A6DC" w14:textId="4312B8B7" w:rsidR="00070046" w:rsidRPr="007226BE" w:rsidRDefault="0043094D" w:rsidP="0038620D">
            <w:pPr>
              <w:spacing w:after="240" w:line="259" w:lineRule="auto"/>
              <w:jc w:val="center"/>
              <w:rPr>
                <w:sz w:val="44"/>
                <w:szCs w:val="44"/>
              </w:rPr>
            </w:pPr>
            <w:r w:rsidRPr="0043094D">
              <w:rPr>
                <w:b/>
                <w:bCs/>
                <w:color w:val="000000"/>
                <w:sz w:val="40"/>
                <w:szCs w:val="40"/>
              </w:rPr>
              <w:t xml:space="preserve">Printing of Quran, Islam and Dhivehi student Textbooks </w:t>
            </w:r>
          </w:p>
        </w:tc>
        <w:tc>
          <w:tcPr>
            <w:tcW w:w="50" w:type="dxa"/>
            <w:vAlign w:val="center"/>
            <w:hideMark/>
          </w:tcPr>
          <w:p w14:paraId="10661A4B" w14:textId="77777777" w:rsidR="00070046" w:rsidRPr="007226BE" w:rsidRDefault="00070046" w:rsidP="00216EA5">
            <w:pPr>
              <w:rPr>
                <w:sz w:val="44"/>
                <w:szCs w:val="44"/>
              </w:rPr>
            </w:pPr>
          </w:p>
        </w:tc>
      </w:tr>
    </w:tbl>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22362D70" w14:textId="21B9B011" w:rsidR="00BC7014" w:rsidRPr="006C29B4" w:rsidRDefault="006C29B4" w:rsidP="003A701A">
      <w:pPr>
        <w:spacing w:line="259" w:lineRule="auto"/>
        <w:jc w:val="center"/>
        <w:rPr>
          <w:color w:val="000000" w:themeColor="text1"/>
          <w:sz w:val="28"/>
          <w:szCs w:val="28"/>
        </w:rPr>
      </w:pPr>
      <w:r w:rsidRPr="006C29B4">
        <w:rPr>
          <w:b/>
          <w:bCs/>
          <w:color w:val="000000" w:themeColor="text1"/>
          <w:spacing w:val="30"/>
          <w:sz w:val="28"/>
          <w:szCs w:val="28"/>
        </w:rPr>
        <w:t>July 2025</w:t>
      </w:r>
    </w:p>
    <w:p w14:paraId="1379D89D" w14:textId="77777777" w:rsidR="00BC7014" w:rsidRPr="00BC7014" w:rsidRDefault="00BC7014" w:rsidP="003A701A">
      <w:pPr>
        <w:spacing w:line="259" w:lineRule="auto"/>
        <w:jc w:val="center"/>
        <w:rPr>
          <w:sz w:val="28"/>
          <w:szCs w:val="28"/>
        </w:rPr>
      </w:pPr>
    </w:p>
    <w:p w14:paraId="4477B7FB" w14:textId="13BE252A"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r w:rsidR="00CB24A8">
        <w:rPr>
          <w:sz w:val="28"/>
          <w:szCs w:val="28"/>
        </w:rPr>
        <w:t xml:space="preserve"> Department</w:t>
      </w:r>
    </w:p>
    <w:p w14:paraId="3FD9F3D2" w14:textId="74B25A46" w:rsidR="003A701A" w:rsidRPr="00BC7014" w:rsidRDefault="003A701A" w:rsidP="007226BE">
      <w:pPr>
        <w:spacing w:line="259" w:lineRule="auto"/>
        <w:jc w:val="center"/>
        <w:rPr>
          <w:sz w:val="28"/>
          <w:szCs w:val="28"/>
        </w:rPr>
      </w:pPr>
      <w:r w:rsidRPr="00BC7014">
        <w:rPr>
          <w:sz w:val="28"/>
          <w:szCs w:val="28"/>
        </w:rPr>
        <w:t xml:space="preserve">Ministry of Finance </w:t>
      </w:r>
      <w:proofErr w:type="gramStart"/>
      <w:r w:rsidR="00CB24A8">
        <w:rPr>
          <w:sz w:val="28"/>
          <w:szCs w:val="28"/>
        </w:rPr>
        <w:t>And</w:t>
      </w:r>
      <w:proofErr w:type="gramEnd"/>
      <w:r w:rsidR="00CB24A8">
        <w:rPr>
          <w:sz w:val="28"/>
          <w:szCs w:val="28"/>
        </w:rPr>
        <w:t xml:space="preserve"> Planning</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19572D44" w14:textId="77777777" w:rsidR="0038620D"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38620D">
        <w:t>PART 1 – Tendering Procedures</w:t>
      </w:r>
      <w:r w:rsidR="0038620D">
        <w:tab/>
      </w:r>
      <w:r w:rsidR="0038620D">
        <w:fldChar w:fldCharType="begin"/>
      </w:r>
      <w:r w:rsidR="0038620D">
        <w:instrText xml:space="preserve"> PAGEREF _Toc70237656 \h </w:instrText>
      </w:r>
      <w:r w:rsidR="0038620D">
        <w:fldChar w:fldCharType="separate"/>
      </w:r>
      <w:r w:rsidR="0038620D">
        <w:t>1</w:t>
      </w:r>
      <w:r w:rsidR="0038620D">
        <w:fldChar w:fldCharType="end"/>
      </w:r>
    </w:p>
    <w:p w14:paraId="40704CC4" w14:textId="77777777" w:rsidR="0038620D" w:rsidRDefault="0038620D">
      <w:pPr>
        <w:pStyle w:val="TOC2"/>
        <w:rPr>
          <w:rFonts w:asciiTheme="minorHAnsi" w:eastAsiaTheme="minorEastAsia" w:hAnsiTheme="minorHAnsi" w:cstheme="minorBidi"/>
          <w:sz w:val="22"/>
          <w:szCs w:val="22"/>
        </w:rPr>
      </w:pPr>
      <w:r w:rsidRPr="002613F5">
        <w:rPr>
          <w:color w:val="000000" w:themeColor="text1"/>
        </w:rPr>
        <w:t>Section I.  Instructions to Tenderers</w:t>
      </w:r>
      <w:r>
        <w:tab/>
      </w:r>
      <w:r>
        <w:fldChar w:fldCharType="begin"/>
      </w:r>
      <w:r>
        <w:instrText xml:space="preserve"> PAGEREF _Toc70237657 \h </w:instrText>
      </w:r>
      <w:r>
        <w:fldChar w:fldCharType="separate"/>
      </w:r>
      <w:r>
        <w:t>3</w:t>
      </w:r>
      <w:r>
        <w:fldChar w:fldCharType="end"/>
      </w:r>
    </w:p>
    <w:p w14:paraId="2F3DC47C" w14:textId="77777777" w:rsidR="0038620D" w:rsidRDefault="0038620D">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_Toc70237658 \h </w:instrText>
      </w:r>
      <w:r>
        <w:fldChar w:fldCharType="separate"/>
      </w:r>
      <w:r>
        <w:t>23</w:t>
      </w:r>
      <w:r>
        <w:fldChar w:fldCharType="end"/>
      </w:r>
    </w:p>
    <w:p w14:paraId="6FA7953F" w14:textId="77777777" w:rsidR="0038620D" w:rsidRDefault="0038620D">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_Toc70237659 \h </w:instrText>
      </w:r>
      <w:r>
        <w:fldChar w:fldCharType="separate"/>
      </w:r>
      <w:r>
        <w:t>27</w:t>
      </w:r>
      <w:r>
        <w:fldChar w:fldCharType="end"/>
      </w:r>
    </w:p>
    <w:p w14:paraId="0B1587AD" w14:textId="77777777" w:rsidR="0038620D" w:rsidRDefault="0038620D">
      <w:pPr>
        <w:pStyle w:val="TOC1"/>
        <w:rPr>
          <w:rFonts w:asciiTheme="minorHAnsi" w:eastAsiaTheme="minorEastAsia" w:hAnsiTheme="minorHAnsi" w:cstheme="minorBidi"/>
          <w:b w:val="0"/>
          <w:sz w:val="22"/>
          <w:szCs w:val="22"/>
        </w:rPr>
      </w:pPr>
      <w:r>
        <w:t>1.</w:t>
      </w:r>
      <w:r>
        <w:rPr>
          <w:rFonts w:asciiTheme="minorHAnsi" w:eastAsiaTheme="minorEastAsia" w:hAnsiTheme="minorHAnsi" w:cstheme="minorBidi"/>
          <w:b w:val="0"/>
          <w:sz w:val="22"/>
          <w:szCs w:val="22"/>
        </w:rPr>
        <w:tab/>
      </w:r>
      <w:r>
        <w:t>Evaluation</w:t>
      </w:r>
      <w:r>
        <w:tab/>
      </w:r>
      <w:r>
        <w:fldChar w:fldCharType="begin"/>
      </w:r>
      <w:r>
        <w:instrText xml:space="preserve"> PAGEREF _Toc70237660 \h </w:instrText>
      </w:r>
      <w:r>
        <w:fldChar w:fldCharType="separate"/>
      </w:r>
      <w:r>
        <w:t>28</w:t>
      </w:r>
      <w:r>
        <w:fldChar w:fldCharType="end"/>
      </w:r>
    </w:p>
    <w:p w14:paraId="5402C001" w14:textId="77777777" w:rsidR="0038620D" w:rsidRDefault="0038620D">
      <w:pPr>
        <w:pStyle w:val="TOC1"/>
        <w:rPr>
          <w:rFonts w:asciiTheme="minorHAnsi" w:eastAsiaTheme="minorEastAsia" w:hAnsiTheme="minorHAnsi" w:cstheme="minorBidi"/>
          <w:b w:val="0"/>
          <w:sz w:val="22"/>
          <w:szCs w:val="22"/>
        </w:rPr>
      </w:pPr>
      <w:r w:rsidRPr="002613F5">
        <w:rPr>
          <w:b w:val="0"/>
        </w:rPr>
        <w:t>Evaluation of the Tenderer's Technical Proposal will include an assessment of the Tenderer's technical capacity to check whether it fully in accordance with the requirements stipulated in Part 2 – Supply Requirements, Section VII (Schedule of Requirements), Technical Specifications and Quantities.</w:t>
      </w:r>
      <w:r>
        <w:tab/>
      </w:r>
      <w:r>
        <w:fldChar w:fldCharType="begin"/>
      </w:r>
      <w:r>
        <w:instrText xml:space="preserve"> PAGEREF _Toc70237661 \h </w:instrText>
      </w:r>
      <w:r>
        <w:fldChar w:fldCharType="separate"/>
      </w:r>
      <w:r>
        <w:t>28</w:t>
      </w:r>
      <w:r>
        <w:fldChar w:fldCharType="end"/>
      </w:r>
    </w:p>
    <w:p w14:paraId="088CBD22" w14:textId="77777777" w:rsidR="0038620D" w:rsidRDefault="0038620D">
      <w:pPr>
        <w:pStyle w:val="TOC1"/>
        <w:rPr>
          <w:rFonts w:asciiTheme="minorHAnsi" w:eastAsiaTheme="minorEastAsia" w:hAnsiTheme="minorHAnsi" w:cstheme="minorBidi"/>
          <w:b w:val="0"/>
          <w:sz w:val="22"/>
          <w:szCs w:val="22"/>
        </w:rPr>
      </w:pPr>
      <w:r w:rsidRPr="002613F5">
        <w:rPr>
          <w:b w:val="0"/>
        </w:rPr>
        <w:t>An alternative Completion Time, if permitted under ITB 13.2, will be evaluated as follows:</w:t>
      </w:r>
      <w:r>
        <w:tab/>
      </w:r>
      <w:r>
        <w:fldChar w:fldCharType="begin"/>
      </w:r>
      <w:r>
        <w:instrText xml:space="preserve"> PAGEREF _Toc70237662 \h </w:instrText>
      </w:r>
      <w:r>
        <w:fldChar w:fldCharType="separate"/>
      </w:r>
      <w:r>
        <w:t>28</w:t>
      </w:r>
      <w:r>
        <w:fldChar w:fldCharType="end"/>
      </w:r>
    </w:p>
    <w:p w14:paraId="1A4081DE" w14:textId="77777777" w:rsidR="0038620D" w:rsidRDefault="0038620D">
      <w:pPr>
        <w:pStyle w:val="TOC1"/>
        <w:rPr>
          <w:rFonts w:asciiTheme="minorHAnsi" w:eastAsiaTheme="minorEastAsia" w:hAnsiTheme="minorHAnsi" w:cstheme="minorBidi"/>
          <w:b w:val="0"/>
          <w:sz w:val="22"/>
          <w:szCs w:val="22"/>
        </w:rPr>
      </w:pPr>
      <w:r w:rsidRPr="002613F5">
        <w:rPr>
          <w:b w:val="0"/>
        </w:rPr>
        <w:t>Not Applicable</w:t>
      </w:r>
      <w:r>
        <w:tab/>
      </w:r>
      <w:r>
        <w:fldChar w:fldCharType="begin"/>
      </w:r>
      <w:r>
        <w:instrText xml:space="preserve"> PAGEREF _Toc70237663 \h </w:instrText>
      </w:r>
      <w:r>
        <w:fldChar w:fldCharType="separate"/>
      </w:r>
      <w:r>
        <w:t>28</w:t>
      </w:r>
      <w:r>
        <w:fldChar w:fldCharType="end"/>
      </w:r>
    </w:p>
    <w:p w14:paraId="37C2E430" w14:textId="77777777" w:rsidR="0038620D" w:rsidRDefault="0038620D">
      <w:pPr>
        <w:pStyle w:val="TOC1"/>
        <w:rPr>
          <w:rFonts w:asciiTheme="minorHAnsi" w:eastAsiaTheme="minorEastAsia" w:hAnsiTheme="minorHAnsi" w:cstheme="minorBidi"/>
          <w:b w:val="0"/>
          <w:sz w:val="22"/>
          <w:szCs w:val="22"/>
        </w:rPr>
      </w:pPr>
      <w:r w:rsidRPr="002613F5">
        <w:rPr>
          <w:b w:val="0"/>
        </w:rPr>
        <w:t>Technical alternatives, if permitted under ITB 13.4, will be evaluated as follows:</w:t>
      </w:r>
      <w:r>
        <w:tab/>
      </w:r>
      <w:r>
        <w:fldChar w:fldCharType="begin"/>
      </w:r>
      <w:r>
        <w:instrText xml:space="preserve"> PAGEREF _Toc70237664 \h </w:instrText>
      </w:r>
      <w:r>
        <w:fldChar w:fldCharType="separate"/>
      </w:r>
      <w:r>
        <w:t>28</w:t>
      </w:r>
      <w:r>
        <w:fldChar w:fldCharType="end"/>
      </w:r>
    </w:p>
    <w:p w14:paraId="4AB8C44D" w14:textId="77777777" w:rsidR="0038620D" w:rsidRDefault="0038620D">
      <w:pPr>
        <w:pStyle w:val="TOC1"/>
        <w:rPr>
          <w:rFonts w:asciiTheme="minorHAnsi" w:eastAsiaTheme="minorEastAsia" w:hAnsiTheme="minorHAnsi" w:cstheme="minorBidi"/>
          <w:b w:val="0"/>
          <w:sz w:val="22"/>
          <w:szCs w:val="22"/>
        </w:rPr>
      </w:pPr>
      <w:r w:rsidRPr="002613F5">
        <w:rPr>
          <w:b w:val="0"/>
        </w:rPr>
        <w:t>Not Applicable</w:t>
      </w:r>
      <w:r>
        <w:tab/>
      </w:r>
      <w:r>
        <w:fldChar w:fldCharType="begin"/>
      </w:r>
      <w:r>
        <w:instrText xml:space="preserve"> PAGEREF _Toc70237665 \h </w:instrText>
      </w:r>
      <w:r>
        <w:fldChar w:fldCharType="separate"/>
      </w:r>
      <w:r>
        <w:t>28</w:t>
      </w:r>
      <w:r>
        <w:fldChar w:fldCharType="end"/>
      </w:r>
    </w:p>
    <w:p w14:paraId="2D4FA706" w14:textId="77777777" w:rsidR="0038620D" w:rsidRDefault="0038620D">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_Toc70237666 \h </w:instrText>
      </w:r>
      <w:r>
        <w:fldChar w:fldCharType="separate"/>
      </w:r>
      <w:r>
        <w:t>50</w:t>
      </w:r>
      <w:r>
        <w:fldChar w:fldCharType="end"/>
      </w:r>
    </w:p>
    <w:p w14:paraId="63C75DFB" w14:textId="77777777" w:rsidR="0038620D" w:rsidRDefault="0038620D">
      <w:pPr>
        <w:pStyle w:val="TOC1"/>
        <w:rPr>
          <w:rFonts w:asciiTheme="minorHAnsi" w:eastAsiaTheme="minorEastAsia" w:hAnsiTheme="minorHAnsi" w:cstheme="minorBidi"/>
          <w:b w:val="0"/>
          <w:sz w:val="22"/>
          <w:szCs w:val="22"/>
        </w:rPr>
      </w:pPr>
      <w:r w:rsidRPr="002613F5">
        <w:rPr>
          <w:color w:val="FF0000"/>
        </w:rPr>
        <w:t>PART 3 – Supply Requirements</w:t>
      </w:r>
      <w:r>
        <w:tab/>
      </w:r>
      <w:r>
        <w:fldChar w:fldCharType="begin"/>
      </w:r>
      <w:r>
        <w:instrText xml:space="preserve"> PAGEREF _Toc70237667 \h </w:instrText>
      </w:r>
      <w:r>
        <w:fldChar w:fldCharType="separate"/>
      </w:r>
      <w:r>
        <w:t>51</w:t>
      </w:r>
      <w:r>
        <w:fldChar w:fldCharType="end"/>
      </w:r>
    </w:p>
    <w:p w14:paraId="726D46FD" w14:textId="77777777" w:rsidR="0038620D" w:rsidRDefault="0038620D">
      <w:pPr>
        <w:pStyle w:val="TOC1"/>
        <w:rPr>
          <w:rFonts w:asciiTheme="minorHAnsi" w:eastAsiaTheme="minorEastAsia" w:hAnsiTheme="minorHAnsi" w:cstheme="minorBidi"/>
          <w:b w:val="0"/>
          <w:sz w:val="22"/>
          <w:szCs w:val="22"/>
        </w:rPr>
      </w:pPr>
      <w:r>
        <w:t>PART 4 - Contract</w:t>
      </w:r>
      <w:r>
        <w:tab/>
      </w:r>
      <w:r>
        <w:fldChar w:fldCharType="begin"/>
      </w:r>
      <w:r>
        <w:instrText xml:space="preserve"> PAGEREF _Toc70237668 \h </w:instrText>
      </w:r>
      <w:r>
        <w:fldChar w:fldCharType="separate"/>
      </w:r>
      <w:r>
        <w:t>53</w:t>
      </w:r>
      <w:r>
        <w:fldChar w:fldCharType="end"/>
      </w:r>
    </w:p>
    <w:p w14:paraId="65494BD3" w14:textId="77777777" w:rsidR="0038620D" w:rsidRDefault="0038620D">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_Toc70237669 \h </w:instrText>
      </w:r>
      <w:r>
        <w:fldChar w:fldCharType="separate"/>
      </w:r>
      <w:r>
        <w:t>55</w:t>
      </w:r>
      <w:r>
        <w:fldChar w:fldCharType="end"/>
      </w:r>
    </w:p>
    <w:p w14:paraId="47EEB77E" w14:textId="77777777" w:rsidR="0038620D" w:rsidRDefault="0038620D">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_Toc70237670 \h </w:instrText>
      </w:r>
      <w:r>
        <w:fldChar w:fldCharType="separate"/>
      </w:r>
      <w:r>
        <w:t>71</w:t>
      </w:r>
      <w:r>
        <w:fldChar w:fldCharType="end"/>
      </w:r>
    </w:p>
    <w:p w14:paraId="2C022E72" w14:textId="77777777" w:rsidR="0038620D" w:rsidRDefault="0038620D">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_Toc70237671 \h </w:instrText>
      </w:r>
      <w:r>
        <w:fldChar w:fldCharType="separate"/>
      </w:r>
      <w:r>
        <w:t>77</w:t>
      </w:r>
      <w:r>
        <w:fldChar w:fldCharType="end"/>
      </w:r>
    </w:p>
    <w:p w14:paraId="6FE386C8" w14:textId="77777777"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rsidSect="00D56D16">
          <w:headerReference w:type="even" r:id="rId9"/>
          <w:headerReference w:type="default" r:id="rId10"/>
          <w:headerReference w:type="first" r:id="rId11"/>
          <w:pgSz w:w="11907" w:h="16834" w:code="9"/>
          <w:pgMar w:top="1440" w:right="1440" w:bottom="1440" w:left="1800" w:header="720" w:footer="720" w:gutter="0"/>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70237656"/>
      <w:r w:rsidRPr="008B66E1">
        <w:t xml:space="preserve">PART 1 – </w:t>
      </w:r>
      <w:bookmarkStart w:id="7" w:name="_Toc234130381"/>
      <w:bookmarkEnd w:id="0"/>
      <w:bookmarkEnd w:id="1"/>
      <w:bookmarkEnd w:id="2"/>
      <w:bookmarkEnd w:id="3"/>
      <w:bookmarkEnd w:id="4"/>
      <w:r w:rsidR="00FB0828">
        <w:t>Tendering Procedures</w:t>
      </w:r>
      <w:bookmarkEnd w:id="5"/>
      <w:bookmarkEnd w:id="6"/>
      <w:bookmarkEnd w:id="7"/>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rsidSect="00D56D16">
          <w:headerReference w:type="first" r:id="rId12"/>
          <w:type w:val="oddPage"/>
          <w:pgSz w:w="11907" w:h="16834" w:code="9"/>
          <w:pgMar w:top="1440" w:right="1440" w:bottom="1440" w:left="1800" w:header="720" w:footer="720" w:gutter="0"/>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70237657"/>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533B0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533B0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533B0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533B0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533B0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533B0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533B0F">
        <w:t>8</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533B0F">
        <w:t>8</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533B0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533B0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533B0F">
        <w:t>9</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533B0F">
        <w:t>9</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533B0F">
        <w:t>9</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533B0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533B0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533B0F">
        <w:t>10</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533B0F">
        <w:t>10</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533B0F">
        <w:t>11</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533B0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533B0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533B0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533B0F">
        <w:t>12</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533B0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533B0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533B0F">
        <w:t>14</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533B0F">
        <w:t>14</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533B0F">
        <w:t>14</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533B0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533B0F">
        <w:t>15</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533B0F">
        <w:t>15</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533B0F">
        <w:t>15</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533B0F">
        <w:t>16</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533B0F">
        <w:t>16</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533B0F">
        <w:t>16</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533B0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533B0F">
        <w:t>17</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533B0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533B0F">
        <w:t>18</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533B0F">
        <w:t>18</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533B0F">
        <w:t>18</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533B0F">
        <w:t>18</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533B0F">
        <w:t>19</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533B0F">
        <w:t>19</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533B0F">
        <w:t>19</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533B0F">
        <w:t>19</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533B0F">
        <w:t>19</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533B0F">
        <w:t>20</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533B0F">
        <w:t>20</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533B0F">
        <w:t>20</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533B0F">
        <w:t>21</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0" w:name="_Toc234130409"/>
            <w:bookmarkStart w:id="21" w:name="_Toc459036711"/>
            <w:r w:rsidRPr="0061745F">
              <w:rPr>
                <w:szCs w:val="24"/>
              </w:rPr>
              <w:t>Scope of Bid</w:t>
            </w:r>
            <w:bookmarkEnd w:id="20"/>
            <w:bookmarkEnd w:id="21"/>
          </w:p>
          <w:p w14:paraId="5B3A0EFC" w14:textId="29FFCA01"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r w:rsidR="00C8047D" w:rsidRPr="0061745F">
              <w:rPr>
                <w:b/>
                <w:bCs/>
                <w:spacing w:val="0"/>
                <w:szCs w:val="24"/>
              </w:rPr>
              <w:t xml:space="preserve">BDS. </w:t>
            </w:r>
            <w:r w:rsidRPr="0061745F">
              <w:rPr>
                <w:spacing w:val="0"/>
                <w:szCs w:val="24"/>
              </w:rPr>
              <w:t xml:space="preserve">The name, identification, and number of lots are also </w:t>
            </w:r>
            <w:r w:rsidRPr="0061745F">
              <w:rPr>
                <w:b/>
                <w:bCs/>
                <w:spacing w:val="0"/>
                <w:szCs w:val="24"/>
              </w:rPr>
              <w:t>provided in the BDS</w:t>
            </w:r>
            <w:r w:rsidRPr="0061745F">
              <w:rPr>
                <w:spacing w:val="0"/>
                <w:szCs w:val="24"/>
              </w:rPr>
              <w:t>. Throughout this Tendering Document:</w:t>
            </w:r>
          </w:p>
          <w:p w14:paraId="08C5AE23" w14:textId="77777777" w:rsidR="00D75BC5" w:rsidRPr="00E738BB" w:rsidRDefault="00D75BC5" w:rsidP="00D75BC5">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the term “in writing”</w:t>
            </w:r>
            <w:r>
              <w:rPr>
                <w:color w:val="000000"/>
                <w:szCs w:val="24"/>
              </w:rPr>
              <w:t xml:space="preserve"> </w:t>
            </w:r>
            <w:r w:rsidRPr="00D003A5">
              <w:rPr>
                <w:color w:val="000000"/>
              </w:rPr>
              <w:t xml:space="preserve">(e.g. by mail, e-mail, fax, including if </w:t>
            </w:r>
            <w:r w:rsidRPr="00D003A5">
              <w:rPr>
                <w:b/>
                <w:color w:val="000000"/>
              </w:rPr>
              <w:t>specified in the BDS</w:t>
            </w:r>
            <w:r w:rsidRPr="00D003A5">
              <w:rPr>
                <w:color w:val="000000"/>
              </w:rPr>
              <w:t>, distributed or received through electronic-procurement system used by the Employer)</w:t>
            </w:r>
            <w:r w:rsidRPr="00E738BB">
              <w:rPr>
                <w:color w:val="000000"/>
                <w:szCs w:val="24"/>
              </w:rPr>
              <w:t xml:space="preserve"> means communicated in written form and delivered against receipt; </w:t>
            </w:r>
          </w:p>
          <w:p w14:paraId="2F950C33" w14:textId="77777777" w:rsidR="000D0100" w:rsidRDefault="00D75BC5" w:rsidP="000D0100">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except where the context requires otherwise, words indicating the singular also include the plural and words indicating the plural also include the singular; and</w:t>
            </w:r>
            <w:r w:rsidR="000D0100">
              <w:rPr>
                <w:color w:val="000000"/>
                <w:szCs w:val="24"/>
              </w:rPr>
              <w:t xml:space="preserve"> </w:t>
            </w:r>
          </w:p>
          <w:p w14:paraId="54BA0967" w14:textId="3B7C2171" w:rsidR="009D4CFF" w:rsidRPr="000D0100" w:rsidRDefault="000D0100" w:rsidP="000D0100">
            <w:pPr>
              <w:pStyle w:val="P3Header1-Clauses"/>
              <w:numPr>
                <w:ilvl w:val="0"/>
                <w:numId w:val="0"/>
              </w:numPr>
              <w:spacing w:after="0" w:line="276" w:lineRule="auto"/>
              <w:ind w:left="927" w:hanging="423"/>
              <w:rPr>
                <w:color w:val="000000"/>
                <w:szCs w:val="24"/>
              </w:rPr>
            </w:pPr>
            <w:r>
              <w:rPr>
                <w:szCs w:val="24"/>
              </w:rPr>
              <w:t xml:space="preserve"> (c) </w:t>
            </w:r>
            <w:r w:rsidR="009D4CFF" w:rsidRPr="0061745F">
              <w:rPr>
                <w:szCs w:val="24"/>
              </w:rPr>
              <w:t>“</w:t>
            </w:r>
            <w:r w:rsidR="00C8047D" w:rsidRPr="0061745F">
              <w:rPr>
                <w:szCs w:val="24"/>
              </w:rPr>
              <w:t>Day</w:t>
            </w:r>
            <w:r w:rsidR="009D4CFF"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w:t>
            </w:r>
            <w:proofErr w:type="spellStart"/>
            <w:r w:rsidRPr="0061745F">
              <w:rPr>
                <w:szCs w:val="24"/>
              </w:rPr>
              <w:t>i</w:t>
            </w:r>
            <w:proofErr w:type="spellEnd"/>
            <w:r w:rsidRPr="0061745F">
              <w:rPr>
                <w:szCs w:val="24"/>
              </w:rPr>
              <w:t>)</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proofErr w:type="gramStart"/>
            <w:r>
              <w:rPr>
                <w:szCs w:val="24"/>
              </w:rPr>
              <w:lastRenderedPageBreak/>
              <w:t xml:space="preserve">(iii)  </w:t>
            </w:r>
            <w:r w:rsidR="00F96083" w:rsidRPr="0061745F">
              <w:rPr>
                <w:szCs w:val="24"/>
              </w:rPr>
              <w:t>“</w:t>
            </w:r>
            <w:proofErr w:type="gramEnd"/>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(bb)</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w:t>
            </w:r>
            <w:r w:rsidRPr="0061745F">
              <w:rPr>
                <w:spacing w:val="0"/>
                <w:szCs w:val="24"/>
              </w:rPr>
              <w:lastRenderedPageBreak/>
              <w:t xml:space="preserve">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0CED6E67" w:rsidR="00F96083" w:rsidRPr="0061745F" w:rsidRDefault="00C8047D" w:rsidP="00F96083">
            <w:pPr>
              <w:pStyle w:val="Reg-letter"/>
              <w:numPr>
                <w:ilvl w:val="2"/>
                <w:numId w:val="16"/>
              </w:numPr>
            </w:pPr>
            <w:r w:rsidRPr="0061745F">
              <w:t>Not</w:t>
            </w:r>
            <w:r w:rsidR="00F96083" w:rsidRPr="0061745F">
              <w:t xml:space="preserve">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w:t>
            </w:r>
            <w:proofErr w:type="gramStart"/>
            <w:r w:rsidRPr="0061745F">
              <w:rPr>
                <w:szCs w:val="24"/>
              </w:rPr>
              <w:t>Documents ;</w:t>
            </w:r>
            <w:proofErr w:type="gramEnd"/>
            <w:r w:rsidRPr="0061745F">
              <w:rPr>
                <w:szCs w:val="24"/>
              </w:rPr>
              <w:t xml:space="preserve"> or </w:t>
            </w:r>
          </w:p>
          <w:p w14:paraId="31E95064" w14:textId="2376C1FA"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r w:rsidR="00C8047D" w:rsidRPr="0061745F">
              <w:rPr>
                <w:szCs w:val="24"/>
              </w:rPr>
              <w:t>Submit</w:t>
            </w:r>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proofErr w:type="spellStart"/>
            <w:r w:rsidRPr="0061745F">
              <w:rPr>
                <w:szCs w:val="24"/>
              </w:rPr>
              <w:t>Government-owned</w:t>
            </w:r>
            <w:proofErr w:type="spellEnd"/>
            <w:r w:rsidRPr="0061745F">
              <w:rPr>
                <w:szCs w:val="24"/>
              </w:rPr>
              <w:t xml:space="preserve"> </w:t>
            </w:r>
            <w:proofErr w:type="spellStart"/>
            <w:r w:rsidRPr="0061745F">
              <w:rPr>
                <w:szCs w:val="24"/>
              </w:rPr>
              <w:t>enterprises</w:t>
            </w:r>
            <w:proofErr w:type="spellEnd"/>
            <w:r w:rsidRPr="0061745F">
              <w:rPr>
                <w:szCs w:val="24"/>
              </w:rPr>
              <w:t xml:space="preserve"> in </w:t>
            </w:r>
            <w:proofErr w:type="spellStart"/>
            <w:r w:rsidRPr="0061745F">
              <w:rPr>
                <w:szCs w:val="24"/>
              </w:rPr>
              <w:t>the</w:t>
            </w:r>
            <w:proofErr w:type="spellEnd"/>
            <w:r w:rsidRPr="0061745F">
              <w:rPr>
                <w:szCs w:val="24"/>
              </w:rPr>
              <w:t xml:space="preserve"> </w:t>
            </w:r>
            <w:proofErr w:type="spellStart"/>
            <w:r w:rsidRPr="0061745F">
              <w:rPr>
                <w:szCs w:val="24"/>
              </w:rPr>
              <w:t>Republic</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Maldives</w:t>
            </w:r>
            <w:proofErr w:type="spellEnd"/>
            <w:r w:rsidRPr="0061745F">
              <w:rPr>
                <w:szCs w:val="24"/>
              </w:rPr>
              <w:t xml:space="preserve"> </w:t>
            </w:r>
            <w:proofErr w:type="spellStart"/>
            <w:r w:rsidRPr="0061745F">
              <w:rPr>
                <w:szCs w:val="24"/>
              </w:rPr>
              <w:t>shall</w:t>
            </w:r>
            <w:proofErr w:type="spellEnd"/>
            <w:r w:rsidRPr="0061745F">
              <w:rPr>
                <w:szCs w:val="24"/>
              </w:rPr>
              <w:t xml:space="preserve"> be </w:t>
            </w:r>
            <w:proofErr w:type="spellStart"/>
            <w:r w:rsidRPr="0061745F">
              <w:rPr>
                <w:szCs w:val="24"/>
              </w:rPr>
              <w:t>eligible</w:t>
            </w:r>
            <w:proofErr w:type="spellEnd"/>
            <w:r w:rsidRPr="0061745F">
              <w:rPr>
                <w:szCs w:val="24"/>
              </w:rPr>
              <w:t xml:space="preserve"> </w:t>
            </w:r>
            <w:proofErr w:type="spellStart"/>
            <w:r w:rsidRPr="0061745F">
              <w:rPr>
                <w:szCs w:val="24"/>
              </w:rPr>
              <w:t>only</w:t>
            </w:r>
            <w:proofErr w:type="spellEnd"/>
            <w:r w:rsidRPr="0061745F">
              <w:rPr>
                <w:szCs w:val="24"/>
              </w:rPr>
              <w:t xml:space="preserve"> </w:t>
            </w:r>
            <w:proofErr w:type="spellStart"/>
            <w:r w:rsidRPr="0061745F">
              <w:rPr>
                <w:szCs w:val="24"/>
              </w:rPr>
              <w:t>if</w:t>
            </w:r>
            <w:proofErr w:type="spellEnd"/>
            <w:r w:rsidRPr="0061745F">
              <w:rPr>
                <w:szCs w:val="24"/>
              </w:rPr>
              <w:t xml:space="preserve"> </w:t>
            </w:r>
            <w:proofErr w:type="spellStart"/>
            <w:r w:rsidRPr="0061745F">
              <w:rPr>
                <w:szCs w:val="24"/>
              </w:rPr>
              <w:t>they</w:t>
            </w:r>
            <w:proofErr w:type="spellEnd"/>
            <w:r w:rsidRPr="0061745F">
              <w:rPr>
                <w:szCs w:val="24"/>
              </w:rPr>
              <w:t xml:space="preserve"> can </w:t>
            </w:r>
            <w:proofErr w:type="spellStart"/>
            <w:r w:rsidRPr="0061745F">
              <w:rPr>
                <w:szCs w:val="24"/>
              </w:rPr>
              <w:t>establish</w:t>
            </w:r>
            <w:proofErr w:type="spellEnd"/>
            <w:r w:rsidRPr="0061745F">
              <w:rPr>
                <w:szCs w:val="24"/>
              </w:rPr>
              <w:t xml:space="preserve"> </w:t>
            </w:r>
            <w:proofErr w:type="spellStart"/>
            <w:r w:rsidRPr="0061745F">
              <w:rPr>
                <w:szCs w:val="24"/>
              </w:rPr>
              <w:t>that</w:t>
            </w:r>
            <w:proofErr w:type="spellEnd"/>
            <w:r w:rsidRPr="0061745F">
              <w:rPr>
                <w:szCs w:val="24"/>
              </w:rPr>
              <w:t xml:space="preserve"> </w:t>
            </w:r>
            <w:proofErr w:type="spellStart"/>
            <w:r w:rsidRPr="0061745F">
              <w:rPr>
                <w:szCs w:val="24"/>
              </w:rPr>
              <w:t>they</w:t>
            </w:r>
            <w:proofErr w:type="spellEnd"/>
            <w:r w:rsidRPr="0061745F">
              <w:rPr>
                <w:szCs w:val="24"/>
              </w:rPr>
              <w:t xml:space="preserve"> (i) are </w:t>
            </w:r>
            <w:proofErr w:type="spellStart"/>
            <w:r w:rsidRPr="0061745F">
              <w:rPr>
                <w:szCs w:val="24"/>
              </w:rPr>
              <w:t>legally</w:t>
            </w:r>
            <w:proofErr w:type="spellEnd"/>
            <w:r w:rsidRPr="0061745F">
              <w:rPr>
                <w:szCs w:val="24"/>
              </w:rPr>
              <w:t xml:space="preserve"> and </w:t>
            </w:r>
            <w:proofErr w:type="spellStart"/>
            <w:r w:rsidRPr="0061745F">
              <w:rPr>
                <w:szCs w:val="24"/>
              </w:rPr>
              <w:t>financially</w:t>
            </w:r>
            <w:proofErr w:type="spellEnd"/>
            <w:r w:rsidRPr="0061745F">
              <w:rPr>
                <w:szCs w:val="24"/>
              </w:rPr>
              <w:t xml:space="preserve"> </w:t>
            </w:r>
            <w:proofErr w:type="spellStart"/>
            <w:r w:rsidRPr="0061745F">
              <w:rPr>
                <w:szCs w:val="24"/>
              </w:rPr>
              <w:t>autonomous</w:t>
            </w:r>
            <w:proofErr w:type="spellEnd"/>
            <w:r w:rsidRPr="0061745F">
              <w:rPr>
                <w:szCs w:val="24"/>
              </w:rPr>
              <w:t>, (</w:t>
            </w:r>
            <w:proofErr w:type="spellStart"/>
            <w:r w:rsidRPr="0061745F">
              <w:rPr>
                <w:szCs w:val="24"/>
              </w:rPr>
              <w:t>ii</w:t>
            </w:r>
            <w:proofErr w:type="spellEnd"/>
            <w:r w:rsidRPr="0061745F">
              <w:rPr>
                <w:szCs w:val="24"/>
              </w:rPr>
              <w:t xml:space="preserve">) </w:t>
            </w:r>
            <w:proofErr w:type="spellStart"/>
            <w:r w:rsidRPr="0061745F">
              <w:rPr>
                <w:szCs w:val="24"/>
              </w:rPr>
              <w:t>operate</w:t>
            </w:r>
            <w:proofErr w:type="spellEnd"/>
            <w:r w:rsidRPr="0061745F">
              <w:rPr>
                <w:szCs w:val="24"/>
              </w:rPr>
              <w:t xml:space="preserve"> </w:t>
            </w:r>
            <w:proofErr w:type="spellStart"/>
            <w:r w:rsidRPr="0061745F">
              <w:rPr>
                <w:szCs w:val="24"/>
              </w:rPr>
              <w:t>under</w:t>
            </w:r>
            <w:proofErr w:type="spellEnd"/>
            <w:r w:rsidRPr="0061745F">
              <w:rPr>
                <w:szCs w:val="24"/>
              </w:rPr>
              <w:t xml:space="preserve"> </w:t>
            </w:r>
            <w:proofErr w:type="spellStart"/>
            <w:r w:rsidRPr="0061745F">
              <w:rPr>
                <w:szCs w:val="24"/>
              </w:rPr>
              <w:t>commercial</w:t>
            </w:r>
            <w:proofErr w:type="spellEnd"/>
            <w:r w:rsidRPr="0061745F">
              <w:rPr>
                <w:szCs w:val="24"/>
              </w:rPr>
              <w:t xml:space="preserve"> </w:t>
            </w:r>
            <w:proofErr w:type="spellStart"/>
            <w:r w:rsidRPr="0061745F">
              <w:rPr>
                <w:szCs w:val="24"/>
              </w:rPr>
              <w:t>law</w:t>
            </w:r>
            <w:proofErr w:type="spellEnd"/>
            <w:r w:rsidRPr="0061745F">
              <w:rPr>
                <w:szCs w:val="24"/>
              </w:rPr>
              <w:t>, and (</w:t>
            </w:r>
            <w:proofErr w:type="spellStart"/>
            <w:r w:rsidRPr="0061745F">
              <w:rPr>
                <w:szCs w:val="24"/>
              </w:rPr>
              <w:t>iii</w:t>
            </w:r>
            <w:proofErr w:type="spellEnd"/>
            <w:r w:rsidRPr="0061745F">
              <w:rPr>
                <w:szCs w:val="24"/>
              </w:rPr>
              <w:t xml:space="preserve">) are </w:t>
            </w:r>
            <w:proofErr w:type="spellStart"/>
            <w:r w:rsidRPr="0061745F">
              <w:rPr>
                <w:szCs w:val="24"/>
              </w:rPr>
              <w:t>not</w:t>
            </w:r>
            <w:proofErr w:type="spellEnd"/>
            <w:r w:rsidRPr="0061745F">
              <w:rPr>
                <w:szCs w:val="24"/>
              </w:rPr>
              <w:t xml:space="preserve"> a </w:t>
            </w:r>
            <w:proofErr w:type="spellStart"/>
            <w:r w:rsidRPr="0061745F">
              <w:rPr>
                <w:szCs w:val="24"/>
              </w:rPr>
              <w:t>dependent</w:t>
            </w:r>
            <w:proofErr w:type="spellEnd"/>
            <w:r w:rsidRPr="0061745F">
              <w:rPr>
                <w:szCs w:val="24"/>
              </w:rPr>
              <w:t xml:space="preserve"> </w:t>
            </w:r>
            <w:proofErr w:type="spellStart"/>
            <w:r w:rsidRPr="0061745F">
              <w:rPr>
                <w:szCs w:val="24"/>
              </w:rPr>
              <w:t>agency</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the</w:t>
            </w:r>
            <w:proofErr w:type="spellEnd"/>
            <w:r w:rsidRPr="0061745F">
              <w:rPr>
                <w:szCs w:val="24"/>
              </w:rPr>
              <w:t xml:space="preserve"> </w:t>
            </w:r>
            <w:proofErr w:type="spellStart"/>
            <w:r w:rsidRPr="0061745F">
              <w:rPr>
                <w:szCs w:val="24"/>
              </w:rPr>
              <w:t>Procuring</w:t>
            </w:r>
            <w:proofErr w:type="spellEnd"/>
            <w:r w:rsidRPr="0061745F">
              <w:rPr>
                <w:szCs w:val="24"/>
              </w:rPr>
              <w:t xml:space="preserve"> </w:t>
            </w:r>
            <w:proofErr w:type="spellStart"/>
            <w:r w:rsidRPr="0061745F">
              <w:rPr>
                <w:szCs w:val="24"/>
              </w:rPr>
              <w:t>Entity</w:t>
            </w:r>
            <w:proofErr w:type="spellEnd"/>
            <w:r w:rsidRPr="0061745F">
              <w:rPr>
                <w:szCs w:val="24"/>
              </w:rPr>
              <w:t>.</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 xml:space="preserve">For purposes of this Clause, the term “goods” includes commodities, raw material, machinery, equipment, and industrial plants; and “related services” </w:t>
            </w:r>
            <w:proofErr w:type="gramStart"/>
            <w:r w:rsidRPr="0061745F">
              <w:rPr>
                <w:spacing w:val="0"/>
                <w:szCs w:val="24"/>
              </w:rPr>
              <w:t>includes</w:t>
            </w:r>
            <w:proofErr w:type="gramEnd"/>
            <w:r w:rsidRPr="0061745F">
              <w:rPr>
                <w:spacing w:val="0"/>
                <w:szCs w:val="24"/>
              </w:rPr>
              <w:t xml:space="preserve">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 xml:space="preserve">The term “origin” means the country where the goods have been mined, grown, cultivated, produced, manufactured or processed; or, through manufacture, </w:t>
            </w:r>
            <w:r w:rsidRPr="0061745F">
              <w:rPr>
                <w:spacing w:val="0"/>
                <w:szCs w:val="24"/>
              </w:rPr>
              <w:lastRenderedPageBreak/>
              <w:t>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1" w:name="_Toc505659524"/>
            <w:bookmarkStart w:id="52" w:name="_Toc234130414"/>
            <w:bookmarkStart w:id="53" w:name="_Toc459036716"/>
            <w:r w:rsidRPr="00692B95">
              <w:lastRenderedPageBreak/>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5" w:name="_Toc505659525"/>
            <w:bookmarkStart w:id="76" w:name="_Toc234130418"/>
            <w:bookmarkStart w:id="77" w:name="_Toc459036720"/>
            <w:r w:rsidRPr="002E2E91">
              <w:lastRenderedPageBreak/>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6F64EB"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r w:rsidR="00C8047D" w:rsidRPr="0061745F">
              <w:rPr>
                <w:b/>
                <w:spacing w:val="0"/>
                <w:szCs w:val="24"/>
              </w:rPr>
              <w:t>BDS.</w:t>
            </w:r>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4145CD28" w:rsidR="00F96083" w:rsidRPr="0061745F" w:rsidRDefault="00C8047D" w:rsidP="00F96083">
            <w:pPr>
              <w:pStyle w:val="Heading3"/>
              <w:numPr>
                <w:ilvl w:val="2"/>
                <w:numId w:val="51"/>
              </w:numPr>
              <w:spacing w:before="60" w:after="60"/>
              <w:rPr>
                <w:szCs w:val="24"/>
              </w:rPr>
            </w:pPr>
            <w:r w:rsidRPr="0061745F">
              <w:rPr>
                <w:szCs w:val="24"/>
              </w:rPr>
              <w:t>Written</w:t>
            </w:r>
            <w:r w:rsidR="00F96083" w:rsidRPr="0061745F">
              <w:rPr>
                <w:szCs w:val="24"/>
              </w:rPr>
              <w:t xml:space="preserve"> confirmation authorizing the signatory of the Tender to commit the Tenderer, in accordance with ITT Clause 22;</w:t>
            </w:r>
          </w:p>
          <w:p w14:paraId="20BB5458" w14:textId="7547BC6B"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16 establishing the Tenderer’s eligibility to tender;</w:t>
            </w:r>
          </w:p>
          <w:p w14:paraId="4D9F803F" w14:textId="10BD8659"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17, that the Goods and Related Services to be supplied by the Tenderer are of eligible origin;</w:t>
            </w:r>
          </w:p>
          <w:p w14:paraId="7B07C747" w14:textId="5CFDE2FF"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Clauses 18 and 30, that the Goods and Related Services conform to the Tendering Documents;</w:t>
            </w:r>
          </w:p>
          <w:p w14:paraId="7474D930" w14:textId="10AF31E3"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19 establishing the Tenderer’s qualifications to perform the contract if its tender is accepted</w:t>
            </w:r>
            <w:r w:rsidRPr="0061745F">
              <w:rPr>
                <w:szCs w:val="24"/>
              </w:rPr>
              <w:t>; and</w:t>
            </w:r>
          </w:p>
          <w:p w14:paraId="41BD03F1" w14:textId="68E5DE32" w:rsidR="00F96083" w:rsidRPr="0061745F" w:rsidRDefault="00C8047D" w:rsidP="00F96083">
            <w:pPr>
              <w:pStyle w:val="Heading3"/>
              <w:numPr>
                <w:ilvl w:val="2"/>
                <w:numId w:val="51"/>
              </w:numPr>
              <w:spacing w:before="60" w:after="60"/>
              <w:rPr>
                <w:b/>
                <w:szCs w:val="24"/>
              </w:rPr>
            </w:pPr>
            <w:r w:rsidRPr="0061745F">
              <w:rPr>
                <w:szCs w:val="24"/>
              </w:rPr>
              <w:t>Any</w:t>
            </w:r>
            <w:r w:rsidR="00F96083" w:rsidRPr="0061745F">
              <w:rPr>
                <w:szCs w:val="24"/>
              </w:rPr>
              <w:t xml:space="preserve"> other document </w:t>
            </w:r>
            <w:r w:rsidR="00F96083" w:rsidRPr="0061745F">
              <w:rPr>
                <w:b/>
                <w:bCs/>
                <w:szCs w:val="24"/>
              </w:rPr>
              <w:t>required in the</w:t>
            </w:r>
            <w:r w:rsidR="00F96083" w:rsidRPr="0061745F">
              <w:rPr>
                <w:szCs w:val="24"/>
              </w:rPr>
              <w:t xml:space="preserve"> </w:t>
            </w:r>
            <w:r w:rsidR="00F96083"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lastRenderedPageBreak/>
              <w:t>Alternative Tenders</w:t>
            </w:r>
            <w:bookmarkEnd w:id="101"/>
            <w:bookmarkEnd w:id="102"/>
          </w:p>
          <w:bookmarkEnd w:id="103"/>
          <w:bookmarkEnd w:id="104"/>
          <w:bookmarkEnd w:id="105"/>
          <w:bookmarkEnd w:id="106"/>
          <w:bookmarkEnd w:id="107"/>
          <w:p w14:paraId="3AD017A8" w14:textId="2F18020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prices and discounts quoted by the Tenderer in the Tender Submission Form and in the </w:t>
            </w:r>
            <w:proofErr w:type="gramStart"/>
            <w:r w:rsidRPr="0061745F">
              <w:rPr>
                <w:spacing w:val="0"/>
                <w:szCs w:val="24"/>
              </w:rPr>
              <w:t>Price</w:t>
            </w:r>
            <w:proofErr w:type="gramEnd"/>
            <w:r w:rsidRPr="0061745F">
              <w:rPr>
                <w:spacing w:val="0"/>
                <w:szCs w:val="24"/>
              </w:rPr>
              <w:t xml:space="preserv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317457B4"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r w:rsidR="00C8047D" w:rsidRPr="0061745F">
              <w:rPr>
                <w:b/>
                <w:spacing w:val="0"/>
                <w:szCs w:val="24"/>
              </w:rPr>
              <w:t>BDS.</w:t>
            </w:r>
          </w:p>
          <w:p w14:paraId="19AB08C8" w14:textId="7CCEEE02"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r w:rsidR="00C8047D" w:rsidRPr="0061745F">
              <w:rPr>
                <w:spacing w:val="0"/>
                <w:szCs w:val="24"/>
              </w:rPr>
              <w:t>...</w:t>
            </w:r>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3DDDDD3F" w:rsidR="00F96083" w:rsidRPr="0061745F" w:rsidRDefault="00F96083" w:rsidP="007731EC">
            <w:pPr>
              <w:numPr>
                <w:ilvl w:val="1"/>
                <w:numId w:val="74"/>
              </w:numPr>
              <w:spacing w:before="60" w:after="60"/>
              <w:jc w:val="both"/>
              <w:rPr>
                <w:szCs w:val="24"/>
              </w:rPr>
            </w:pPr>
            <w:r w:rsidRPr="0061745F">
              <w:rPr>
                <w:szCs w:val="24"/>
              </w:rPr>
              <w:t>EXW (</w:t>
            </w:r>
            <w:proofErr w:type="spellStart"/>
            <w:r w:rsidRPr="0061745F">
              <w:rPr>
                <w:szCs w:val="24"/>
              </w:rPr>
              <w:t>ex works</w:t>
            </w:r>
            <w:proofErr w:type="spellEnd"/>
            <w:r w:rsidRPr="0061745F">
              <w:rPr>
                <w:szCs w:val="24"/>
              </w:rPr>
              <w:t xml:space="preserve">, </w:t>
            </w:r>
            <w:r w:rsidR="00C8047D" w:rsidRPr="0061745F">
              <w:rPr>
                <w:szCs w:val="24"/>
              </w:rPr>
              <w:t>ex-factory</w:t>
            </w:r>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the custom duties and other import taxes to be paid on the Goods on entry in the Republic of Maldives if not already included in 14(a)(</w:t>
            </w:r>
            <w:proofErr w:type="spellStart"/>
            <w:proofErr w:type="gramStart"/>
            <w:r w:rsidRPr="0061745F">
              <w:rPr>
                <w:szCs w:val="24"/>
              </w:rPr>
              <w:t>i</w:t>
            </w:r>
            <w:proofErr w:type="spellEnd"/>
            <w:r w:rsidRPr="0061745F">
              <w:rPr>
                <w:szCs w:val="24"/>
              </w:rPr>
              <w:t>)b</w:t>
            </w:r>
            <w:proofErr w:type="gramEnd"/>
            <w:r w:rsidRPr="0061745F">
              <w:rPr>
                <w:szCs w:val="24"/>
              </w:rPr>
              <w:t xml:space="preserve">;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any sales and other taxes due within the Republic of Maldives which will be payable on the Goods if not already included in 14(a)(</w:t>
            </w:r>
            <w:proofErr w:type="spellStart"/>
            <w:proofErr w:type="gramStart"/>
            <w:r w:rsidRPr="0061745F">
              <w:rPr>
                <w:szCs w:val="24"/>
              </w:rPr>
              <w:t>i</w:t>
            </w:r>
            <w:proofErr w:type="spellEnd"/>
            <w:r w:rsidRPr="0061745F">
              <w:rPr>
                <w:szCs w:val="24"/>
              </w:rPr>
              <w:t>)b</w:t>
            </w:r>
            <w:proofErr w:type="gramEnd"/>
            <w:r w:rsidRPr="0061745F">
              <w:rPr>
                <w:szCs w:val="24"/>
              </w:rPr>
              <w:t xml:space="preserve">; </w:t>
            </w:r>
          </w:p>
          <w:p w14:paraId="08207EFE" w14:textId="0300BF1A" w:rsidR="00F96083" w:rsidRPr="0061745F" w:rsidRDefault="00C8047D" w:rsidP="007731EC">
            <w:pPr>
              <w:numPr>
                <w:ilvl w:val="0"/>
                <w:numId w:val="74"/>
              </w:numPr>
              <w:tabs>
                <w:tab w:val="clear" w:pos="2160"/>
              </w:tabs>
              <w:spacing w:before="60" w:after="60"/>
              <w:ind w:left="1980" w:hanging="540"/>
              <w:jc w:val="both"/>
              <w:rPr>
                <w:szCs w:val="24"/>
              </w:rPr>
            </w:pPr>
            <w:r w:rsidRPr="0061745F">
              <w:rPr>
                <w:szCs w:val="24"/>
              </w:rPr>
              <w:t>Any</w:t>
            </w:r>
            <w:r w:rsidR="00F96083" w:rsidRPr="0061745F">
              <w:rPr>
                <w:szCs w:val="24"/>
              </w:rPr>
              <w:t xml:space="preserve">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4E8BD37D" w:rsidR="00F96083" w:rsidRPr="0061745F" w:rsidRDefault="00C8047D" w:rsidP="00E81F1B">
            <w:pPr>
              <w:numPr>
                <w:ilvl w:val="0"/>
                <w:numId w:val="96"/>
              </w:numPr>
              <w:tabs>
                <w:tab w:val="clear" w:pos="2160"/>
                <w:tab w:val="num" w:pos="2005"/>
              </w:tabs>
              <w:spacing w:before="60" w:after="60"/>
              <w:ind w:left="2005" w:hanging="565"/>
              <w:jc w:val="both"/>
              <w:rPr>
                <w:szCs w:val="24"/>
              </w:rPr>
            </w:pPr>
            <w:r w:rsidRPr="0061745F">
              <w:rPr>
                <w:szCs w:val="24"/>
              </w:rPr>
              <w:t>The</w:t>
            </w:r>
            <w:r w:rsidR="00F96083" w:rsidRPr="0061745F">
              <w:rPr>
                <w:szCs w:val="24"/>
              </w:rPr>
              <w:t xml:space="preserve"> price of each item comprising the Related Services (inclusive of any applicable taxes). </w:t>
            </w:r>
          </w:p>
          <w:p w14:paraId="6FCA9779" w14:textId="7519130F"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r w:rsidR="00C8047D" w:rsidRPr="0061745F">
              <w:rPr>
                <w:spacing w:val="0"/>
                <w:szCs w:val="24"/>
              </w:rPr>
              <w:t>non-responsive</w:t>
            </w:r>
            <w:r w:rsidRPr="0061745F">
              <w:rPr>
                <w:spacing w:val="0"/>
                <w:szCs w:val="24"/>
              </w:rPr>
              <w:t xml:space="preserve"> and shall be rejected, pursuant to ITT Clause 30.  However, if in accordance with the </w:t>
            </w:r>
            <w:r w:rsidR="00C8047D" w:rsidRPr="0061745F">
              <w:rPr>
                <w:b/>
                <w:spacing w:val="0"/>
                <w:szCs w:val="24"/>
              </w:rPr>
              <w:t>BDS,</w:t>
            </w:r>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lastRenderedPageBreak/>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14:paraId="6851F34D" w14:textId="7BE5EEBB"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r w:rsidR="00C8047D" w:rsidRPr="0061745F">
              <w:rPr>
                <w:spacing w:val="0"/>
                <w:szCs w:val="24"/>
              </w:rPr>
              <w:t>Rufiyaa</w:t>
            </w:r>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lastRenderedPageBreak/>
              <w:t>Documents Establishing the Qualifications of the Tenderer</w:t>
            </w:r>
            <w:bookmarkEnd w:id="140"/>
            <w:bookmarkEnd w:id="141"/>
          </w:p>
          <w:bookmarkEnd w:id="142"/>
          <w:bookmarkEnd w:id="143"/>
          <w:bookmarkEnd w:id="144"/>
          <w:bookmarkEnd w:id="145"/>
          <w:bookmarkEnd w:id="146"/>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 xml:space="preserve">if required in the </w:t>
            </w:r>
            <w:proofErr w:type="gramStart"/>
            <w:r w:rsidRPr="0061745F">
              <w:rPr>
                <w:szCs w:val="24"/>
              </w:rPr>
              <w:t>BDS ,</w:t>
            </w:r>
            <w:proofErr w:type="gramEnd"/>
            <w:r w:rsidRPr="0061745F">
              <w:rPr>
                <w:szCs w:val="24"/>
              </w:rPr>
              <w:t xml:space="preserve">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27ED758D" w:rsidR="00F96083" w:rsidRPr="0061745F" w:rsidRDefault="00C8047D" w:rsidP="007731EC">
            <w:pPr>
              <w:pStyle w:val="Heading3"/>
              <w:numPr>
                <w:ilvl w:val="2"/>
                <w:numId w:val="52"/>
              </w:numPr>
              <w:spacing w:before="60" w:after="60"/>
              <w:rPr>
                <w:szCs w:val="24"/>
              </w:rPr>
            </w:pPr>
            <w:r w:rsidRPr="0061745F">
              <w:rPr>
                <w:szCs w:val="24"/>
              </w:rPr>
              <w:t>The</w:t>
            </w:r>
            <w:r w:rsidR="00F96083"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t>Period of Validity of Tenders</w:t>
            </w:r>
            <w:bookmarkEnd w:id="147"/>
            <w:bookmarkEnd w:id="148"/>
          </w:p>
          <w:bookmarkEnd w:id="149"/>
          <w:bookmarkEnd w:id="150"/>
          <w:bookmarkEnd w:id="151"/>
          <w:bookmarkEnd w:id="152"/>
          <w:bookmarkEnd w:id="153"/>
          <w:p w14:paraId="34F0663D" w14:textId="7589A2D6"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r w:rsidR="00C8047D" w:rsidRPr="0061745F">
              <w:rPr>
                <w:spacing w:val="0"/>
                <w:szCs w:val="24"/>
              </w:rPr>
              <w:t>non-responsive</w:t>
            </w:r>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t>Tender Security</w:t>
            </w:r>
            <w:bookmarkEnd w:id="154"/>
            <w:bookmarkEnd w:id="155"/>
          </w:p>
          <w:bookmarkEnd w:id="156"/>
          <w:bookmarkEnd w:id="157"/>
          <w:bookmarkEnd w:id="158"/>
          <w:bookmarkEnd w:id="159"/>
          <w:bookmarkEnd w:id="160"/>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w:t>
            </w:r>
          </w:p>
          <w:p w14:paraId="773EFF94" w14:textId="5D00FC58"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r w:rsidR="00C8047D" w:rsidRPr="0061745F">
              <w:rPr>
                <w:spacing w:val="0"/>
                <w:szCs w:val="24"/>
              </w:rPr>
              <w:t>Rufiyaa</w:t>
            </w:r>
            <w:r w:rsidRPr="0061745F">
              <w:rPr>
                <w:spacing w:val="0"/>
                <w:szCs w:val="24"/>
              </w:rPr>
              <w:t xml:space="preserve"> or a freely convertible currency, and shall:</w:t>
            </w:r>
          </w:p>
          <w:p w14:paraId="46DFD4B7" w14:textId="49FAD06A" w:rsidR="00F96083" w:rsidRPr="0061745F" w:rsidRDefault="00C8047D" w:rsidP="00E81F1B">
            <w:pPr>
              <w:pStyle w:val="Heading3"/>
              <w:numPr>
                <w:ilvl w:val="2"/>
                <w:numId w:val="93"/>
              </w:numPr>
              <w:spacing w:before="60" w:after="60"/>
              <w:rPr>
                <w:szCs w:val="24"/>
              </w:rPr>
            </w:pPr>
            <w:r w:rsidRPr="0061745F">
              <w:rPr>
                <w:szCs w:val="24"/>
              </w:rPr>
              <w:t>At</w:t>
            </w:r>
            <w:r w:rsidR="00F96083" w:rsidRPr="0061745F">
              <w:rPr>
                <w:szCs w:val="24"/>
              </w:rPr>
              <w:t xml:space="preserve"> the Tenderer’s option, be in the form </w:t>
            </w:r>
            <w:r w:rsidR="008E49F1">
              <w:rPr>
                <w:szCs w:val="24"/>
              </w:rPr>
              <w:t>of either</w:t>
            </w:r>
            <w:r w:rsidR="00F96083" w:rsidRPr="0061745F">
              <w:rPr>
                <w:szCs w:val="24"/>
              </w:rPr>
              <w:t xml:space="preserve"> a bank guarantee from a banking institution, or a bond issued by a surety; </w:t>
            </w:r>
          </w:p>
          <w:p w14:paraId="13F04561" w14:textId="376EEDB2"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1300FA1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041D072B"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payable promptly upon written demand by the Procuring Entity in case the conditions listed in ITT Clause 21.5 are invoked;</w:t>
            </w:r>
          </w:p>
          <w:p w14:paraId="33D811D2" w14:textId="2CABE76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submitted in its original form; copies will not be accepted;</w:t>
            </w:r>
          </w:p>
          <w:p w14:paraId="0330734B" w14:textId="02149BD6" w:rsidR="00F96083" w:rsidRPr="0061745F" w:rsidRDefault="00C8047D" w:rsidP="00E81F1B">
            <w:pPr>
              <w:pStyle w:val="Heading3"/>
              <w:numPr>
                <w:ilvl w:val="2"/>
                <w:numId w:val="93"/>
              </w:numPr>
              <w:spacing w:before="60" w:after="60"/>
              <w:rPr>
                <w:szCs w:val="24"/>
              </w:rPr>
            </w:pPr>
            <w:r w:rsidRPr="0061745F">
              <w:rPr>
                <w:szCs w:val="24"/>
              </w:rPr>
              <w:t>Remain</w:t>
            </w:r>
            <w:r w:rsidR="00F96083"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14:paraId="475F93C5" w14:textId="1B2291D1" w:rsidR="00F96083" w:rsidRPr="0061745F" w:rsidRDefault="00C8047D" w:rsidP="007731EC">
            <w:pPr>
              <w:pStyle w:val="Heading3"/>
              <w:numPr>
                <w:ilvl w:val="2"/>
                <w:numId w:val="53"/>
              </w:numPr>
              <w:spacing w:before="60" w:after="60"/>
              <w:rPr>
                <w:szCs w:val="24"/>
              </w:rPr>
            </w:pPr>
            <w:r w:rsidRPr="0061745F">
              <w:rPr>
                <w:szCs w:val="24"/>
              </w:rPr>
              <w:t>If</w:t>
            </w:r>
            <w:r w:rsidR="00F96083" w:rsidRPr="0061745F">
              <w:rPr>
                <w:szCs w:val="24"/>
              </w:rPr>
              <w:t xml:space="preserve"> the successful Tenderer fails to:</w:t>
            </w:r>
            <w:bookmarkStart w:id="162" w:name="_Toc438267892"/>
            <w:r w:rsidR="00F96083" w:rsidRPr="0061745F">
              <w:rPr>
                <w:szCs w:val="24"/>
              </w:rPr>
              <w:t xml:space="preserve"> </w:t>
            </w:r>
            <w:bookmarkEnd w:id="162"/>
          </w:p>
          <w:p w14:paraId="38B4D850" w14:textId="0714138E"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r w:rsidRPr="0061745F">
              <w:rPr>
                <w:spacing w:val="0"/>
                <w:szCs w:val="24"/>
              </w:rPr>
              <w:t>Sign</w:t>
            </w:r>
            <w:r w:rsidR="00F96083" w:rsidRPr="0061745F">
              <w:rPr>
                <w:spacing w:val="0"/>
                <w:szCs w:val="24"/>
              </w:rPr>
              <w:t xml:space="preserve"> the Contract in accordance with ITT Clause 43; </w:t>
            </w:r>
          </w:p>
          <w:p w14:paraId="0CDB568C" w14:textId="11F73485"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bookmarkStart w:id="163" w:name="_Toc438267893"/>
            <w:r w:rsidRPr="0061745F">
              <w:rPr>
                <w:spacing w:val="0"/>
                <w:szCs w:val="24"/>
              </w:rPr>
              <w:t>Furnish</w:t>
            </w:r>
            <w:r w:rsidR="00F96083" w:rsidRPr="0061745F">
              <w:rPr>
                <w:spacing w:val="0"/>
                <w:szCs w:val="24"/>
              </w:rPr>
              <w:t xml:space="preserve"> a Performance Security in accordance with ITT Clause 44.</w:t>
            </w:r>
            <w:bookmarkStart w:id="164" w:name="_Toc438267894"/>
            <w:bookmarkEnd w:id="163"/>
          </w:p>
          <w:bookmarkEnd w:id="164"/>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w:t>
            </w:r>
            <w:proofErr w:type="gramStart"/>
            <w:r w:rsidRPr="0061745F">
              <w:rPr>
                <w:rStyle w:val="StyleHeader2-SubClausesBoldChar"/>
                <w:bCs/>
                <w:szCs w:val="24"/>
                <w:lang w:val="en-US"/>
              </w:rPr>
              <w:t xml:space="preserve">BDS </w:t>
            </w:r>
            <w:r w:rsidRPr="0061745F">
              <w:rPr>
                <w:szCs w:val="24"/>
                <w:lang w:val="en-US"/>
              </w:rPr>
              <w:t>,</w:t>
            </w:r>
            <w:proofErr w:type="gramEnd"/>
            <w:r w:rsidRPr="0061745F">
              <w:rPr>
                <w:szCs w:val="24"/>
                <w:lang w:val="en-US"/>
              </w:rPr>
              <w:t xml:space="preserve">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w:t>
            </w:r>
            <w:proofErr w:type="gramStart"/>
            <w:r w:rsidRPr="0061745F">
              <w:rPr>
                <w:b/>
                <w:szCs w:val="24"/>
                <w:lang w:val="en-US"/>
              </w:rPr>
              <w:t xml:space="preserve">BDS </w:t>
            </w:r>
            <w:r w:rsidRPr="0061745F">
              <w:rPr>
                <w:szCs w:val="24"/>
                <w:lang w:val="en-US"/>
              </w:rPr>
              <w:t>,</w:t>
            </w:r>
            <w:proofErr w:type="gramEnd"/>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lastRenderedPageBreak/>
              <w:t>Format and Signing of Tender</w:t>
            </w:r>
            <w:bookmarkEnd w:id="165"/>
            <w:bookmarkEnd w:id="166"/>
            <w:bookmarkEnd w:id="167"/>
            <w:bookmarkEnd w:id="168"/>
            <w:bookmarkEnd w:id="169"/>
            <w:bookmarkEnd w:id="170"/>
            <w:bookmarkEnd w:id="171"/>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67CD9724"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r w:rsidR="00C8047D" w:rsidRPr="0061745F">
              <w:rPr>
                <w:spacing w:val="0"/>
                <w:szCs w:val="24"/>
              </w:rPr>
              <w:t>initialed</w:t>
            </w:r>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1A386389" w:rsidR="00F96083" w:rsidRPr="0061745F" w:rsidRDefault="00C8047D" w:rsidP="007731EC">
            <w:pPr>
              <w:pStyle w:val="Heading3"/>
              <w:numPr>
                <w:ilvl w:val="2"/>
                <w:numId w:val="73"/>
              </w:numPr>
              <w:spacing w:before="60" w:after="60"/>
              <w:rPr>
                <w:szCs w:val="24"/>
              </w:rPr>
            </w:pPr>
            <w:r w:rsidRPr="0061745F">
              <w:rPr>
                <w:szCs w:val="24"/>
              </w:rPr>
              <w:t>Be</w:t>
            </w:r>
            <w:r w:rsidR="00F96083" w:rsidRPr="0061745F">
              <w:rPr>
                <w:szCs w:val="24"/>
              </w:rPr>
              <w:t xml:space="preserv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proofErr w:type="gramStart"/>
            <w:r w:rsidRPr="0061745F">
              <w:rPr>
                <w:b/>
                <w:szCs w:val="24"/>
              </w:rPr>
              <w:t>BDS ;</w:t>
            </w:r>
            <w:proofErr w:type="gramEnd"/>
            <w:r w:rsidRPr="0061745F">
              <w:rPr>
                <w:szCs w:val="24"/>
              </w:rPr>
              <w:t xml:space="preserve"> and</w:t>
            </w:r>
          </w:p>
          <w:p w14:paraId="47808063" w14:textId="79168EC1" w:rsidR="00F96083" w:rsidRPr="0061745F" w:rsidRDefault="00C8047D" w:rsidP="007731EC">
            <w:pPr>
              <w:pStyle w:val="Heading3"/>
              <w:numPr>
                <w:ilvl w:val="2"/>
                <w:numId w:val="73"/>
              </w:numPr>
              <w:spacing w:before="60" w:after="60"/>
              <w:rPr>
                <w:szCs w:val="24"/>
              </w:rPr>
            </w:pPr>
            <w:r w:rsidRPr="0061745F">
              <w:rPr>
                <w:szCs w:val="24"/>
              </w:rPr>
              <w:t>Bear</w:t>
            </w:r>
            <w:r w:rsidR="00F96083"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t>Deadline for Submission of Tenders</w:t>
            </w:r>
            <w:bookmarkEnd w:id="182"/>
            <w:bookmarkEnd w:id="183"/>
          </w:p>
          <w:bookmarkEnd w:id="184"/>
          <w:bookmarkEnd w:id="185"/>
          <w:bookmarkEnd w:id="186"/>
          <w:bookmarkEnd w:id="187"/>
          <w:bookmarkEnd w:id="188"/>
          <w:bookmarkEnd w:id="189"/>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lastRenderedPageBreak/>
              <w:t>Late Tenders</w:t>
            </w:r>
            <w:bookmarkEnd w:id="190"/>
            <w:bookmarkEnd w:id="191"/>
          </w:p>
          <w:bookmarkEnd w:id="192"/>
          <w:bookmarkEnd w:id="193"/>
          <w:bookmarkEnd w:id="194"/>
          <w:bookmarkEnd w:id="195"/>
          <w:bookmarkEnd w:id="196"/>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5CD629C5" w:rsidR="00F96083" w:rsidRPr="0061745F" w:rsidRDefault="00C8047D" w:rsidP="007731EC">
            <w:pPr>
              <w:numPr>
                <w:ilvl w:val="0"/>
                <w:numId w:val="72"/>
              </w:numPr>
              <w:tabs>
                <w:tab w:val="left" w:pos="1152"/>
              </w:tabs>
              <w:spacing w:before="60" w:after="60"/>
              <w:ind w:left="1166" w:hanging="547"/>
              <w:jc w:val="both"/>
              <w:rPr>
                <w:szCs w:val="24"/>
              </w:rPr>
            </w:pPr>
            <w:r w:rsidRPr="0061745F">
              <w:rPr>
                <w:szCs w:val="24"/>
              </w:rPr>
              <w:t>Received</w:t>
            </w:r>
            <w:r w:rsidR="00F96083"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1453A3">
        <w:tc>
          <w:tcPr>
            <w:tcW w:w="8712" w:type="dxa"/>
            <w:tcBorders>
              <w:bottom w:val="nil"/>
            </w:tcBorders>
            <w:shd w:val="clear" w:color="auto" w:fill="auto"/>
          </w:tcPr>
          <w:p w14:paraId="68DD6D83" w14:textId="77777777" w:rsidR="00F96083" w:rsidRPr="0061745F" w:rsidRDefault="00F96083" w:rsidP="00E81F1B">
            <w:pPr>
              <w:pStyle w:val="Sec1-Clauses"/>
              <w:numPr>
                <w:ilvl w:val="0"/>
                <w:numId w:val="81"/>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t>Tender Opening</w:t>
            </w:r>
            <w:bookmarkEnd w:id="205"/>
            <w:bookmarkEnd w:id="206"/>
          </w:p>
          <w:bookmarkEnd w:id="207"/>
          <w:bookmarkEnd w:id="208"/>
          <w:bookmarkEnd w:id="209"/>
          <w:bookmarkEnd w:id="210"/>
          <w:bookmarkEnd w:id="211"/>
          <w:p w14:paraId="11BF181A" w14:textId="5B6D96CC"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1453A3" w:rsidRDefault="00F96083" w:rsidP="00F96083">
            <w:pPr>
              <w:pStyle w:val="Sub-ClauseText"/>
              <w:numPr>
                <w:ilvl w:val="1"/>
                <w:numId w:val="35"/>
              </w:numPr>
              <w:spacing w:before="60" w:after="60"/>
              <w:rPr>
                <w:spacing w:val="0"/>
                <w:szCs w:val="24"/>
              </w:rPr>
            </w:pPr>
            <w:r w:rsidRPr="001453A3">
              <w:rPr>
                <w:spacing w:val="0"/>
                <w:szCs w:val="24"/>
              </w:rPr>
              <w:t>First, envelopes marked “</w:t>
            </w:r>
            <w:r w:rsidRPr="001453A3">
              <w:rPr>
                <w:smallCaps/>
                <w:spacing w:val="0"/>
                <w:szCs w:val="24"/>
              </w:rPr>
              <w:t>Withdrawal</w:t>
            </w:r>
            <w:r w:rsidRPr="001453A3">
              <w:rPr>
                <w:spacing w:val="0"/>
                <w:szCs w:val="24"/>
              </w:rPr>
              <w:t>” shall be opened and read out and the envelope w</w:t>
            </w:r>
            <w:r w:rsidRPr="008278D8">
              <w:rPr>
                <w:spacing w:val="0"/>
                <w:szCs w:val="24"/>
              </w:rPr>
              <w:t>ith the corresponding tender shall not be opened, but returned to the Tenderer. If the withdrawal envelope does not contain a copy of the “power of attorney” confirming the signature as a person duly au</w:t>
            </w:r>
            <w:r w:rsidRPr="001453A3">
              <w:rPr>
                <w:spacing w:val="0"/>
                <w:szCs w:val="24"/>
              </w:rPr>
              <w:t>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1453A3">
              <w:rPr>
                <w:smallCaps/>
                <w:spacing w:val="0"/>
                <w:szCs w:val="24"/>
              </w:rPr>
              <w:t>Substitution</w:t>
            </w:r>
            <w:r w:rsidRPr="001453A3">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1453A3">
              <w:rPr>
                <w:smallCaps/>
                <w:spacing w:val="0"/>
                <w:szCs w:val="24"/>
              </w:rPr>
              <w:t>Modification</w:t>
            </w:r>
            <w:r w:rsidRPr="001453A3">
              <w:rPr>
                <w:spacing w:val="0"/>
                <w:szCs w:val="24"/>
              </w:rPr>
              <w:t xml:space="preserve">” shall be opened and read out with the corresponding Tender. No Tender modification shall be permitted unless the corresponding modification notice contains a valid authorization to request the </w:t>
            </w:r>
            <w:r w:rsidRPr="001453A3">
              <w:rPr>
                <w:spacing w:val="0"/>
                <w:szCs w:val="24"/>
              </w:rPr>
              <w:lastRenderedPageBreak/>
              <w:t>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2" w:name="_Toc505659527"/>
            <w:bookmarkStart w:id="213" w:name="_Toc234130439"/>
            <w:bookmarkStart w:id="214" w:name="_Toc459036741"/>
            <w:r w:rsidRPr="00284E98">
              <w:lastRenderedPageBreak/>
              <w:t xml:space="preserve">Evaluation and Comparison of </w:t>
            </w:r>
            <w:r>
              <w:t>Tender</w:t>
            </w:r>
            <w:r w:rsidRPr="00284E98">
              <w:t>s</w:t>
            </w:r>
            <w:bookmarkEnd w:id="212"/>
            <w:bookmarkEnd w:id="213"/>
            <w:bookmarkEnd w:id="214"/>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5" w:name="_Toc234130440"/>
            <w:bookmarkStart w:id="216" w:name="_Toc459036742"/>
            <w:r w:rsidRPr="0061745F">
              <w:rPr>
                <w:szCs w:val="24"/>
              </w:rPr>
              <w:t>Confidentiality</w:t>
            </w:r>
            <w:bookmarkEnd w:id="215"/>
            <w:bookmarkEnd w:id="216"/>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7" w:name="_Toc234130441"/>
            <w:bookmarkStart w:id="218" w:name="_Toc459036743"/>
            <w:r w:rsidRPr="0061745F">
              <w:rPr>
                <w:szCs w:val="24"/>
              </w:rPr>
              <w:t>Clarification of Tenders</w:t>
            </w:r>
            <w:bookmarkEnd w:id="217"/>
            <w:bookmarkEnd w:id="218"/>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t>Responsiveness</w:t>
            </w:r>
            <w:bookmarkEnd w:id="219"/>
            <w:r w:rsidRPr="0061745F">
              <w:rPr>
                <w:szCs w:val="24"/>
              </w:rPr>
              <w:t xml:space="preserve"> of Tenders</w:t>
            </w:r>
            <w:bookmarkEnd w:id="220"/>
            <w:bookmarkEnd w:id="221"/>
          </w:p>
          <w:bookmarkEnd w:id="222"/>
          <w:bookmarkEnd w:id="223"/>
          <w:bookmarkEnd w:id="224"/>
          <w:bookmarkEnd w:id="225"/>
          <w:bookmarkEnd w:id="226"/>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lastRenderedPageBreak/>
              <w:t>A substantially responsive Tender is one that conforms to all the terms, conditions, and specifications of the Tendering Documents without material deviation, reservation, or omission.  A material deviation, reservation, or omission is one that:</w:t>
            </w:r>
          </w:p>
          <w:p w14:paraId="555FB753" w14:textId="075418EF" w:rsidR="00F96083" w:rsidRPr="0061745F" w:rsidRDefault="00C8047D" w:rsidP="007731EC">
            <w:pPr>
              <w:pStyle w:val="Heading3"/>
              <w:numPr>
                <w:ilvl w:val="2"/>
                <w:numId w:val="54"/>
              </w:numPr>
              <w:spacing w:before="60" w:after="60"/>
              <w:rPr>
                <w:szCs w:val="24"/>
              </w:rPr>
            </w:pPr>
            <w:r w:rsidRPr="0061745F">
              <w:rPr>
                <w:szCs w:val="24"/>
              </w:rPr>
              <w:t>Affects</w:t>
            </w:r>
            <w:r w:rsidR="00F96083" w:rsidRPr="0061745F">
              <w:rPr>
                <w:szCs w:val="24"/>
              </w:rPr>
              <w:t xml:space="preserve"> in any substantial way the scope, quality, or performance of the Goods and Related Services specified in the Contract; or</w:t>
            </w:r>
          </w:p>
          <w:p w14:paraId="5408BFBF" w14:textId="6FF211EA" w:rsidR="00F96083" w:rsidRPr="0061745F" w:rsidRDefault="00C8047D" w:rsidP="007731EC">
            <w:pPr>
              <w:pStyle w:val="Heading3"/>
              <w:numPr>
                <w:ilvl w:val="2"/>
                <w:numId w:val="54"/>
              </w:numPr>
              <w:spacing w:before="60" w:after="60"/>
              <w:rPr>
                <w:szCs w:val="24"/>
              </w:rPr>
            </w:pPr>
            <w:r w:rsidRPr="0061745F">
              <w:rPr>
                <w:szCs w:val="24"/>
              </w:rPr>
              <w:t>Limits</w:t>
            </w:r>
            <w:r w:rsidR="00F96083" w:rsidRPr="0061745F">
              <w:rPr>
                <w:szCs w:val="24"/>
              </w:rPr>
              <w:t xml:space="preserve"> in any substantial way, inconsistent with the Tendering Documents, the Procuring Entity’s rights or the Tenderer’s obligations under the Contract; or</w:t>
            </w:r>
          </w:p>
          <w:p w14:paraId="6EB0DEFF" w14:textId="6857333E" w:rsidR="00F96083" w:rsidRPr="0061745F" w:rsidRDefault="00C8047D" w:rsidP="007731EC">
            <w:pPr>
              <w:pStyle w:val="Heading3"/>
              <w:numPr>
                <w:ilvl w:val="2"/>
                <w:numId w:val="54"/>
              </w:numPr>
              <w:spacing w:before="60" w:after="60"/>
              <w:rPr>
                <w:szCs w:val="24"/>
              </w:rPr>
            </w:pPr>
            <w:r w:rsidRPr="0061745F">
              <w:rPr>
                <w:szCs w:val="24"/>
              </w:rPr>
              <w:t>If</w:t>
            </w:r>
            <w:r w:rsidR="00F96083"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lastRenderedPageBreak/>
              <w:t>Nonconformities, Errors, and Omissions</w:t>
            </w:r>
            <w:bookmarkEnd w:id="227"/>
            <w:bookmarkEnd w:id="228"/>
          </w:p>
          <w:p w14:paraId="1F18FA98" w14:textId="77777777" w:rsidR="00F96083" w:rsidRPr="0061745F" w:rsidRDefault="00F96083" w:rsidP="00977952">
            <w:pPr>
              <w:pStyle w:val="Sub-ClauseText"/>
              <w:numPr>
                <w:ilvl w:val="1"/>
                <w:numId w:val="39"/>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17DDA677"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an error in a total corresponding to the addition or subtraction of subtotals, the subtotals shall prevail and the total shall be corrected; and</w:t>
            </w:r>
          </w:p>
          <w:p w14:paraId="430E8782" w14:textId="3A4F150B"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t>Preliminary Examination of Tenders</w:t>
            </w:r>
            <w:bookmarkEnd w:id="235"/>
            <w:bookmarkEnd w:id="236"/>
          </w:p>
          <w:bookmarkEnd w:id="237"/>
          <w:bookmarkEnd w:id="238"/>
          <w:bookmarkEnd w:id="239"/>
          <w:bookmarkEnd w:id="240"/>
          <w:bookmarkEnd w:id="241"/>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lastRenderedPageBreak/>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2" w:name="_Toc234130445"/>
            <w:bookmarkStart w:id="243" w:name="_Toc459036747"/>
            <w:r w:rsidRPr="0061745F">
              <w:rPr>
                <w:szCs w:val="24"/>
              </w:rPr>
              <w:lastRenderedPageBreak/>
              <w:t>Examination of Terms and Conditions; Technical Evaluation</w:t>
            </w:r>
            <w:bookmarkEnd w:id="242"/>
            <w:bookmarkEnd w:id="243"/>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t>Conversion to Single Currency</w:t>
            </w:r>
            <w:bookmarkEnd w:id="244"/>
            <w:bookmarkEnd w:id="245"/>
          </w:p>
          <w:bookmarkEnd w:id="246"/>
          <w:bookmarkEnd w:id="247"/>
          <w:bookmarkEnd w:id="248"/>
          <w:bookmarkEnd w:id="249"/>
          <w:bookmarkEnd w:id="250"/>
          <w:p w14:paraId="026BF1E1" w14:textId="200DF790"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00C8047D" w:rsidRPr="0061745F">
              <w:rPr>
                <w:b/>
                <w:spacing w:val="0"/>
                <w:szCs w:val="24"/>
              </w:rPr>
              <w:t>BDS.</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14:paraId="569415BB" w14:textId="77777777" w:rsidR="00F96083" w:rsidRPr="0061745F" w:rsidRDefault="00F96083" w:rsidP="00977952">
            <w:pPr>
              <w:pStyle w:val="Sub-ClauseText"/>
              <w:numPr>
                <w:ilvl w:val="1"/>
                <w:numId w:val="42"/>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1D48BB9D" w:rsidR="00F96083" w:rsidRPr="0061745F" w:rsidRDefault="00C8047D" w:rsidP="007731EC">
            <w:pPr>
              <w:pStyle w:val="Heading3"/>
              <w:numPr>
                <w:ilvl w:val="2"/>
                <w:numId w:val="56"/>
              </w:numPr>
              <w:spacing w:before="60" w:after="60"/>
              <w:rPr>
                <w:szCs w:val="24"/>
              </w:rPr>
            </w:pPr>
            <w:r w:rsidRPr="0061745F">
              <w:rPr>
                <w:szCs w:val="24"/>
              </w:rPr>
              <w:t>Evaluation</w:t>
            </w:r>
            <w:r w:rsidR="00F96083" w:rsidRPr="0061745F">
              <w:rPr>
                <w:szCs w:val="24"/>
              </w:rPr>
              <w:t xml:space="preserve"> will be done for Items or Lots, as </w:t>
            </w:r>
            <w:r w:rsidR="00F96083" w:rsidRPr="0061745F">
              <w:rPr>
                <w:b/>
                <w:bCs/>
                <w:szCs w:val="24"/>
              </w:rPr>
              <w:t>specified in the</w:t>
            </w:r>
            <w:r w:rsidR="00F96083" w:rsidRPr="0061745F">
              <w:rPr>
                <w:szCs w:val="24"/>
              </w:rPr>
              <w:t xml:space="preserve"> </w:t>
            </w:r>
            <w:r w:rsidRPr="0061745F">
              <w:rPr>
                <w:b/>
                <w:szCs w:val="24"/>
              </w:rPr>
              <w:t>BDS;</w:t>
            </w:r>
            <w:r w:rsidR="00F96083" w:rsidRPr="0061745F">
              <w:rPr>
                <w:b/>
                <w:szCs w:val="24"/>
              </w:rPr>
              <w:t xml:space="preserve"> </w:t>
            </w:r>
            <w:r w:rsidR="00F96083" w:rsidRPr="0061745F">
              <w:rPr>
                <w:bCs/>
                <w:szCs w:val="24"/>
              </w:rPr>
              <w:t>and</w:t>
            </w:r>
            <w:r w:rsidR="00F96083" w:rsidRPr="0061745F">
              <w:rPr>
                <w:b/>
                <w:szCs w:val="24"/>
              </w:rPr>
              <w:t xml:space="preserve"> </w:t>
            </w:r>
            <w:r w:rsidR="00F96083" w:rsidRPr="0061745F">
              <w:rPr>
                <w:szCs w:val="24"/>
              </w:rPr>
              <w:t>the Tender Price as quoted in accordance with clause 14;</w:t>
            </w:r>
          </w:p>
          <w:p w14:paraId="22486AA4" w14:textId="0E45CA4C"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for correction of arithmetic errors in accordance with ITT Sub-Clause 31.3;</w:t>
            </w:r>
          </w:p>
          <w:p w14:paraId="4F2FD5CB" w14:textId="7961390E"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due to discounts offered in accordance with ITT Sub-Clause 14.4;</w:t>
            </w:r>
          </w:p>
          <w:p w14:paraId="792999C5" w14:textId="4716D141" w:rsidR="00F96083" w:rsidRPr="0061745F" w:rsidRDefault="00C8047D" w:rsidP="007731EC">
            <w:pPr>
              <w:pStyle w:val="Heading3"/>
              <w:numPr>
                <w:ilvl w:val="2"/>
                <w:numId w:val="56"/>
              </w:numPr>
              <w:spacing w:before="60" w:after="60"/>
              <w:rPr>
                <w:szCs w:val="24"/>
              </w:rPr>
            </w:pPr>
            <w:r w:rsidRPr="0061745F">
              <w:rPr>
                <w:szCs w:val="24"/>
              </w:rPr>
              <w:t>Adjustments</w:t>
            </w:r>
            <w:r w:rsidR="00F96083" w:rsidRPr="0061745F">
              <w:rPr>
                <w:szCs w:val="24"/>
              </w:rPr>
              <w:t xml:space="preserve"> due to the application of the evaluation criteria </w:t>
            </w:r>
            <w:r w:rsidR="00F96083" w:rsidRPr="0061745F">
              <w:rPr>
                <w:b/>
                <w:bCs/>
                <w:szCs w:val="24"/>
              </w:rPr>
              <w:t>specified in the</w:t>
            </w:r>
            <w:r w:rsidR="00F96083" w:rsidRPr="0061745F">
              <w:rPr>
                <w:szCs w:val="24"/>
              </w:rPr>
              <w:t xml:space="preserve"> </w:t>
            </w:r>
            <w:r w:rsidR="00F96083" w:rsidRPr="0061745F">
              <w:rPr>
                <w:b/>
                <w:szCs w:val="24"/>
              </w:rPr>
              <w:t xml:space="preserve">BDS </w:t>
            </w:r>
            <w:r w:rsidR="00F96083"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lastRenderedPageBreak/>
              <w:t xml:space="preserve">The Procuring Entity’s evaluation of a tender will exclude and not </w:t>
            </w:r>
            <w:proofErr w:type="gramStart"/>
            <w:r w:rsidRPr="0061745F">
              <w:rPr>
                <w:spacing w:val="0"/>
                <w:szCs w:val="24"/>
              </w:rPr>
              <w:t>take into account</w:t>
            </w:r>
            <w:proofErr w:type="gramEnd"/>
            <w:r w:rsidRPr="0061745F">
              <w:rPr>
                <w:spacing w:val="0"/>
                <w:szCs w:val="24"/>
              </w:rPr>
              <w:t xml:space="preserve">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6" w:name="_Toc234130449"/>
            <w:bookmarkStart w:id="267" w:name="_Toc459036751"/>
            <w:r w:rsidRPr="0061745F">
              <w:rPr>
                <w:szCs w:val="24"/>
              </w:rPr>
              <w:lastRenderedPageBreak/>
              <w:t>Comparison of Tenders</w:t>
            </w:r>
            <w:bookmarkEnd w:id="266"/>
            <w:bookmarkEnd w:id="267"/>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8" w:name="_Toc234130450"/>
            <w:bookmarkStart w:id="269" w:name="_Toc459036752"/>
            <w:bookmarkStart w:id="270" w:name="_Toc438438861"/>
            <w:bookmarkStart w:id="271" w:name="_Toc438532655"/>
            <w:bookmarkStart w:id="272" w:name="_Toc438734005"/>
            <w:bookmarkStart w:id="273" w:name="_Toc438907042"/>
            <w:bookmarkStart w:id="274" w:name="_Toc438907241"/>
            <w:r w:rsidRPr="0061745F">
              <w:rPr>
                <w:szCs w:val="24"/>
              </w:rPr>
              <w:t>Post qualification of the Tenderer</w:t>
            </w:r>
            <w:bookmarkEnd w:id="268"/>
            <w:bookmarkEnd w:id="269"/>
          </w:p>
          <w:bookmarkEnd w:id="270"/>
          <w:bookmarkEnd w:id="271"/>
          <w:bookmarkEnd w:id="272"/>
          <w:bookmarkEnd w:id="273"/>
          <w:bookmarkEnd w:id="274"/>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5" w:name="_Toc234130451"/>
            <w:bookmarkStart w:id="276" w:name="_Toc459036753"/>
            <w:bookmarkStart w:id="277" w:name="_Toc438438862"/>
            <w:bookmarkStart w:id="278" w:name="_Toc438532656"/>
            <w:bookmarkStart w:id="279" w:name="_Toc438734006"/>
            <w:bookmarkStart w:id="280" w:name="_Toc438907043"/>
            <w:bookmarkStart w:id="281" w:name="_Toc438907242"/>
            <w:r w:rsidRPr="0061745F">
              <w:rPr>
                <w:szCs w:val="24"/>
              </w:rPr>
              <w:lastRenderedPageBreak/>
              <w:t>Procuring Entity’s Right to Accept Any Tender, and to Reject Any or All Tenders</w:t>
            </w:r>
            <w:bookmarkEnd w:id="275"/>
            <w:bookmarkEnd w:id="276"/>
          </w:p>
          <w:bookmarkEnd w:id="277"/>
          <w:bookmarkEnd w:id="278"/>
          <w:bookmarkEnd w:id="279"/>
          <w:bookmarkEnd w:id="280"/>
          <w:bookmarkEnd w:id="281"/>
          <w:p w14:paraId="2DE10C45" w14:textId="77777777" w:rsidR="0061745F"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p w14:paraId="14B5ADB7" w14:textId="64A1BBAD" w:rsidR="002D11C1" w:rsidRDefault="002D11C1" w:rsidP="002D11C1">
            <w:pPr>
              <w:pStyle w:val="Sub-ClauseText"/>
              <w:numPr>
                <w:ilvl w:val="0"/>
                <w:numId w:val="81"/>
              </w:numPr>
              <w:spacing w:before="60" w:after="60"/>
              <w:rPr>
                <w:b/>
                <w:bCs/>
                <w:spacing w:val="0"/>
                <w:szCs w:val="24"/>
              </w:rPr>
            </w:pPr>
            <w:r w:rsidRPr="002D11C1">
              <w:rPr>
                <w:b/>
                <w:bCs/>
                <w:spacing w:val="0"/>
                <w:szCs w:val="24"/>
              </w:rPr>
              <w:t xml:space="preserve">Standstill period </w:t>
            </w:r>
          </w:p>
          <w:p w14:paraId="2BA9D023" w14:textId="77777777" w:rsidR="007C47DE" w:rsidRDefault="007C47DE" w:rsidP="007C47DE">
            <w:pPr>
              <w:pStyle w:val="Sub-ClauseText"/>
              <w:spacing w:before="60" w:after="60"/>
              <w:ind w:left="450"/>
              <w:rPr>
                <w:b/>
                <w:bCs/>
                <w:spacing w:val="0"/>
                <w:szCs w:val="24"/>
              </w:rPr>
            </w:pPr>
          </w:p>
          <w:p w14:paraId="4FD05D12" w14:textId="11811CAD" w:rsidR="002D11C1" w:rsidRDefault="002D11C1" w:rsidP="002D11C1">
            <w:pPr>
              <w:pStyle w:val="Sub-ClauseText"/>
              <w:spacing w:before="60" w:after="60"/>
              <w:ind w:left="-30"/>
              <w:rPr>
                <w:sz w:val="22"/>
                <w:szCs w:val="22"/>
              </w:rPr>
            </w:pPr>
            <w:r w:rsidRPr="002D11C1">
              <w:rPr>
                <w:spacing w:val="0"/>
                <w:szCs w:val="24"/>
              </w:rPr>
              <w:t>40</w:t>
            </w:r>
            <w:r>
              <w:rPr>
                <w:b/>
                <w:bCs/>
                <w:spacing w:val="0"/>
                <w:szCs w:val="24"/>
              </w:rPr>
              <w:t>.</w:t>
            </w:r>
            <w:r w:rsidRPr="002D11C1">
              <w:rPr>
                <w:spacing w:val="0"/>
                <w:szCs w:val="24"/>
              </w:rPr>
              <w:t xml:space="preserve">1 </w:t>
            </w:r>
            <w:r w:rsidR="007C47DE" w:rsidRPr="00BD0644">
              <w:rPr>
                <w:sz w:val="22"/>
                <w:szCs w:val="22"/>
              </w:rPr>
              <w:t xml:space="preserve">The Contract shall be awarded not earlier than the expiry of the Standstill Period. The duration of the Standstill Period is specified in the </w:t>
            </w:r>
            <w:proofErr w:type="gramStart"/>
            <w:r w:rsidR="007C47DE" w:rsidRPr="00BD0644">
              <w:rPr>
                <w:sz w:val="22"/>
                <w:szCs w:val="22"/>
              </w:rPr>
              <w:t>BDS. .</w:t>
            </w:r>
            <w:proofErr w:type="gramEnd"/>
            <w:r w:rsidR="007C47DE" w:rsidRPr="00BD0644">
              <w:rPr>
                <w:sz w:val="22"/>
                <w:szCs w:val="22"/>
              </w:rPr>
              <w:t xml:space="preserve">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14:paraId="2135C342" w14:textId="77777777" w:rsidR="007C47DE" w:rsidRDefault="007C47DE" w:rsidP="002D11C1">
            <w:pPr>
              <w:pStyle w:val="Sub-ClauseText"/>
              <w:spacing w:before="60" w:after="60"/>
              <w:ind w:left="-30"/>
              <w:rPr>
                <w:sz w:val="22"/>
                <w:szCs w:val="22"/>
              </w:rPr>
            </w:pPr>
          </w:p>
          <w:p w14:paraId="06CD6FD4" w14:textId="77777777" w:rsidR="007C47DE" w:rsidRPr="007C47DE" w:rsidRDefault="007C47DE" w:rsidP="007C47DE">
            <w:pPr>
              <w:pStyle w:val="Sub-ClauseText"/>
              <w:numPr>
                <w:ilvl w:val="0"/>
                <w:numId w:val="81"/>
              </w:numPr>
              <w:spacing w:before="60" w:after="60"/>
              <w:rPr>
                <w:b/>
                <w:bCs/>
                <w:spacing w:val="0"/>
                <w:szCs w:val="24"/>
              </w:rPr>
            </w:pPr>
            <w:r w:rsidRPr="00BD0644">
              <w:rPr>
                <w:b/>
                <w:color w:val="000000"/>
                <w:sz w:val="22"/>
                <w:szCs w:val="22"/>
              </w:rPr>
              <w:t>Notice of Intention to Award</w:t>
            </w:r>
          </w:p>
          <w:p w14:paraId="5BF1210D" w14:textId="77777777" w:rsidR="007C47DE" w:rsidRDefault="007C47DE" w:rsidP="007C47DE">
            <w:pPr>
              <w:pStyle w:val="Sub-ClauseText"/>
              <w:spacing w:before="60" w:after="60"/>
              <w:ind w:left="450"/>
              <w:rPr>
                <w:b/>
                <w:color w:val="000000"/>
                <w:sz w:val="22"/>
                <w:szCs w:val="22"/>
              </w:rPr>
            </w:pPr>
          </w:p>
          <w:p w14:paraId="3FCA58F4"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proofErr w:type="gramStart"/>
            <w:r w:rsidRPr="007C47DE">
              <w:rPr>
                <w:bCs/>
                <w:color w:val="000000"/>
                <w:sz w:val="22"/>
                <w:szCs w:val="22"/>
              </w:rPr>
              <w:t xml:space="preserve">41.1 </w:t>
            </w:r>
            <w:r>
              <w:rPr>
                <w:bCs/>
                <w:color w:val="000000"/>
                <w:sz w:val="22"/>
                <w:szCs w:val="22"/>
              </w:rPr>
              <w:t xml:space="preserve"> </w:t>
            </w:r>
            <w:r w:rsidRPr="007C47DE">
              <w:rPr>
                <w:bCs/>
                <w:color w:val="000000"/>
                <w:sz w:val="22"/>
                <w:szCs w:val="22"/>
              </w:rPr>
              <w:t>When</w:t>
            </w:r>
            <w:proofErr w:type="gramEnd"/>
            <w:r w:rsidRPr="007C47DE">
              <w:rPr>
                <w:bCs/>
                <w:color w:val="000000"/>
                <w:sz w:val="22"/>
                <w:szCs w:val="22"/>
              </w:rPr>
              <w:t xml:space="preserve">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w:t>
            </w:r>
            <w:r>
              <w:rPr>
                <w:bCs/>
                <w:color w:val="000000"/>
                <w:sz w:val="22"/>
                <w:szCs w:val="22"/>
              </w:rPr>
              <w:t xml:space="preserve"> </w:t>
            </w:r>
            <w:r w:rsidRPr="00BD0644">
              <w:rPr>
                <w:color w:val="000000"/>
                <w:sz w:val="22"/>
                <w:szCs w:val="22"/>
              </w:rPr>
              <w:t>contain, at a minimum, the following information:</w:t>
            </w:r>
          </w:p>
          <w:p w14:paraId="50C3715A"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(a) the name and address of the Bidder submitting the successful Bid; </w:t>
            </w:r>
          </w:p>
          <w:p w14:paraId="74E070A5"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(b) the Contract price of the successful Bid; </w:t>
            </w:r>
          </w:p>
          <w:p w14:paraId="614E59CF"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(c) the names of all Bidders who submitted Bids, and their Bid prices as readout, and as evaluated;</w:t>
            </w:r>
          </w:p>
          <w:p w14:paraId="15D83B62"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(d) a statement of the reason(s) the Bid (of the unsuccessful Bidder to whom the letter is addressed) was unsuccessful, unless the price information in c) above already reveals the reason;</w:t>
            </w:r>
          </w:p>
          <w:p w14:paraId="236AE8A2"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(e) the expiry date of the Standstill Period;</w:t>
            </w:r>
          </w:p>
          <w:p w14:paraId="273BA19B" w14:textId="576B5402" w:rsidR="007C47DE" w:rsidRPr="007C47DE" w:rsidRDefault="007C47DE" w:rsidP="007C47DE">
            <w:pPr>
              <w:pStyle w:val="Sub-ClauseText"/>
              <w:spacing w:before="60" w:after="60"/>
              <w:ind w:left="450"/>
              <w:rPr>
                <w:bCs/>
                <w:spacing w:val="0"/>
                <w:szCs w:val="24"/>
              </w:rPr>
            </w:pPr>
            <w:r w:rsidRPr="00BD0644">
              <w:rPr>
                <w:color w:val="000000"/>
                <w:sz w:val="22"/>
                <w:szCs w:val="22"/>
              </w:rPr>
              <w:t>(f) instructions on how to request a debriefing and/or submit a complaint during the standstill period</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2" w:name="_Toc505659528"/>
            <w:bookmarkStart w:id="283" w:name="_Toc234130452"/>
            <w:bookmarkStart w:id="284" w:name="_Toc459036754"/>
            <w:r w:rsidRPr="00D01AB1">
              <w:t>Award of Contract</w:t>
            </w:r>
            <w:bookmarkEnd w:id="282"/>
            <w:bookmarkEnd w:id="283"/>
            <w:bookmarkEnd w:id="284"/>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5" w:name="_Toc234130453"/>
            <w:bookmarkStart w:id="286" w:name="_Toc459036755"/>
            <w:bookmarkStart w:id="287" w:name="_Toc438438864"/>
            <w:bookmarkStart w:id="288" w:name="_Toc438532658"/>
            <w:bookmarkStart w:id="289" w:name="_Toc438734008"/>
            <w:bookmarkStart w:id="290" w:name="_Toc438907044"/>
            <w:bookmarkStart w:id="291" w:name="_Toc438907243"/>
            <w:r w:rsidRPr="0061745F">
              <w:rPr>
                <w:szCs w:val="24"/>
              </w:rPr>
              <w:t>Award Criteria</w:t>
            </w:r>
            <w:bookmarkEnd w:id="285"/>
            <w:bookmarkEnd w:id="286"/>
          </w:p>
          <w:bookmarkEnd w:id="287"/>
          <w:bookmarkEnd w:id="288"/>
          <w:bookmarkEnd w:id="289"/>
          <w:bookmarkEnd w:id="290"/>
          <w:bookmarkEnd w:id="291"/>
          <w:p w14:paraId="535BDD5E" w14:textId="41F9F7B6" w:rsidR="00F96083" w:rsidRDefault="00F96083" w:rsidP="007C47DE">
            <w:pPr>
              <w:pStyle w:val="Sub-ClauseText"/>
              <w:numPr>
                <w:ilvl w:val="1"/>
                <w:numId w:val="131"/>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p w14:paraId="646CC639" w14:textId="77777777" w:rsidR="00CA363C" w:rsidRPr="0061745F" w:rsidRDefault="00CA363C" w:rsidP="00CA363C">
            <w:pPr>
              <w:pStyle w:val="Sub-ClauseText"/>
              <w:spacing w:before="60" w:after="60"/>
              <w:ind w:left="600"/>
              <w:rPr>
                <w:spacing w:val="0"/>
                <w:szCs w:val="24"/>
              </w:rPr>
            </w:pP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2" w:name="_Toc438438865"/>
            <w:bookmarkStart w:id="293" w:name="_Toc438532659"/>
            <w:bookmarkStart w:id="294" w:name="_Toc438734009"/>
            <w:bookmarkStart w:id="295" w:name="_Toc438907045"/>
            <w:bookmarkStart w:id="296" w:name="_Toc438907244"/>
            <w:bookmarkStart w:id="297" w:name="_Toc234130454"/>
            <w:bookmarkStart w:id="298" w:name="_Toc459036756"/>
            <w:r w:rsidRPr="0061745F">
              <w:rPr>
                <w:szCs w:val="24"/>
              </w:rPr>
              <w:t>Procuring Entity’s Right to Vary Quantities at Time of Award</w:t>
            </w:r>
            <w:bookmarkEnd w:id="292"/>
            <w:bookmarkEnd w:id="293"/>
            <w:bookmarkEnd w:id="294"/>
            <w:bookmarkEnd w:id="295"/>
            <w:bookmarkEnd w:id="296"/>
            <w:bookmarkEnd w:id="297"/>
            <w:bookmarkEnd w:id="298"/>
            <w:r w:rsidRPr="0061745F">
              <w:rPr>
                <w:szCs w:val="24"/>
              </w:rPr>
              <w:t xml:space="preserve"> </w:t>
            </w:r>
          </w:p>
          <w:p w14:paraId="0E4B6298" w14:textId="029758F1" w:rsidR="00F96083" w:rsidRDefault="007C47DE" w:rsidP="007C47DE">
            <w:pPr>
              <w:pStyle w:val="Sub-ClauseText"/>
              <w:spacing w:before="60" w:after="60"/>
              <w:rPr>
                <w:spacing w:val="0"/>
                <w:szCs w:val="24"/>
              </w:rPr>
            </w:pPr>
            <w:r>
              <w:rPr>
                <w:spacing w:val="0"/>
                <w:szCs w:val="24"/>
              </w:rPr>
              <w:t xml:space="preserve">41.3 </w:t>
            </w:r>
            <w:r w:rsidR="00F96083"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E81F1B">
            <w:pPr>
              <w:pStyle w:val="Sec1-Clauses"/>
              <w:numPr>
                <w:ilvl w:val="0"/>
                <w:numId w:val="81"/>
              </w:numPr>
              <w:ind w:left="357" w:hanging="357"/>
              <w:rPr>
                <w:szCs w:val="24"/>
              </w:rPr>
            </w:pPr>
            <w:bookmarkStart w:id="299" w:name="_Toc234130455"/>
            <w:bookmarkStart w:id="300" w:name="_Toc459036757"/>
            <w:bookmarkStart w:id="301" w:name="_Toc438438866"/>
            <w:bookmarkStart w:id="302" w:name="_Toc438532660"/>
            <w:bookmarkStart w:id="303" w:name="_Toc438734010"/>
            <w:bookmarkStart w:id="304" w:name="_Toc438907046"/>
            <w:bookmarkStart w:id="305" w:name="_Toc438907245"/>
            <w:r w:rsidRPr="0061745F">
              <w:rPr>
                <w:szCs w:val="24"/>
              </w:rPr>
              <w:t>Notification of Award</w:t>
            </w:r>
            <w:bookmarkEnd w:id="299"/>
            <w:bookmarkEnd w:id="300"/>
          </w:p>
          <w:bookmarkEnd w:id="301"/>
          <w:bookmarkEnd w:id="302"/>
          <w:bookmarkEnd w:id="303"/>
          <w:bookmarkEnd w:id="304"/>
          <w:bookmarkEnd w:id="305"/>
          <w:p w14:paraId="62AA7368" w14:textId="4F5CB85F" w:rsidR="00F96083" w:rsidRPr="0061745F" w:rsidRDefault="00F96083" w:rsidP="007C47DE">
            <w:pPr>
              <w:pStyle w:val="Sub-ClauseText"/>
              <w:keepNext/>
              <w:keepLines/>
              <w:numPr>
                <w:ilvl w:val="1"/>
                <w:numId w:val="132"/>
              </w:numPr>
              <w:spacing w:before="60" w:after="60"/>
              <w:rPr>
                <w:spacing w:val="0"/>
                <w:szCs w:val="24"/>
              </w:rPr>
            </w:pPr>
            <w:r w:rsidRPr="0061745F">
              <w:rPr>
                <w:spacing w:val="0"/>
                <w:szCs w:val="24"/>
              </w:rPr>
              <w:lastRenderedPageBreak/>
              <w:t xml:space="preserve">Prior to the expiration of the period of tender validity, the Procuring Entity shall notify the successful Tenderer, in writing, that its Tender has been accepted.   </w:t>
            </w:r>
          </w:p>
          <w:p w14:paraId="401A4D19" w14:textId="671DEFC8" w:rsidR="00F96083" w:rsidRPr="0061745F" w:rsidRDefault="00F96083" w:rsidP="007C47DE">
            <w:pPr>
              <w:pStyle w:val="Sub-ClauseText"/>
              <w:keepNext/>
              <w:keepLines/>
              <w:numPr>
                <w:ilvl w:val="1"/>
                <w:numId w:val="132"/>
              </w:numPr>
              <w:spacing w:before="60" w:after="60"/>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7C47DE">
            <w:pPr>
              <w:pStyle w:val="Sub-ClauseText"/>
              <w:keepNext/>
              <w:keepLines/>
              <w:numPr>
                <w:ilvl w:val="1"/>
                <w:numId w:val="132"/>
              </w:numPr>
              <w:spacing w:before="60" w:after="60"/>
              <w:ind w:left="605" w:hanging="605"/>
              <w:rPr>
                <w:spacing w:val="0"/>
                <w:szCs w:val="24"/>
              </w:rPr>
            </w:pPr>
            <w:r w:rsidRPr="0061745F">
              <w:rPr>
                <w:spacing w:val="0"/>
                <w:szCs w:val="24"/>
              </w:rPr>
              <w:t>The Procuring Entity shall publish on its public notice board the results identifying the tender and lot numbers and the following information: (</w:t>
            </w:r>
            <w:proofErr w:type="spellStart"/>
            <w:r w:rsidRPr="0061745F">
              <w:rPr>
                <w:spacing w:val="0"/>
                <w:szCs w:val="24"/>
              </w:rPr>
              <w:t>i</w:t>
            </w:r>
            <w:proofErr w:type="spellEnd"/>
            <w:r w:rsidRPr="0061745F">
              <w:rPr>
                <w:spacing w:val="0"/>
                <w:szCs w:val="24"/>
              </w:rPr>
              <w:t xml:space="preserve">)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7C47DE">
            <w:pPr>
              <w:pStyle w:val="Sub-ClauseText"/>
              <w:keepNext/>
              <w:keepLines/>
              <w:numPr>
                <w:ilvl w:val="1"/>
                <w:numId w:val="132"/>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7C47DE">
            <w:pPr>
              <w:pStyle w:val="Sub-ClauseText"/>
              <w:keepNext/>
              <w:keepLines/>
              <w:numPr>
                <w:ilvl w:val="1"/>
                <w:numId w:val="132"/>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6" w:name="_Toc234130456"/>
            <w:bookmarkStart w:id="307" w:name="_Toc459036758"/>
            <w:r w:rsidRPr="0061745F">
              <w:rPr>
                <w:szCs w:val="24"/>
              </w:rPr>
              <w:lastRenderedPageBreak/>
              <w:t>Signing of Contract</w:t>
            </w:r>
            <w:bookmarkEnd w:id="306"/>
            <w:bookmarkEnd w:id="307"/>
          </w:p>
          <w:p w14:paraId="0BAFBC1D" w14:textId="1B8EE8CA" w:rsidR="00F96083" w:rsidRPr="0061745F" w:rsidRDefault="00F96083" w:rsidP="007C47DE">
            <w:pPr>
              <w:pStyle w:val="Sub-ClauseText"/>
              <w:numPr>
                <w:ilvl w:val="1"/>
                <w:numId w:val="133"/>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4597A53B" w:rsidR="00F96083" w:rsidRPr="0061745F" w:rsidRDefault="00F96083" w:rsidP="007C47DE">
            <w:pPr>
              <w:pStyle w:val="Sub-ClauseText"/>
              <w:numPr>
                <w:ilvl w:val="1"/>
                <w:numId w:val="133"/>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7C47DE">
            <w:pPr>
              <w:pStyle w:val="Sub-ClauseText"/>
              <w:numPr>
                <w:ilvl w:val="1"/>
                <w:numId w:val="133"/>
              </w:numPr>
              <w:spacing w:before="60" w:after="60"/>
              <w:rPr>
                <w:spacing w:val="0"/>
                <w:szCs w:val="24"/>
              </w:rPr>
            </w:pPr>
            <w:r w:rsidRPr="0061745F">
              <w:rPr>
                <w:szCs w:val="24"/>
              </w:rPr>
              <w:t>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8" w:name="_Toc234130457"/>
            <w:bookmarkStart w:id="309" w:name="_Toc459036759"/>
            <w:r w:rsidRPr="0061745F">
              <w:rPr>
                <w:szCs w:val="24"/>
              </w:rPr>
              <w:lastRenderedPageBreak/>
              <w:t>Performance Security</w:t>
            </w:r>
            <w:bookmarkEnd w:id="308"/>
            <w:bookmarkEnd w:id="309"/>
          </w:p>
          <w:p w14:paraId="28634A67" w14:textId="4843814F" w:rsidR="00F96083" w:rsidRPr="0061745F" w:rsidRDefault="00F96083" w:rsidP="007C47DE">
            <w:pPr>
              <w:pStyle w:val="Sub-ClauseText"/>
              <w:numPr>
                <w:ilvl w:val="1"/>
                <w:numId w:val="134"/>
              </w:numPr>
              <w:spacing w:before="60" w:after="60"/>
              <w:rPr>
                <w:spacing w:val="0"/>
                <w:szCs w:val="24"/>
              </w:rPr>
            </w:pPr>
            <w:r w:rsidRPr="0061745F">
              <w:rPr>
                <w:spacing w:val="0"/>
                <w:szCs w:val="24"/>
              </w:rPr>
              <w:t xml:space="preserve">Within </w:t>
            </w:r>
            <w:r w:rsidR="00E20570" w:rsidRPr="0061745F">
              <w:rPr>
                <w:spacing w:val="0"/>
                <w:szCs w:val="24"/>
              </w:rPr>
              <w:t>twenty-eight</w:t>
            </w:r>
            <w:r w:rsidRPr="0061745F">
              <w:rPr>
                <w:spacing w:val="0"/>
                <w:szCs w:val="24"/>
              </w:rPr>
              <w:t xml:space="preserve">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473A7C3F" w:rsidR="00F96083" w:rsidRPr="0061745F" w:rsidRDefault="00F96083" w:rsidP="007C47DE">
            <w:pPr>
              <w:pStyle w:val="Sub-ClauseText"/>
              <w:numPr>
                <w:ilvl w:val="1"/>
                <w:numId w:val="134"/>
              </w:numPr>
              <w:spacing w:before="60" w:after="60"/>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6B0E6C" w:rsidRDefault="00FB0828" w:rsidP="00A00C63">
      <w:pPr>
        <w:rPr>
          <w:color w:val="000000" w:themeColor="text1"/>
        </w:rPr>
        <w:sectPr w:rsidR="00FB0828" w:rsidRPr="006B0E6C" w:rsidSect="00D56D16">
          <w:headerReference w:type="even" r:id="rId13"/>
          <w:headerReference w:type="default" r:id="rId14"/>
          <w:footerReference w:type="default" r:id="rId15"/>
          <w:headerReference w:type="first" r:id="rId16"/>
          <w:footerReference w:type="first" r:id="rId17"/>
          <w:footnotePr>
            <w:numRestart w:val="eachPage"/>
          </w:footnotePr>
          <w:type w:val="oddPage"/>
          <w:pgSz w:w="11907" w:h="16834" w:code="9"/>
          <w:pgMar w:top="1440" w:right="1440" w:bottom="1440" w:left="1800" w:header="720" w:footer="720" w:gutter="0"/>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6B0E6C" w14:paraId="45010D8F" w14:textId="77777777" w:rsidTr="002305BC">
        <w:trPr>
          <w:cantSplit/>
        </w:trPr>
        <w:tc>
          <w:tcPr>
            <w:tcW w:w="9090" w:type="dxa"/>
            <w:gridSpan w:val="2"/>
            <w:tcBorders>
              <w:top w:val="nil"/>
              <w:left w:val="nil"/>
              <w:bottom w:val="single" w:sz="12" w:space="0" w:color="000000"/>
              <w:right w:val="nil"/>
            </w:tcBorders>
            <w:vAlign w:val="center"/>
          </w:tcPr>
          <w:p w14:paraId="124CB349" w14:textId="77777777" w:rsidR="007230E5" w:rsidRPr="006B0E6C" w:rsidRDefault="007230E5" w:rsidP="00A00C63">
            <w:pPr>
              <w:pStyle w:val="Subtitle"/>
              <w:spacing w:after="120"/>
              <w:jc w:val="left"/>
              <w:rPr>
                <w:color w:val="000000" w:themeColor="text1"/>
              </w:rPr>
            </w:pPr>
            <w:bookmarkStart w:id="310" w:name="_Toc438366665"/>
            <w:bookmarkStart w:id="311" w:name="_Toc438954443"/>
          </w:p>
          <w:p w14:paraId="2386A77A" w14:textId="77777777" w:rsidR="00455149" w:rsidRPr="006B0E6C" w:rsidRDefault="00455149" w:rsidP="00B95277">
            <w:pPr>
              <w:pStyle w:val="Subtitle"/>
              <w:rPr>
                <w:color w:val="000000" w:themeColor="text1"/>
              </w:rPr>
            </w:pPr>
            <w:bookmarkStart w:id="312" w:name="_Toc458816207"/>
            <w:bookmarkStart w:id="313" w:name="_Toc70237658"/>
            <w:r w:rsidRPr="006B0E6C">
              <w:rPr>
                <w:color w:val="000000" w:themeColor="text1"/>
              </w:rPr>
              <w:t>Section II.  Bid Data Sheet</w:t>
            </w:r>
            <w:bookmarkEnd w:id="310"/>
            <w:bookmarkEnd w:id="311"/>
            <w:r w:rsidRPr="006B0E6C">
              <w:rPr>
                <w:color w:val="000000" w:themeColor="text1"/>
              </w:rPr>
              <w:t xml:space="preserve"> (BDS)</w:t>
            </w:r>
            <w:bookmarkEnd w:id="312"/>
            <w:bookmarkEnd w:id="313"/>
          </w:p>
          <w:p w14:paraId="7FD3C763" w14:textId="77777777" w:rsidR="00F96083" w:rsidRPr="006B0E6C" w:rsidRDefault="00F96083" w:rsidP="00A00C63">
            <w:pPr>
              <w:suppressAutoHyphens/>
              <w:jc w:val="both"/>
              <w:rPr>
                <w:color w:val="000000" w:themeColor="text1"/>
                <w:szCs w:val="24"/>
              </w:rPr>
            </w:pPr>
            <w:r w:rsidRPr="006B0E6C">
              <w:rPr>
                <w:color w:val="000000" w:themeColor="text1"/>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6B0E6C" w:rsidRDefault="00455149" w:rsidP="00A00C63">
            <w:pPr>
              <w:suppressAutoHyphens/>
              <w:jc w:val="both"/>
              <w:rPr>
                <w:b/>
                <w:bCs/>
                <w:i/>
                <w:iCs/>
                <w:color w:val="000000" w:themeColor="text1"/>
              </w:rPr>
            </w:pPr>
          </w:p>
        </w:tc>
      </w:tr>
      <w:tr w:rsidR="00455149" w:rsidRPr="006B0E6C" w14:paraId="44C99A42" w14:textId="77777777" w:rsidTr="002305BC">
        <w:trPr>
          <w:cantSplit/>
        </w:trPr>
        <w:tc>
          <w:tcPr>
            <w:tcW w:w="1620" w:type="dxa"/>
            <w:tcBorders>
              <w:bottom w:val="nil"/>
            </w:tcBorders>
          </w:tcPr>
          <w:p w14:paraId="547205BC" w14:textId="77777777" w:rsidR="00455149" w:rsidRPr="006B0E6C" w:rsidRDefault="00F96083" w:rsidP="00A00C63">
            <w:pPr>
              <w:spacing w:before="120"/>
              <w:jc w:val="center"/>
              <w:rPr>
                <w:b/>
                <w:bCs/>
                <w:color w:val="000000" w:themeColor="text1"/>
                <w:szCs w:val="24"/>
              </w:rPr>
            </w:pPr>
            <w:r w:rsidRPr="006B0E6C">
              <w:rPr>
                <w:b/>
                <w:bCs/>
                <w:color w:val="000000" w:themeColor="text1"/>
                <w:szCs w:val="24"/>
              </w:rPr>
              <w:t>ITT Clause Reference</w:t>
            </w:r>
          </w:p>
        </w:tc>
        <w:tc>
          <w:tcPr>
            <w:tcW w:w="7470" w:type="dxa"/>
            <w:tcBorders>
              <w:bottom w:val="nil"/>
            </w:tcBorders>
          </w:tcPr>
          <w:p w14:paraId="3552CE85" w14:textId="77777777" w:rsidR="00455149" w:rsidRPr="006B0E6C" w:rsidRDefault="00F96083" w:rsidP="00A00C63">
            <w:pPr>
              <w:spacing w:before="120" w:after="120"/>
              <w:jc w:val="center"/>
              <w:rPr>
                <w:b/>
                <w:bCs/>
                <w:color w:val="000000" w:themeColor="text1"/>
                <w:sz w:val="28"/>
              </w:rPr>
            </w:pPr>
            <w:r w:rsidRPr="006B0E6C">
              <w:rPr>
                <w:b/>
                <w:bCs/>
                <w:color w:val="000000" w:themeColor="text1"/>
                <w:sz w:val="22"/>
                <w:szCs w:val="22"/>
              </w:rPr>
              <w:t>Bid data that supplements the ITT</w:t>
            </w:r>
          </w:p>
        </w:tc>
      </w:tr>
      <w:tr w:rsidR="00F96083" w:rsidRPr="006B0E6C" w14:paraId="412447D6" w14:textId="77777777" w:rsidTr="002305BC">
        <w:trPr>
          <w:cantSplit/>
        </w:trPr>
        <w:tc>
          <w:tcPr>
            <w:tcW w:w="1620" w:type="dxa"/>
            <w:tcBorders>
              <w:bottom w:val="nil"/>
            </w:tcBorders>
          </w:tcPr>
          <w:p w14:paraId="052FBCEF" w14:textId="77777777" w:rsidR="00F96083" w:rsidRPr="006B0E6C" w:rsidRDefault="00F96083" w:rsidP="00A00C63">
            <w:pPr>
              <w:spacing w:before="120"/>
              <w:rPr>
                <w:b/>
                <w:bCs/>
                <w:color w:val="000000" w:themeColor="text1"/>
                <w:szCs w:val="24"/>
              </w:rPr>
            </w:pPr>
          </w:p>
        </w:tc>
        <w:tc>
          <w:tcPr>
            <w:tcW w:w="7470" w:type="dxa"/>
            <w:tcBorders>
              <w:bottom w:val="nil"/>
            </w:tcBorders>
          </w:tcPr>
          <w:p w14:paraId="136FBFF8" w14:textId="77777777" w:rsidR="00F96083" w:rsidRPr="006B0E6C" w:rsidRDefault="00F96083" w:rsidP="00A00C63">
            <w:pPr>
              <w:spacing w:before="120" w:after="120"/>
              <w:jc w:val="center"/>
              <w:rPr>
                <w:b/>
                <w:bCs/>
                <w:color w:val="000000" w:themeColor="text1"/>
                <w:sz w:val="28"/>
              </w:rPr>
            </w:pPr>
            <w:bookmarkStart w:id="314" w:name="_Toc505659529"/>
            <w:bookmarkStart w:id="315" w:name="_Toc506185677"/>
            <w:r w:rsidRPr="006B0E6C">
              <w:rPr>
                <w:b/>
                <w:bCs/>
                <w:color w:val="000000" w:themeColor="text1"/>
                <w:sz w:val="28"/>
              </w:rPr>
              <w:t>A. General</w:t>
            </w:r>
            <w:bookmarkEnd w:id="314"/>
            <w:bookmarkEnd w:id="315"/>
          </w:p>
        </w:tc>
      </w:tr>
      <w:tr w:rsidR="00F96083" w:rsidRPr="006B0E6C" w14:paraId="3E94F21F" w14:textId="77777777" w:rsidTr="002305BC">
        <w:trPr>
          <w:cantSplit/>
        </w:trPr>
        <w:tc>
          <w:tcPr>
            <w:tcW w:w="1620" w:type="dxa"/>
            <w:tcBorders>
              <w:bottom w:val="nil"/>
            </w:tcBorders>
          </w:tcPr>
          <w:p w14:paraId="27E4C62B" w14:textId="77777777" w:rsidR="00F96083" w:rsidRPr="006B0E6C" w:rsidRDefault="00F96083" w:rsidP="00A00C63">
            <w:pPr>
              <w:spacing w:before="120"/>
              <w:rPr>
                <w:b/>
                <w:bCs/>
                <w:color w:val="000000" w:themeColor="text1"/>
                <w:sz w:val="22"/>
                <w:szCs w:val="22"/>
              </w:rPr>
            </w:pPr>
            <w:r w:rsidRPr="006B0E6C">
              <w:rPr>
                <w:b/>
                <w:bCs/>
                <w:color w:val="000000" w:themeColor="text1"/>
                <w:sz w:val="22"/>
                <w:szCs w:val="22"/>
              </w:rPr>
              <w:t>ITT 1.1</w:t>
            </w:r>
          </w:p>
        </w:tc>
        <w:tc>
          <w:tcPr>
            <w:tcW w:w="7470" w:type="dxa"/>
            <w:tcBorders>
              <w:bottom w:val="nil"/>
            </w:tcBorders>
          </w:tcPr>
          <w:p w14:paraId="0E9328E8" w14:textId="24848DAC" w:rsidR="00F96083" w:rsidRPr="006B0E6C" w:rsidRDefault="00F96083" w:rsidP="007226BE">
            <w:pPr>
              <w:tabs>
                <w:tab w:val="right" w:pos="7272"/>
              </w:tabs>
              <w:spacing w:before="120" w:after="120"/>
              <w:rPr>
                <w:color w:val="000000" w:themeColor="text1"/>
                <w:sz w:val="22"/>
                <w:szCs w:val="22"/>
              </w:rPr>
            </w:pPr>
            <w:r w:rsidRPr="006B0E6C">
              <w:rPr>
                <w:color w:val="000000" w:themeColor="text1"/>
                <w:sz w:val="22"/>
                <w:szCs w:val="22"/>
              </w:rPr>
              <w:t>The Procuring Entity is:</w:t>
            </w:r>
            <w:r w:rsidR="00CC64A8" w:rsidRPr="006B0E6C">
              <w:rPr>
                <w:color w:val="000000" w:themeColor="text1"/>
                <w:sz w:val="22"/>
                <w:szCs w:val="22"/>
              </w:rPr>
              <w:t xml:space="preserve"> </w:t>
            </w:r>
            <w:r w:rsidR="009509C2" w:rsidRPr="006B0E6C">
              <w:rPr>
                <w:b/>
                <w:bCs/>
                <w:i/>
                <w:iCs/>
                <w:color w:val="000000" w:themeColor="text1"/>
                <w:szCs w:val="24"/>
              </w:rPr>
              <w:t xml:space="preserve">Ministry of Finance </w:t>
            </w:r>
            <w:proofErr w:type="gramStart"/>
            <w:r w:rsidR="00CB24A8">
              <w:rPr>
                <w:b/>
                <w:bCs/>
                <w:i/>
                <w:iCs/>
                <w:color w:val="000000" w:themeColor="text1"/>
                <w:szCs w:val="24"/>
              </w:rPr>
              <w:t>And</w:t>
            </w:r>
            <w:proofErr w:type="gramEnd"/>
            <w:r w:rsidR="00CB24A8">
              <w:rPr>
                <w:b/>
                <w:bCs/>
                <w:i/>
                <w:iCs/>
                <w:color w:val="000000" w:themeColor="text1"/>
                <w:szCs w:val="24"/>
              </w:rPr>
              <w:t xml:space="preserve"> Planning</w:t>
            </w:r>
          </w:p>
        </w:tc>
      </w:tr>
      <w:tr w:rsidR="00F96083" w:rsidRPr="006B0E6C" w14:paraId="4624E95A" w14:textId="77777777" w:rsidTr="002305BC">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6B0E6C" w:rsidRDefault="00F96083" w:rsidP="00A00C63">
            <w:pPr>
              <w:spacing w:before="120"/>
              <w:rPr>
                <w:b/>
                <w:bCs/>
                <w:color w:val="000000" w:themeColor="text1"/>
                <w:sz w:val="22"/>
                <w:szCs w:val="22"/>
              </w:rPr>
            </w:pPr>
            <w:r w:rsidRPr="006B0E6C">
              <w:rPr>
                <w:b/>
                <w:bCs/>
                <w:color w:val="000000" w:themeColor="text1"/>
                <w:sz w:val="22"/>
                <w:szCs w:val="22"/>
              </w:rPr>
              <w:t>ITT 1.1</w:t>
            </w:r>
          </w:p>
        </w:tc>
        <w:tc>
          <w:tcPr>
            <w:tcW w:w="7470" w:type="dxa"/>
            <w:tcBorders>
              <w:top w:val="single" w:sz="12" w:space="0" w:color="000000"/>
              <w:left w:val="nil"/>
              <w:bottom w:val="single" w:sz="12" w:space="0" w:color="auto"/>
              <w:right w:val="single" w:sz="12" w:space="0" w:color="000000"/>
            </w:tcBorders>
          </w:tcPr>
          <w:p w14:paraId="621B7107" w14:textId="77777777" w:rsidR="00070046" w:rsidRPr="006B0E6C" w:rsidRDefault="00070046" w:rsidP="00070046">
            <w:pPr>
              <w:tabs>
                <w:tab w:val="right" w:pos="7272"/>
              </w:tabs>
              <w:spacing w:before="120"/>
              <w:rPr>
                <w:color w:val="000000" w:themeColor="text1"/>
              </w:rPr>
            </w:pPr>
            <w:r w:rsidRPr="006B0E6C">
              <w:rPr>
                <w:color w:val="000000" w:themeColor="text1"/>
              </w:rPr>
              <w:t xml:space="preserve">The Procuring Entity is: </w:t>
            </w:r>
          </w:p>
          <w:p w14:paraId="51CBF807" w14:textId="00961AAD" w:rsidR="00070046" w:rsidRPr="006B0E6C" w:rsidRDefault="00070046" w:rsidP="00070046">
            <w:pPr>
              <w:tabs>
                <w:tab w:val="right" w:pos="7272"/>
              </w:tabs>
              <w:rPr>
                <w:b/>
                <w:bCs/>
                <w:i/>
                <w:iCs/>
                <w:color w:val="000000" w:themeColor="text1"/>
                <w:sz w:val="22"/>
                <w:szCs w:val="22"/>
              </w:rPr>
            </w:pPr>
            <w:r w:rsidRPr="006B0E6C">
              <w:rPr>
                <w:b/>
                <w:bCs/>
                <w:i/>
                <w:iCs/>
                <w:color w:val="000000" w:themeColor="text1"/>
                <w:sz w:val="22"/>
                <w:szCs w:val="22"/>
              </w:rPr>
              <w:t>National Tender</w:t>
            </w:r>
            <w:r w:rsidR="006C29B4" w:rsidRPr="006B0E6C">
              <w:rPr>
                <w:b/>
                <w:bCs/>
                <w:i/>
                <w:iCs/>
                <w:color w:val="000000" w:themeColor="text1"/>
                <w:sz w:val="22"/>
                <w:szCs w:val="22"/>
              </w:rPr>
              <w:t xml:space="preserve"> Department</w:t>
            </w:r>
            <w:r w:rsidRPr="006B0E6C">
              <w:rPr>
                <w:b/>
                <w:bCs/>
                <w:i/>
                <w:iCs/>
                <w:color w:val="000000" w:themeColor="text1"/>
                <w:sz w:val="22"/>
                <w:szCs w:val="22"/>
              </w:rPr>
              <w:t xml:space="preserve">, </w:t>
            </w:r>
          </w:p>
          <w:p w14:paraId="18F70042" w14:textId="178AB767" w:rsidR="00070046" w:rsidRPr="006B0E6C" w:rsidRDefault="00070046" w:rsidP="00070046">
            <w:pPr>
              <w:tabs>
                <w:tab w:val="right" w:pos="7272"/>
              </w:tabs>
              <w:rPr>
                <w:b/>
                <w:bCs/>
                <w:i/>
                <w:iCs/>
                <w:color w:val="000000" w:themeColor="text1"/>
                <w:szCs w:val="24"/>
              </w:rPr>
            </w:pPr>
            <w:r w:rsidRPr="006B0E6C">
              <w:rPr>
                <w:b/>
                <w:bCs/>
                <w:i/>
                <w:iCs/>
                <w:color w:val="000000" w:themeColor="text1"/>
                <w:szCs w:val="24"/>
              </w:rPr>
              <w:t>Ministry of Finance</w:t>
            </w:r>
            <w:r w:rsidR="006C29B4" w:rsidRPr="006B0E6C">
              <w:rPr>
                <w:b/>
                <w:bCs/>
                <w:i/>
                <w:iCs/>
                <w:color w:val="000000" w:themeColor="text1"/>
                <w:szCs w:val="24"/>
              </w:rPr>
              <w:t xml:space="preserve"> and Pla</w:t>
            </w:r>
            <w:r w:rsidR="00CB24A8">
              <w:rPr>
                <w:b/>
                <w:bCs/>
                <w:i/>
                <w:iCs/>
                <w:color w:val="000000" w:themeColor="text1"/>
                <w:szCs w:val="24"/>
              </w:rPr>
              <w:t>n</w:t>
            </w:r>
            <w:r w:rsidR="006C29B4" w:rsidRPr="006B0E6C">
              <w:rPr>
                <w:b/>
                <w:bCs/>
                <w:i/>
                <w:iCs/>
                <w:color w:val="000000" w:themeColor="text1"/>
                <w:szCs w:val="24"/>
              </w:rPr>
              <w:t>ning</w:t>
            </w:r>
            <w:r w:rsidRPr="006B0E6C">
              <w:rPr>
                <w:b/>
                <w:bCs/>
                <w:i/>
                <w:iCs/>
                <w:color w:val="000000" w:themeColor="text1"/>
                <w:szCs w:val="24"/>
              </w:rPr>
              <w:t xml:space="preserve"> </w:t>
            </w:r>
          </w:p>
          <w:p w14:paraId="56D1A40A" w14:textId="77777777" w:rsidR="00070046" w:rsidRPr="006B0E6C" w:rsidRDefault="00070046" w:rsidP="00070046">
            <w:pPr>
              <w:tabs>
                <w:tab w:val="right" w:pos="7272"/>
              </w:tabs>
              <w:rPr>
                <w:b/>
                <w:bCs/>
                <w:i/>
                <w:iCs/>
                <w:color w:val="000000" w:themeColor="text1"/>
                <w:szCs w:val="24"/>
              </w:rPr>
            </w:pPr>
            <w:proofErr w:type="spellStart"/>
            <w:r w:rsidRPr="006B0E6C">
              <w:rPr>
                <w:b/>
                <w:bCs/>
                <w:i/>
                <w:iCs/>
                <w:color w:val="000000" w:themeColor="text1"/>
                <w:szCs w:val="24"/>
              </w:rPr>
              <w:t>Ameenee</w:t>
            </w:r>
            <w:proofErr w:type="spellEnd"/>
            <w:r w:rsidRPr="006B0E6C">
              <w:rPr>
                <w:b/>
                <w:bCs/>
                <w:i/>
                <w:iCs/>
                <w:color w:val="000000" w:themeColor="text1"/>
                <w:szCs w:val="24"/>
              </w:rPr>
              <w:t xml:space="preserve"> </w:t>
            </w:r>
            <w:proofErr w:type="spellStart"/>
            <w:r w:rsidRPr="006B0E6C">
              <w:rPr>
                <w:b/>
                <w:bCs/>
                <w:i/>
                <w:iCs/>
                <w:color w:val="000000" w:themeColor="text1"/>
                <w:szCs w:val="24"/>
              </w:rPr>
              <w:t>Magu</w:t>
            </w:r>
            <w:proofErr w:type="spellEnd"/>
            <w:r w:rsidRPr="006B0E6C">
              <w:rPr>
                <w:b/>
                <w:bCs/>
                <w:i/>
                <w:iCs/>
                <w:color w:val="000000" w:themeColor="text1"/>
                <w:szCs w:val="24"/>
              </w:rPr>
              <w:t xml:space="preserve">, </w:t>
            </w:r>
            <w:proofErr w:type="spellStart"/>
            <w:r w:rsidRPr="006B0E6C">
              <w:rPr>
                <w:b/>
                <w:bCs/>
                <w:i/>
                <w:iCs/>
                <w:color w:val="000000" w:themeColor="text1"/>
                <w:szCs w:val="24"/>
              </w:rPr>
              <w:t>Maafannu</w:t>
            </w:r>
            <w:proofErr w:type="spellEnd"/>
            <w:r w:rsidRPr="006B0E6C">
              <w:rPr>
                <w:b/>
                <w:bCs/>
                <w:i/>
                <w:iCs/>
                <w:color w:val="000000" w:themeColor="text1"/>
                <w:szCs w:val="24"/>
              </w:rPr>
              <w:t xml:space="preserve">, </w:t>
            </w:r>
          </w:p>
          <w:p w14:paraId="438EF916" w14:textId="77777777" w:rsidR="00070046" w:rsidRPr="006B0E6C" w:rsidRDefault="00070046" w:rsidP="00070046">
            <w:pPr>
              <w:tabs>
                <w:tab w:val="right" w:pos="7272"/>
              </w:tabs>
              <w:rPr>
                <w:b/>
                <w:bCs/>
                <w:i/>
                <w:iCs/>
                <w:color w:val="000000" w:themeColor="text1"/>
                <w:szCs w:val="24"/>
              </w:rPr>
            </w:pPr>
            <w:r w:rsidRPr="006B0E6C">
              <w:rPr>
                <w:b/>
                <w:bCs/>
                <w:i/>
                <w:iCs/>
                <w:color w:val="000000" w:themeColor="text1"/>
                <w:szCs w:val="24"/>
              </w:rPr>
              <w:t xml:space="preserve">Male', 20379, </w:t>
            </w:r>
          </w:p>
          <w:p w14:paraId="5EF69895" w14:textId="77777777" w:rsidR="00070046" w:rsidRPr="006B0E6C" w:rsidRDefault="00070046" w:rsidP="00070046">
            <w:pPr>
              <w:tabs>
                <w:tab w:val="right" w:pos="7272"/>
              </w:tabs>
              <w:rPr>
                <w:b/>
                <w:bCs/>
                <w:i/>
                <w:iCs/>
                <w:color w:val="000000" w:themeColor="text1"/>
                <w:szCs w:val="24"/>
              </w:rPr>
            </w:pPr>
            <w:r w:rsidRPr="006B0E6C">
              <w:rPr>
                <w:b/>
                <w:bCs/>
                <w:i/>
                <w:iCs/>
                <w:color w:val="000000" w:themeColor="text1"/>
                <w:szCs w:val="24"/>
              </w:rPr>
              <w:t xml:space="preserve">Republic of Maldives. </w:t>
            </w:r>
          </w:p>
          <w:p w14:paraId="354872EE" w14:textId="7138F920" w:rsidR="00070046" w:rsidRPr="006B0E6C" w:rsidRDefault="00070046" w:rsidP="00195497">
            <w:pPr>
              <w:tabs>
                <w:tab w:val="right" w:pos="7272"/>
              </w:tabs>
              <w:spacing w:before="60" w:after="60"/>
              <w:rPr>
                <w:b/>
                <w:bCs/>
                <w:color w:val="000000" w:themeColor="text1"/>
              </w:rPr>
            </w:pPr>
            <w:r w:rsidRPr="006B0E6C">
              <w:rPr>
                <w:color w:val="000000" w:themeColor="text1"/>
              </w:rPr>
              <w:t xml:space="preserve">The name of the </w:t>
            </w:r>
            <w:r w:rsidR="00D75BC5" w:rsidRPr="006B0E6C">
              <w:rPr>
                <w:color w:val="000000" w:themeColor="text1"/>
              </w:rPr>
              <w:t>N</w:t>
            </w:r>
            <w:r w:rsidRPr="006B0E6C">
              <w:rPr>
                <w:color w:val="000000" w:themeColor="text1"/>
              </w:rPr>
              <w:t xml:space="preserve">CB is: </w:t>
            </w:r>
            <w:r w:rsidR="0038620D" w:rsidRPr="006B0E6C">
              <w:rPr>
                <w:b/>
                <w:bCs/>
                <w:color w:val="000000" w:themeColor="text1"/>
                <w:sz w:val="40"/>
                <w:szCs w:val="40"/>
              </w:rPr>
              <w:t xml:space="preserve"> </w:t>
            </w:r>
            <w:r w:rsidR="00195497" w:rsidRPr="006B0E6C">
              <w:rPr>
                <w:color w:val="000000" w:themeColor="text1"/>
              </w:rPr>
              <w:t xml:space="preserve"> </w:t>
            </w:r>
            <w:r w:rsidR="006C29B4" w:rsidRPr="006B0E6C">
              <w:rPr>
                <w:rFonts w:ascii="Arial" w:hAnsi="Arial" w:cs="Arial"/>
                <w:b/>
                <w:bCs/>
                <w:color w:val="000000" w:themeColor="text1"/>
                <w:sz w:val="45"/>
                <w:szCs w:val="45"/>
              </w:rPr>
              <w:t xml:space="preserve"> </w:t>
            </w:r>
            <w:r w:rsidR="006C29B4" w:rsidRPr="006B0E6C">
              <w:rPr>
                <w:b/>
                <w:bCs/>
                <w:color w:val="000000" w:themeColor="text1"/>
              </w:rPr>
              <w:t xml:space="preserve">Printing of Quran, Islam and Dhivehi Student Textbooks </w:t>
            </w:r>
            <w:r w:rsidR="006125EB" w:rsidRPr="006B0E6C">
              <w:rPr>
                <w:b/>
                <w:bCs/>
                <w:color w:val="000000" w:themeColor="text1"/>
              </w:rPr>
              <w:tab/>
            </w:r>
          </w:p>
          <w:p w14:paraId="376DF665" w14:textId="68EC9F87" w:rsidR="00070046" w:rsidRPr="006B0E6C" w:rsidRDefault="00070046" w:rsidP="00A93DC6">
            <w:pPr>
              <w:tabs>
                <w:tab w:val="right" w:pos="7272"/>
              </w:tabs>
              <w:spacing w:before="60" w:after="60"/>
              <w:rPr>
                <w:b/>
                <w:bCs/>
                <w:color w:val="000000" w:themeColor="text1"/>
              </w:rPr>
            </w:pPr>
            <w:r w:rsidRPr="006B0E6C">
              <w:rPr>
                <w:color w:val="000000" w:themeColor="text1"/>
              </w:rPr>
              <w:t>The identification number</w:t>
            </w:r>
            <w:r w:rsidRPr="006B0E6C">
              <w:rPr>
                <w:i/>
                <w:color w:val="000000" w:themeColor="text1"/>
              </w:rPr>
              <w:t xml:space="preserve"> </w:t>
            </w:r>
            <w:r w:rsidRPr="006B0E6C">
              <w:rPr>
                <w:color w:val="000000" w:themeColor="text1"/>
              </w:rPr>
              <w:t xml:space="preserve">of the </w:t>
            </w:r>
            <w:r w:rsidR="007F2321" w:rsidRPr="006B0E6C">
              <w:rPr>
                <w:color w:val="000000" w:themeColor="text1"/>
              </w:rPr>
              <w:t>N</w:t>
            </w:r>
            <w:r w:rsidRPr="006B0E6C">
              <w:rPr>
                <w:color w:val="000000" w:themeColor="text1"/>
              </w:rPr>
              <w:t>CB is:</w:t>
            </w:r>
            <w:r w:rsidRPr="006B0E6C">
              <w:rPr>
                <w:b/>
                <w:bCs/>
                <w:color w:val="000000" w:themeColor="text1"/>
              </w:rPr>
              <w:t xml:space="preserve"> (IUL)13-K/13/</w:t>
            </w:r>
            <w:r w:rsidR="006125EB" w:rsidRPr="006B0E6C">
              <w:rPr>
                <w:b/>
                <w:bCs/>
                <w:color w:val="000000" w:themeColor="text1"/>
              </w:rPr>
              <w:t>202</w:t>
            </w:r>
            <w:r w:rsidR="006C29B4" w:rsidRPr="006B0E6C">
              <w:rPr>
                <w:b/>
                <w:bCs/>
                <w:color w:val="000000" w:themeColor="text1"/>
              </w:rPr>
              <w:t>5</w:t>
            </w:r>
            <w:r w:rsidR="006125EB" w:rsidRPr="006B0E6C">
              <w:rPr>
                <w:b/>
                <w:bCs/>
                <w:color w:val="000000" w:themeColor="text1"/>
              </w:rPr>
              <w:t>/</w:t>
            </w:r>
            <w:r w:rsidR="006B0E6C" w:rsidRPr="006B0E6C">
              <w:rPr>
                <w:b/>
                <w:bCs/>
                <w:color w:val="000000" w:themeColor="text1"/>
              </w:rPr>
              <w:t>134</w:t>
            </w:r>
          </w:p>
          <w:p w14:paraId="58B0F0C2" w14:textId="12AD9E27" w:rsidR="006B0E6C" w:rsidRPr="006B0E6C" w:rsidRDefault="006B0E6C" w:rsidP="00A93DC6">
            <w:pPr>
              <w:tabs>
                <w:tab w:val="right" w:pos="7272"/>
              </w:tabs>
              <w:spacing w:before="60" w:after="60"/>
              <w:rPr>
                <w:b/>
                <w:bCs/>
                <w:color w:val="000000" w:themeColor="text1"/>
              </w:rPr>
            </w:pPr>
            <w:r w:rsidRPr="006B0E6C">
              <w:rPr>
                <w:color w:val="000000" w:themeColor="text1"/>
              </w:rPr>
              <w:t>Procumbent Number:</w:t>
            </w:r>
            <w:r w:rsidRPr="006B0E6C">
              <w:rPr>
                <w:b/>
                <w:bCs/>
                <w:color w:val="000000" w:themeColor="text1"/>
              </w:rPr>
              <w:t xml:space="preserve"> TES/2025/G-005</w:t>
            </w:r>
          </w:p>
          <w:p w14:paraId="72E49494" w14:textId="7DDC638B" w:rsidR="00552326" w:rsidRPr="006B0E6C" w:rsidRDefault="00070046" w:rsidP="00070046">
            <w:pPr>
              <w:tabs>
                <w:tab w:val="right" w:pos="7272"/>
              </w:tabs>
              <w:rPr>
                <w:b/>
                <w:bCs/>
                <w:i/>
                <w:iCs/>
                <w:color w:val="000000" w:themeColor="text1"/>
                <w:szCs w:val="24"/>
              </w:rPr>
            </w:pPr>
            <w:r w:rsidRPr="006B0E6C">
              <w:rPr>
                <w:color w:val="000000" w:themeColor="text1"/>
              </w:rPr>
              <w:t xml:space="preserve">The number and identification of </w:t>
            </w:r>
            <w:r w:rsidRPr="006B0E6C">
              <w:rPr>
                <w:iCs/>
                <w:color w:val="000000" w:themeColor="text1"/>
              </w:rPr>
              <w:t>lots (contracts)</w:t>
            </w:r>
            <w:r w:rsidRPr="006B0E6C">
              <w:rPr>
                <w:i/>
                <w:color w:val="000000" w:themeColor="text1"/>
              </w:rPr>
              <w:t xml:space="preserve"> </w:t>
            </w:r>
            <w:r w:rsidRPr="006B0E6C">
              <w:rPr>
                <w:color w:val="000000" w:themeColor="text1"/>
              </w:rPr>
              <w:t xml:space="preserve">comprising this </w:t>
            </w:r>
            <w:r w:rsidR="007F2321" w:rsidRPr="006B0E6C">
              <w:rPr>
                <w:color w:val="000000" w:themeColor="text1"/>
              </w:rPr>
              <w:t>N</w:t>
            </w:r>
            <w:r w:rsidRPr="006B0E6C">
              <w:rPr>
                <w:color w:val="000000" w:themeColor="text1"/>
              </w:rPr>
              <w:t>CB is:</w:t>
            </w:r>
            <w:r w:rsidRPr="006B0E6C">
              <w:rPr>
                <w:b/>
                <w:color w:val="000000" w:themeColor="text1"/>
              </w:rPr>
              <w:t xml:space="preserve"> </w:t>
            </w:r>
            <w:r w:rsidRPr="006B0E6C">
              <w:rPr>
                <w:b/>
                <w:bCs/>
                <w:color w:val="000000" w:themeColor="text1"/>
              </w:rPr>
              <w:t xml:space="preserve"> N/A</w:t>
            </w:r>
          </w:p>
        </w:tc>
      </w:tr>
      <w:tr w:rsidR="00552326" w:rsidRPr="006B0E6C" w14:paraId="260FAE21" w14:textId="77777777" w:rsidTr="002305BC">
        <w:trPr>
          <w:cantSplit/>
        </w:trPr>
        <w:tc>
          <w:tcPr>
            <w:tcW w:w="1620" w:type="dxa"/>
            <w:tcBorders>
              <w:top w:val="single" w:sz="12" w:space="0" w:color="000000"/>
              <w:bottom w:val="nil"/>
            </w:tcBorders>
          </w:tcPr>
          <w:p w14:paraId="1118F7A4" w14:textId="77777777" w:rsidR="00552326" w:rsidRPr="006B0E6C" w:rsidRDefault="00552326" w:rsidP="00A00C63">
            <w:pPr>
              <w:spacing w:before="120"/>
              <w:rPr>
                <w:b/>
                <w:bCs/>
                <w:color w:val="000000" w:themeColor="text1"/>
                <w:sz w:val="22"/>
                <w:szCs w:val="22"/>
              </w:rPr>
            </w:pPr>
            <w:r w:rsidRPr="006B0E6C">
              <w:rPr>
                <w:b/>
                <w:bCs/>
                <w:color w:val="000000" w:themeColor="text1"/>
                <w:sz w:val="22"/>
                <w:szCs w:val="22"/>
              </w:rPr>
              <w:t>ITT 4.4</w:t>
            </w:r>
          </w:p>
        </w:tc>
        <w:tc>
          <w:tcPr>
            <w:tcW w:w="7470" w:type="dxa"/>
            <w:tcBorders>
              <w:top w:val="nil"/>
              <w:bottom w:val="single" w:sz="12" w:space="0" w:color="000000"/>
            </w:tcBorders>
          </w:tcPr>
          <w:p w14:paraId="05E10F2C" w14:textId="77777777" w:rsidR="00552326" w:rsidRPr="006B0E6C" w:rsidRDefault="00552326" w:rsidP="00A00C63">
            <w:pPr>
              <w:tabs>
                <w:tab w:val="right" w:pos="7254"/>
              </w:tabs>
              <w:spacing w:before="120" w:after="120"/>
              <w:rPr>
                <w:color w:val="000000" w:themeColor="text1"/>
                <w:sz w:val="22"/>
                <w:szCs w:val="22"/>
                <w:highlight w:val="yellow"/>
              </w:rPr>
            </w:pPr>
            <w:r w:rsidRPr="006B0E6C">
              <w:rPr>
                <w:color w:val="000000" w:themeColor="text1"/>
                <w:sz w:val="22"/>
                <w:szCs w:val="22"/>
              </w:rPr>
              <w:t xml:space="preserve">A list of firms suspended from participating in Government funded projects is available at </w:t>
            </w:r>
            <w:hyperlink r:id="rId18" w:history="1">
              <w:r w:rsidRPr="006B0E6C">
                <w:rPr>
                  <w:rStyle w:val="Hyperlink"/>
                  <w:color w:val="000000" w:themeColor="text1"/>
                  <w:sz w:val="22"/>
                  <w:szCs w:val="22"/>
                </w:rPr>
                <w:t>http://www.finance.gov.mv</w:t>
              </w:r>
            </w:hyperlink>
            <w:r w:rsidRPr="006B0E6C">
              <w:rPr>
                <w:color w:val="000000" w:themeColor="text1"/>
                <w:sz w:val="22"/>
                <w:szCs w:val="22"/>
              </w:rPr>
              <w:t xml:space="preserve"> </w:t>
            </w:r>
            <w:r w:rsidR="005169CE" w:rsidRPr="006B0E6C">
              <w:rPr>
                <w:color w:val="000000" w:themeColor="text1"/>
                <w:sz w:val="22"/>
                <w:szCs w:val="22"/>
              </w:rPr>
              <w:t>– N/A</w:t>
            </w:r>
          </w:p>
        </w:tc>
      </w:tr>
      <w:tr w:rsidR="00552326" w:rsidRPr="006B0E6C" w14:paraId="158DD7B4" w14:textId="77777777" w:rsidTr="002305BC">
        <w:tblPrEx>
          <w:tblBorders>
            <w:insideH w:val="single" w:sz="8" w:space="0" w:color="000000"/>
          </w:tblBorders>
        </w:tblPrEx>
        <w:tc>
          <w:tcPr>
            <w:tcW w:w="1620" w:type="dxa"/>
          </w:tcPr>
          <w:p w14:paraId="4297E2BB" w14:textId="77777777" w:rsidR="00552326" w:rsidRPr="006B0E6C" w:rsidRDefault="00552326" w:rsidP="00A00C63">
            <w:pPr>
              <w:spacing w:before="120"/>
              <w:rPr>
                <w:b/>
                <w:bCs/>
                <w:color w:val="000000" w:themeColor="text1"/>
                <w:szCs w:val="24"/>
              </w:rPr>
            </w:pPr>
          </w:p>
        </w:tc>
        <w:tc>
          <w:tcPr>
            <w:tcW w:w="7470" w:type="dxa"/>
          </w:tcPr>
          <w:p w14:paraId="57E2095B" w14:textId="77777777" w:rsidR="00552326" w:rsidRPr="006B0E6C" w:rsidRDefault="00552326" w:rsidP="00A00C63">
            <w:pPr>
              <w:spacing w:before="120" w:after="120"/>
              <w:jc w:val="center"/>
              <w:rPr>
                <w:b/>
                <w:bCs/>
                <w:color w:val="000000" w:themeColor="text1"/>
                <w:sz w:val="28"/>
              </w:rPr>
            </w:pPr>
            <w:bookmarkStart w:id="316" w:name="_Toc505659530"/>
            <w:bookmarkStart w:id="317" w:name="_Toc506185678"/>
            <w:r w:rsidRPr="006B0E6C">
              <w:rPr>
                <w:b/>
                <w:bCs/>
                <w:color w:val="000000" w:themeColor="text1"/>
                <w:sz w:val="28"/>
              </w:rPr>
              <w:t>B. Contents of Bidding Document</w:t>
            </w:r>
            <w:bookmarkEnd w:id="316"/>
            <w:bookmarkEnd w:id="317"/>
            <w:r w:rsidRPr="006B0E6C">
              <w:rPr>
                <w:b/>
                <w:bCs/>
                <w:color w:val="000000" w:themeColor="text1"/>
                <w:sz w:val="28"/>
              </w:rPr>
              <w:t>s</w:t>
            </w:r>
          </w:p>
        </w:tc>
      </w:tr>
      <w:tr w:rsidR="00552326" w:rsidRPr="006B0E6C" w14:paraId="61A8B5F8" w14:textId="77777777" w:rsidTr="002305BC">
        <w:tblPrEx>
          <w:tblBorders>
            <w:insideH w:val="single" w:sz="8" w:space="0" w:color="000000"/>
          </w:tblBorders>
        </w:tblPrEx>
        <w:tc>
          <w:tcPr>
            <w:tcW w:w="1620" w:type="dxa"/>
          </w:tcPr>
          <w:p w14:paraId="7D98E097" w14:textId="77777777" w:rsidR="00552326" w:rsidRPr="006B0E6C" w:rsidRDefault="00552326" w:rsidP="00A00C63">
            <w:pPr>
              <w:spacing w:before="120"/>
              <w:rPr>
                <w:b/>
                <w:bCs/>
                <w:color w:val="000000" w:themeColor="text1"/>
                <w:sz w:val="22"/>
                <w:szCs w:val="22"/>
              </w:rPr>
            </w:pPr>
            <w:r w:rsidRPr="006B0E6C">
              <w:rPr>
                <w:b/>
                <w:bCs/>
                <w:color w:val="000000" w:themeColor="text1"/>
                <w:sz w:val="22"/>
                <w:szCs w:val="22"/>
              </w:rPr>
              <w:t>ITT 7.1</w:t>
            </w:r>
          </w:p>
        </w:tc>
        <w:tc>
          <w:tcPr>
            <w:tcW w:w="7470" w:type="dxa"/>
          </w:tcPr>
          <w:p w14:paraId="4816C5A0" w14:textId="77777777" w:rsidR="00070046" w:rsidRPr="006B0E6C" w:rsidRDefault="00070046" w:rsidP="00070046">
            <w:pPr>
              <w:tabs>
                <w:tab w:val="right" w:pos="7254"/>
              </w:tabs>
              <w:spacing w:before="120" w:after="120"/>
              <w:rPr>
                <w:color w:val="000000" w:themeColor="text1"/>
              </w:rPr>
            </w:pPr>
            <w:r w:rsidRPr="006B0E6C">
              <w:rPr>
                <w:color w:val="000000" w:themeColor="text1"/>
              </w:rPr>
              <w:t xml:space="preserve">For </w:t>
            </w:r>
            <w:r w:rsidRPr="006B0E6C">
              <w:rPr>
                <w:b/>
                <w:bCs/>
                <w:color w:val="000000" w:themeColor="text1"/>
                <w:u w:val="single"/>
              </w:rPr>
              <w:t>C</w:t>
            </w:r>
            <w:r w:rsidRPr="006B0E6C">
              <w:rPr>
                <w:b/>
                <w:color w:val="000000" w:themeColor="text1"/>
                <w:u w:val="single"/>
              </w:rPr>
              <w:t>larification of bid purposes</w:t>
            </w:r>
            <w:r w:rsidRPr="006B0E6C">
              <w:rPr>
                <w:color w:val="000000" w:themeColor="text1"/>
              </w:rPr>
              <w:t xml:space="preserve"> only, the Procuring Entity’s address is: </w:t>
            </w:r>
          </w:p>
          <w:p w14:paraId="2CA860EB" w14:textId="77777777" w:rsidR="00070046" w:rsidRPr="006B0E6C" w:rsidRDefault="00070046" w:rsidP="00070046">
            <w:pPr>
              <w:tabs>
                <w:tab w:val="right" w:pos="7254"/>
              </w:tabs>
              <w:spacing w:before="160" w:after="160" w:line="276" w:lineRule="auto"/>
              <w:rPr>
                <w:color w:val="000000" w:themeColor="text1"/>
                <w:sz w:val="22"/>
                <w:szCs w:val="22"/>
              </w:rPr>
            </w:pPr>
            <w:r w:rsidRPr="006B0E6C">
              <w:rPr>
                <w:color w:val="000000" w:themeColor="text1"/>
                <w:sz w:val="22"/>
                <w:szCs w:val="22"/>
              </w:rPr>
              <w:t xml:space="preserve">For </w:t>
            </w:r>
            <w:r w:rsidRPr="006B0E6C">
              <w:rPr>
                <w:b/>
                <w:color w:val="000000" w:themeColor="text1"/>
                <w:sz w:val="22"/>
                <w:szCs w:val="22"/>
                <w:u w:val="single"/>
              </w:rPr>
              <w:t>clarification purposes</w:t>
            </w:r>
            <w:r w:rsidRPr="006B0E6C">
              <w:rPr>
                <w:color w:val="000000" w:themeColor="text1"/>
                <w:sz w:val="22"/>
                <w:szCs w:val="22"/>
              </w:rPr>
              <w:t xml:space="preserve"> only, the Employer’s address is:</w:t>
            </w:r>
          </w:p>
          <w:p w14:paraId="529AF063" w14:textId="52345573" w:rsidR="00070046" w:rsidRPr="006B0E6C" w:rsidRDefault="006B0E6C" w:rsidP="00A93DC6">
            <w:pPr>
              <w:pStyle w:val="Default"/>
              <w:ind w:left="720"/>
              <w:rPr>
                <w:bCs/>
                <w:color w:val="000000" w:themeColor="text1"/>
                <w:szCs w:val="20"/>
                <w:lang w:val="en-GB"/>
              </w:rPr>
            </w:pPr>
            <w:r w:rsidRPr="006B0E6C">
              <w:rPr>
                <w:bCs/>
                <w:color w:val="000000" w:themeColor="text1"/>
                <w:szCs w:val="20"/>
                <w:lang w:val="en-GB"/>
              </w:rPr>
              <w:t xml:space="preserve">Ibrahim </w:t>
            </w:r>
            <w:proofErr w:type="spellStart"/>
            <w:r w:rsidRPr="006B0E6C">
              <w:rPr>
                <w:bCs/>
                <w:color w:val="000000" w:themeColor="text1"/>
                <w:szCs w:val="20"/>
                <w:lang w:val="en-GB"/>
              </w:rPr>
              <w:t>Aflaah</w:t>
            </w:r>
            <w:proofErr w:type="spellEnd"/>
          </w:p>
          <w:p w14:paraId="1D04D7B7" w14:textId="01CBD82B" w:rsidR="00070046" w:rsidRPr="006B0E6C" w:rsidRDefault="00070046" w:rsidP="00070046">
            <w:pPr>
              <w:pStyle w:val="Default"/>
              <w:ind w:left="720"/>
              <w:rPr>
                <w:bCs/>
                <w:color w:val="000000" w:themeColor="text1"/>
                <w:szCs w:val="20"/>
                <w:lang w:val="en-GB"/>
              </w:rPr>
            </w:pPr>
            <w:r w:rsidRPr="006B0E6C">
              <w:rPr>
                <w:bCs/>
                <w:color w:val="000000" w:themeColor="text1"/>
                <w:szCs w:val="20"/>
                <w:lang w:val="en-GB"/>
              </w:rPr>
              <w:t>Procurement Officer</w:t>
            </w:r>
          </w:p>
          <w:p w14:paraId="5DD44179" w14:textId="3D45B0D8" w:rsidR="00070046" w:rsidRPr="006B0E6C" w:rsidRDefault="00070046" w:rsidP="00070046">
            <w:pPr>
              <w:pStyle w:val="Default"/>
              <w:ind w:left="720"/>
              <w:rPr>
                <w:bCs/>
                <w:color w:val="000000" w:themeColor="text1"/>
                <w:szCs w:val="20"/>
                <w:lang w:val="en-GB"/>
              </w:rPr>
            </w:pPr>
            <w:r w:rsidRPr="006B0E6C">
              <w:rPr>
                <w:bCs/>
                <w:color w:val="000000" w:themeColor="text1"/>
                <w:szCs w:val="20"/>
                <w:lang w:val="en-GB"/>
              </w:rPr>
              <w:t>National Tender</w:t>
            </w:r>
            <w:r w:rsidR="006B0E6C" w:rsidRPr="006B0E6C">
              <w:rPr>
                <w:bCs/>
                <w:color w:val="000000" w:themeColor="text1"/>
                <w:szCs w:val="20"/>
                <w:lang w:val="en-GB"/>
              </w:rPr>
              <w:t xml:space="preserve"> Department</w:t>
            </w:r>
          </w:p>
          <w:p w14:paraId="32E0AF6D" w14:textId="5BA11492" w:rsidR="00070046" w:rsidRPr="006B0E6C" w:rsidRDefault="00070046" w:rsidP="00070046">
            <w:pPr>
              <w:pStyle w:val="Default"/>
              <w:ind w:left="720"/>
              <w:rPr>
                <w:bCs/>
                <w:color w:val="000000" w:themeColor="text1"/>
                <w:szCs w:val="20"/>
                <w:lang w:val="en-GB"/>
              </w:rPr>
            </w:pPr>
            <w:r w:rsidRPr="006B0E6C">
              <w:rPr>
                <w:bCs/>
                <w:color w:val="000000" w:themeColor="text1"/>
                <w:szCs w:val="20"/>
                <w:lang w:val="en-GB"/>
              </w:rPr>
              <w:t xml:space="preserve">Ministry of Finance </w:t>
            </w:r>
            <w:r w:rsidR="006B0E6C" w:rsidRPr="006B0E6C">
              <w:rPr>
                <w:bCs/>
                <w:color w:val="000000" w:themeColor="text1"/>
                <w:szCs w:val="20"/>
                <w:lang w:val="en-GB"/>
              </w:rPr>
              <w:t>and Planning</w:t>
            </w:r>
          </w:p>
          <w:p w14:paraId="70B6B4B9" w14:textId="77777777" w:rsidR="00070046" w:rsidRPr="006B0E6C" w:rsidRDefault="00070046" w:rsidP="00070046">
            <w:pPr>
              <w:pStyle w:val="Default"/>
              <w:ind w:left="720"/>
              <w:rPr>
                <w:bCs/>
                <w:color w:val="000000" w:themeColor="text1"/>
                <w:szCs w:val="20"/>
                <w:lang w:val="en-GB"/>
              </w:rPr>
            </w:pPr>
            <w:proofErr w:type="spellStart"/>
            <w:r w:rsidRPr="006B0E6C">
              <w:rPr>
                <w:bCs/>
                <w:color w:val="000000" w:themeColor="text1"/>
                <w:szCs w:val="20"/>
                <w:lang w:val="en-GB"/>
              </w:rPr>
              <w:t>Ameenee</w:t>
            </w:r>
            <w:proofErr w:type="spellEnd"/>
            <w:r w:rsidRPr="006B0E6C">
              <w:rPr>
                <w:bCs/>
                <w:color w:val="000000" w:themeColor="text1"/>
                <w:szCs w:val="20"/>
                <w:lang w:val="en-GB"/>
              </w:rPr>
              <w:t xml:space="preserve"> </w:t>
            </w:r>
            <w:proofErr w:type="spellStart"/>
            <w:r w:rsidRPr="006B0E6C">
              <w:rPr>
                <w:bCs/>
                <w:color w:val="000000" w:themeColor="text1"/>
                <w:szCs w:val="20"/>
                <w:lang w:val="en-GB"/>
              </w:rPr>
              <w:t>Magu</w:t>
            </w:r>
            <w:proofErr w:type="spellEnd"/>
            <w:r w:rsidRPr="006B0E6C">
              <w:rPr>
                <w:bCs/>
                <w:color w:val="000000" w:themeColor="text1"/>
                <w:szCs w:val="20"/>
                <w:lang w:val="en-GB"/>
              </w:rPr>
              <w:t>, Male’, 20379</w:t>
            </w:r>
          </w:p>
          <w:p w14:paraId="2C400C07" w14:textId="77777777" w:rsidR="00070046" w:rsidRPr="006B0E6C" w:rsidRDefault="00070046" w:rsidP="00070046">
            <w:pPr>
              <w:pStyle w:val="Default"/>
              <w:ind w:left="720"/>
              <w:rPr>
                <w:bCs/>
                <w:color w:val="000000" w:themeColor="text1"/>
                <w:szCs w:val="20"/>
                <w:lang w:val="en-GB"/>
              </w:rPr>
            </w:pPr>
            <w:r w:rsidRPr="006B0E6C">
              <w:rPr>
                <w:bCs/>
                <w:color w:val="000000" w:themeColor="text1"/>
                <w:szCs w:val="20"/>
                <w:lang w:val="en-GB"/>
              </w:rPr>
              <w:t xml:space="preserve">Republic of Maldives </w:t>
            </w:r>
            <w:r w:rsidRPr="006B0E6C">
              <w:rPr>
                <w:bCs/>
                <w:color w:val="000000" w:themeColor="text1"/>
                <w:szCs w:val="20"/>
                <w:lang w:val="en-GB"/>
              </w:rPr>
              <w:tab/>
            </w:r>
          </w:p>
          <w:p w14:paraId="301A34E5" w14:textId="7356DCAD" w:rsidR="00070046" w:rsidRPr="006B0E6C" w:rsidRDefault="00070046" w:rsidP="00A93DC6">
            <w:pPr>
              <w:pStyle w:val="Default"/>
              <w:ind w:left="720"/>
              <w:rPr>
                <w:bCs/>
                <w:color w:val="000000" w:themeColor="text1"/>
                <w:szCs w:val="20"/>
                <w:lang w:val="en-GB"/>
              </w:rPr>
            </w:pPr>
            <w:r w:rsidRPr="006B0E6C">
              <w:rPr>
                <w:bCs/>
                <w:color w:val="000000" w:themeColor="text1"/>
                <w:szCs w:val="20"/>
                <w:lang w:val="en-GB"/>
              </w:rPr>
              <w:t>Tel: (960) 334 9</w:t>
            </w:r>
            <w:r w:rsidR="00D75BC5" w:rsidRPr="006B0E6C">
              <w:rPr>
                <w:color w:val="000000" w:themeColor="text1"/>
                <w:sz w:val="22"/>
                <w:szCs w:val="22"/>
                <w:lang w:bidi="dv-MV"/>
              </w:rPr>
              <w:t>106</w:t>
            </w:r>
            <w:r w:rsidRPr="006B0E6C">
              <w:rPr>
                <w:bCs/>
                <w:color w:val="000000" w:themeColor="text1"/>
                <w:szCs w:val="20"/>
                <w:lang w:val="en-GB"/>
              </w:rPr>
              <w:t xml:space="preserve">, (960) 334 </w:t>
            </w:r>
            <w:r w:rsidR="00A93DC6" w:rsidRPr="006B0E6C">
              <w:rPr>
                <w:bCs/>
                <w:color w:val="000000" w:themeColor="text1"/>
                <w:szCs w:val="20"/>
                <w:lang w:val="en-GB"/>
              </w:rPr>
              <w:t>9</w:t>
            </w:r>
            <w:r w:rsidR="00D75BC5" w:rsidRPr="006B0E6C">
              <w:rPr>
                <w:bCs/>
                <w:color w:val="000000" w:themeColor="text1"/>
                <w:szCs w:val="20"/>
                <w:lang w:val="en-GB"/>
              </w:rPr>
              <w:t>319</w:t>
            </w:r>
          </w:p>
          <w:p w14:paraId="73E54069" w14:textId="53B31BCF" w:rsidR="00195497" w:rsidRPr="006B0E6C" w:rsidRDefault="00070046" w:rsidP="00070046">
            <w:pPr>
              <w:pStyle w:val="BodyText"/>
              <w:tabs>
                <w:tab w:val="left" w:pos="3346"/>
                <w:tab w:val="right" w:pos="7306"/>
              </w:tabs>
              <w:rPr>
                <w:rStyle w:val="Hyperlink"/>
                <w:color w:val="000000" w:themeColor="text1"/>
                <w:lang w:val="it-IT"/>
              </w:rPr>
            </w:pPr>
            <w:r w:rsidRPr="006B0E6C">
              <w:rPr>
                <w:bCs/>
                <w:color w:val="000000" w:themeColor="text1"/>
              </w:rPr>
              <w:t xml:space="preserve">            E-mail: </w:t>
            </w:r>
            <w:r w:rsidRPr="006B0E6C">
              <w:rPr>
                <w:color w:val="000000" w:themeColor="text1"/>
                <w:lang w:val="it-IT"/>
              </w:rPr>
              <w:t xml:space="preserve"> </w:t>
            </w:r>
            <w:hyperlink r:id="rId19" w:history="1">
              <w:r w:rsidR="006B0E6C" w:rsidRPr="006B0E6C">
                <w:rPr>
                  <w:rStyle w:val="Hyperlink"/>
                  <w:color w:val="000000" w:themeColor="text1"/>
                  <w:lang w:val="it-IT"/>
                </w:rPr>
                <w:t>ibrahim.aflah@finance.gov.mv</w:t>
              </w:r>
            </w:hyperlink>
          </w:p>
          <w:p w14:paraId="6510917F" w14:textId="2C79C946" w:rsidR="00070046" w:rsidRPr="006B0E6C" w:rsidRDefault="00195497" w:rsidP="00070046">
            <w:pPr>
              <w:pStyle w:val="BodyText"/>
              <w:tabs>
                <w:tab w:val="left" w:pos="3346"/>
                <w:tab w:val="right" w:pos="7306"/>
              </w:tabs>
              <w:rPr>
                <w:bCs/>
                <w:color w:val="000000" w:themeColor="text1"/>
              </w:rPr>
            </w:pPr>
            <w:r w:rsidRPr="006B0E6C">
              <w:rPr>
                <w:color w:val="000000" w:themeColor="text1"/>
                <w:lang w:val="it-IT"/>
              </w:rPr>
              <w:t xml:space="preserve">                   CC:  </w:t>
            </w:r>
            <w:hyperlink r:id="rId20" w:history="1">
              <w:r w:rsidR="006B0E6C" w:rsidRPr="006B0E6C">
                <w:rPr>
                  <w:rStyle w:val="Hyperlink"/>
                  <w:color w:val="000000" w:themeColor="text1"/>
                  <w:lang w:val="it-IT"/>
                </w:rPr>
                <w:t>tender@finance.gov.mv</w:t>
              </w:r>
            </w:hyperlink>
            <w:r w:rsidR="006B0E6C" w:rsidRPr="006B0E6C">
              <w:rPr>
                <w:color w:val="000000" w:themeColor="text1"/>
                <w:lang w:val="it-IT"/>
              </w:rPr>
              <w:t xml:space="preserve"> </w:t>
            </w:r>
            <w:r w:rsidR="00070046" w:rsidRPr="006B0E6C">
              <w:rPr>
                <w:color w:val="000000" w:themeColor="text1"/>
                <w:lang w:val="it-IT"/>
              </w:rPr>
              <w:t xml:space="preserve">  </w:t>
            </w:r>
            <w:hyperlink r:id="rId21" w:history="1"/>
          </w:p>
          <w:p w14:paraId="47AAB317" w14:textId="79B75C4D" w:rsidR="00070046" w:rsidRPr="006B0E6C" w:rsidRDefault="00070046" w:rsidP="00A93DC6">
            <w:pPr>
              <w:pStyle w:val="BodyText"/>
              <w:tabs>
                <w:tab w:val="left" w:pos="1521"/>
              </w:tabs>
              <w:rPr>
                <w:color w:val="000000" w:themeColor="text1"/>
                <w:lang w:val="it-IT"/>
              </w:rPr>
            </w:pPr>
            <w:r w:rsidRPr="006B0E6C">
              <w:rPr>
                <w:color w:val="000000" w:themeColor="text1"/>
                <w:lang w:val="it-IT"/>
              </w:rPr>
              <w:t xml:space="preserve">                  </w:t>
            </w:r>
          </w:p>
          <w:p w14:paraId="6192FB57" w14:textId="77777777" w:rsidR="00960F41" w:rsidRPr="006B0E6C" w:rsidRDefault="00070046" w:rsidP="00A93DC6">
            <w:pPr>
              <w:tabs>
                <w:tab w:val="right" w:pos="7254"/>
              </w:tabs>
              <w:rPr>
                <w:color w:val="000000" w:themeColor="text1"/>
                <w:sz w:val="22"/>
                <w:szCs w:val="22"/>
              </w:rPr>
            </w:pPr>
            <w:r w:rsidRPr="006B0E6C">
              <w:rPr>
                <w:color w:val="000000" w:themeColor="text1"/>
                <w:sz w:val="22"/>
                <w:szCs w:val="22"/>
              </w:rPr>
              <w:t xml:space="preserve">Requests for </w:t>
            </w:r>
            <w:r w:rsidRPr="006B0E6C">
              <w:rPr>
                <w:b/>
                <w:bCs/>
                <w:color w:val="000000" w:themeColor="text1"/>
                <w:sz w:val="22"/>
                <w:szCs w:val="22"/>
              </w:rPr>
              <w:t>clarification</w:t>
            </w:r>
            <w:r w:rsidRPr="006B0E6C">
              <w:rPr>
                <w:color w:val="000000" w:themeColor="text1"/>
                <w:sz w:val="22"/>
                <w:szCs w:val="22"/>
              </w:rPr>
              <w:t xml:space="preserve"> should be received by the Employer no later than:</w:t>
            </w:r>
          </w:p>
          <w:p w14:paraId="653765BE" w14:textId="03B8FA5C" w:rsidR="0025710C" w:rsidRPr="006B0E6C" w:rsidRDefault="00070046" w:rsidP="00A93DC6">
            <w:pPr>
              <w:tabs>
                <w:tab w:val="right" w:pos="7254"/>
              </w:tabs>
              <w:rPr>
                <w:color w:val="000000" w:themeColor="text1"/>
                <w:sz w:val="22"/>
                <w:szCs w:val="22"/>
              </w:rPr>
            </w:pPr>
            <w:r w:rsidRPr="006B0E6C">
              <w:rPr>
                <w:color w:val="000000" w:themeColor="text1"/>
                <w:sz w:val="22"/>
                <w:szCs w:val="22"/>
              </w:rPr>
              <w:lastRenderedPageBreak/>
              <w:t xml:space="preserve"> </w:t>
            </w:r>
            <w:r w:rsidR="006B0E6C" w:rsidRPr="006B0E6C">
              <w:rPr>
                <w:b/>
                <w:bCs/>
                <w:color w:val="000000" w:themeColor="text1"/>
                <w:sz w:val="22"/>
                <w:szCs w:val="22"/>
              </w:rPr>
              <w:t>6</w:t>
            </w:r>
            <w:r w:rsidR="006B0E6C" w:rsidRPr="006B0E6C">
              <w:rPr>
                <w:b/>
                <w:bCs/>
                <w:color w:val="000000" w:themeColor="text1"/>
                <w:sz w:val="22"/>
                <w:szCs w:val="22"/>
                <w:vertAlign w:val="superscript"/>
              </w:rPr>
              <w:t>th</w:t>
            </w:r>
            <w:r w:rsidR="006B0E6C" w:rsidRPr="006B0E6C">
              <w:rPr>
                <w:b/>
                <w:bCs/>
                <w:color w:val="000000" w:themeColor="text1"/>
                <w:sz w:val="22"/>
                <w:szCs w:val="22"/>
              </w:rPr>
              <w:t xml:space="preserve"> July 2025</w:t>
            </w:r>
            <w:r w:rsidR="008F356F" w:rsidRPr="006B0E6C">
              <w:rPr>
                <w:b/>
                <w:bCs/>
                <w:color w:val="000000" w:themeColor="text1"/>
                <w:sz w:val="22"/>
                <w:szCs w:val="22"/>
              </w:rPr>
              <w:t xml:space="preserve"> | 1</w:t>
            </w:r>
            <w:r w:rsidR="006B0E6C" w:rsidRPr="006B0E6C">
              <w:rPr>
                <w:b/>
                <w:bCs/>
                <w:color w:val="000000" w:themeColor="text1"/>
                <w:sz w:val="22"/>
                <w:szCs w:val="22"/>
              </w:rPr>
              <w:t>3</w:t>
            </w:r>
            <w:r w:rsidR="008F356F" w:rsidRPr="006B0E6C">
              <w:rPr>
                <w:b/>
                <w:bCs/>
                <w:color w:val="000000" w:themeColor="text1"/>
                <w:sz w:val="22"/>
                <w:szCs w:val="22"/>
              </w:rPr>
              <w:t>:</w:t>
            </w:r>
            <w:r w:rsidR="00D75BC5" w:rsidRPr="006B0E6C">
              <w:rPr>
                <w:b/>
                <w:bCs/>
                <w:color w:val="000000" w:themeColor="text1"/>
                <w:sz w:val="22"/>
                <w:szCs w:val="22"/>
              </w:rPr>
              <w:t>00</w:t>
            </w:r>
            <w:r w:rsidRPr="006B0E6C">
              <w:rPr>
                <w:b/>
                <w:bCs/>
                <w:color w:val="000000" w:themeColor="text1"/>
                <w:sz w:val="22"/>
                <w:szCs w:val="22"/>
              </w:rPr>
              <w:t xml:space="preserve"> hrs.</w:t>
            </w:r>
          </w:p>
          <w:p w14:paraId="163A9D14" w14:textId="13AFF4FC" w:rsidR="007230E5" w:rsidRPr="006B0E6C" w:rsidRDefault="007230E5" w:rsidP="00B309D1">
            <w:pPr>
              <w:tabs>
                <w:tab w:val="right" w:pos="7254"/>
              </w:tabs>
              <w:rPr>
                <w:rFonts w:cs="MV Boli"/>
                <w:b/>
                <w:bCs/>
                <w:i/>
                <w:color w:val="000000" w:themeColor="text1"/>
                <w:sz w:val="22"/>
                <w:szCs w:val="22"/>
                <w:lang w:bidi="dv-MV"/>
              </w:rPr>
            </w:pPr>
          </w:p>
        </w:tc>
      </w:tr>
      <w:tr w:rsidR="00552326" w:rsidRPr="008B66E1" w14:paraId="38CB36B3" w14:textId="77777777" w:rsidTr="002305BC">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8" w:name="_Toc505659531"/>
            <w:bookmarkStart w:id="319" w:name="_Toc506185679"/>
            <w:r w:rsidRPr="008B66E1">
              <w:rPr>
                <w:b/>
                <w:bCs/>
                <w:sz w:val="28"/>
              </w:rPr>
              <w:t>C. Preparation of Bids</w:t>
            </w:r>
            <w:bookmarkEnd w:id="318"/>
            <w:bookmarkEnd w:id="319"/>
          </w:p>
        </w:tc>
      </w:tr>
      <w:tr w:rsidR="007230E5" w:rsidRPr="008B66E1" w14:paraId="3A4FF1E8" w14:textId="77777777" w:rsidTr="002305BC">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2305BC">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77777777"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p>
          <w:p w14:paraId="52697E56" w14:textId="55F94285" w:rsidR="00216EA5" w:rsidRPr="006125EB" w:rsidRDefault="00FC1B21" w:rsidP="006125EB">
            <w:pPr>
              <w:pStyle w:val="ListParagraph"/>
              <w:numPr>
                <w:ilvl w:val="3"/>
                <w:numId w:val="76"/>
              </w:numPr>
              <w:tabs>
                <w:tab w:val="right" w:pos="682"/>
                <w:tab w:val="right" w:pos="1249"/>
              </w:tabs>
              <w:spacing w:before="120" w:after="120"/>
              <w:ind w:left="252"/>
              <w:rPr>
                <w:szCs w:val="24"/>
              </w:rPr>
            </w:pPr>
            <w:r>
              <w:rPr>
                <w:szCs w:val="24"/>
              </w:rPr>
              <w:t>GST Registration</w:t>
            </w:r>
            <w:r w:rsidR="002B4D97">
              <w:rPr>
                <w:szCs w:val="24"/>
              </w:rPr>
              <w:t>.</w:t>
            </w:r>
          </w:p>
        </w:tc>
      </w:tr>
      <w:tr w:rsidR="007230E5" w:rsidRPr="008B66E1" w14:paraId="1DE79031" w14:textId="77777777" w:rsidTr="002305BC">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2305BC">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5C1059D6" w:rsidR="007230E5" w:rsidRPr="00945E00" w:rsidRDefault="007230E5" w:rsidP="00196CD1">
            <w:pPr>
              <w:tabs>
                <w:tab w:val="right" w:pos="7254"/>
              </w:tabs>
              <w:spacing w:before="120" w:after="120"/>
              <w:rPr>
                <w:szCs w:val="24"/>
              </w:rPr>
            </w:pPr>
            <w:r w:rsidRPr="00945E00">
              <w:rPr>
                <w:szCs w:val="24"/>
              </w:rPr>
              <w:t xml:space="preserve">The Incoterms edition is: </w:t>
            </w:r>
            <w:r w:rsidR="006B0E6C">
              <w:rPr>
                <w:b/>
                <w:bCs/>
                <w:i/>
                <w:iCs/>
                <w:szCs w:val="24"/>
              </w:rPr>
              <w:t>DDP 2010</w:t>
            </w:r>
          </w:p>
        </w:tc>
      </w:tr>
      <w:tr w:rsidR="00C338C3" w:rsidRPr="008B66E1" w14:paraId="71AEFBBC" w14:textId="77777777" w:rsidTr="002305BC">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7F30B04D" w:rsidR="00C338C3" w:rsidRPr="00945E00" w:rsidRDefault="00C338C3" w:rsidP="00617869">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Place of Destination: </w:t>
            </w:r>
            <w:r w:rsidR="00B56899">
              <w:t xml:space="preserve"> </w:t>
            </w:r>
            <w:r w:rsidR="00070046" w:rsidRPr="00C564CA">
              <w:rPr>
                <w:rFonts w:ascii="Times New Roman" w:hAnsi="Times New Roman"/>
                <w:b/>
                <w:bCs/>
                <w:color w:val="FF0000"/>
                <w:szCs w:val="24"/>
              </w:rPr>
              <w:t xml:space="preserve"> </w:t>
            </w:r>
            <w:r w:rsidR="006B0E6C">
              <w:rPr>
                <w:rFonts w:ascii="Times New Roman" w:hAnsi="Times New Roman"/>
                <w:b/>
                <w:bCs/>
                <w:color w:val="000000" w:themeColor="text1"/>
                <w:szCs w:val="24"/>
              </w:rPr>
              <w:t>Ministry of Education</w:t>
            </w:r>
          </w:p>
        </w:tc>
      </w:tr>
      <w:tr w:rsidR="0091619A" w:rsidRPr="008B66E1" w14:paraId="757AA2D2" w14:textId="77777777" w:rsidTr="002305BC">
        <w:tblPrEx>
          <w:tblBorders>
            <w:insideH w:val="single" w:sz="8" w:space="0" w:color="000000"/>
          </w:tblBorders>
          <w:tblCellMar>
            <w:left w:w="103" w:type="dxa"/>
            <w:right w:w="103" w:type="dxa"/>
          </w:tblCellMar>
        </w:tblPrEx>
        <w:trPr>
          <w:trHeight w:val="2068"/>
        </w:trPr>
        <w:tc>
          <w:tcPr>
            <w:tcW w:w="1620" w:type="dxa"/>
          </w:tcPr>
          <w:p w14:paraId="60FC5700" w14:textId="77777777" w:rsidR="0091619A" w:rsidRPr="008B66E1" w:rsidRDefault="0091619A" w:rsidP="00A00C63">
            <w:pPr>
              <w:spacing w:before="120"/>
              <w:rPr>
                <w:b/>
                <w:bCs/>
              </w:rPr>
            </w:pPr>
            <w:r>
              <w:rPr>
                <w:b/>
                <w:bCs/>
              </w:rPr>
              <w:t>ITT 14.6(a)</w:t>
            </w:r>
            <w:proofErr w:type="spellStart"/>
            <w:r>
              <w:rPr>
                <w:b/>
                <w:bCs/>
              </w:rPr>
              <w:t>i</w:t>
            </w:r>
            <w:proofErr w:type="spellEnd"/>
          </w:p>
        </w:tc>
        <w:tc>
          <w:tcPr>
            <w:tcW w:w="7470" w:type="dxa"/>
          </w:tcPr>
          <w:p w14:paraId="6BB920B9" w14:textId="77777777" w:rsidR="007C47DE" w:rsidRPr="007C47DE" w:rsidRDefault="007C47DE" w:rsidP="007C47DE">
            <w:pPr>
              <w:pStyle w:val="i"/>
              <w:tabs>
                <w:tab w:val="right" w:pos="7254"/>
              </w:tabs>
              <w:spacing w:before="120" w:after="120"/>
              <w:rPr>
                <w:rFonts w:ascii="Times New Roman" w:hAnsi="Times New Roman"/>
                <w:szCs w:val="24"/>
              </w:rPr>
            </w:pPr>
            <w:r w:rsidRPr="007C47DE">
              <w:rPr>
                <w:rFonts w:ascii="Times New Roman" w:hAnsi="Times New Roman"/>
                <w:szCs w:val="24"/>
              </w:rPr>
              <w:t xml:space="preserve">All bids shall be quoted inclusive of all applicable local taxes and GST. </w:t>
            </w:r>
          </w:p>
          <w:p w14:paraId="38295943" w14:textId="77777777" w:rsidR="007C47DE" w:rsidRPr="007C47DE" w:rsidRDefault="007C47DE" w:rsidP="007C47DE">
            <w:pPr>
              <w:pStyle w:val="i"/>
              <w:tabs>
                <w:tab w:val="right" w:pos="7254"/>
              </w:tabs>
              <w:spacing w:before="120" w:after="120"/>
              <w:rPr>
                <w:rFonts w:ascii="Times New Roman" w:hAnsi="Times New Roman"/>
                <w:szCs w:val="24"/>
              </w:rPr>
            </w:pPr>
            <w:r w:rsidRPr="007C47DE">
              <w:rPr>
                <w:rFonts w:ascii="Times New Roman" w:hAnsi="Times New Roman"/>
                <w:szCs w:val="24"/>
              </w:rPr>
              <w:t>Where bid prices quoted is not indicated or mentioned as “exclusive” of GST or local taxes, the Purchaser have the right to take the quoted bid price deemed to be inclusive of GST and all applicable local taxes.</w:t>
            </w:r>
          </w:p>
          <w:p w14:paraId="3787F2CE" w14:textId="071C8223"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t>
            </w:r>
          </w:p>
        </w:tc>
      </w:tr>
      <w:tr w:rsidR="00C338C3" w:rsidRPr="008B66E1" w14:paraId="27D93176" w14:textId="77777777" w:rsidTr="002305BC">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6C507309" w:rsidR="0056137A" w:rsidRPr="0056137A" w:rsidRDefault="00C338C3" w:rsidP="006125EB">
            <w:pPr>
              <w:pStyle w:val="i"/>
              <w:tabs>
                <w:tab w:val="right" w:pos="7254"/>
              </w:tabs>
              <w:suppressAutoHyphens w:val="0"/>
              <w:spacing w:before="120" w:after="120"/>
              <w:jc w:val="left"/>
              <w:rPr>
                <w:rFonts w:ascii="Times New Roman" w:hAnsi="Times New Roman"/>
                <w:b/>
                <w:bCs/>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AB2791" w:rsidRPr="009443E9">
              <w:rPr>
                <w:rFonts w:ascii="Times New Roman" w:hAnsi="Times New Roman"/>
                <w:b/>
                <w:bCs/>
                <w:szCs w:val="24"/>
              </w:rPr>
              <w:t xml:space="preserve"> </w:t>
            </w:r>
            <w:r w:rsidR="00617869">
              <w:rPr>
                <w:rFonts w:ascii="Times New Roman" w:hAnsi="Times New Roman"/>
                <w:b/>
                <w:bCs/>
                <w:color w:val="FF0000"/>
                <w:szCs w:val="24"/>
              </w:rPr>
              <w:t xml:space="preserve"> </w:t>
            </w:r>
            <w:r w:rsidR="00070046" w:rsidRPr="00C564CA">
              <w:rPr>
                <w:rFonts w:ascii="Times New Roman" w:hAnsi="Times New Roman"/>
                <w:b/>
                <w:bCs/>
                <w:color w:val="FF0000"/>
                <w:szCs w:val="24"/>
              </w:rPr>
              <w:t xml:space="preserve"> </w:t>
            </w:r>
            <w:r w:rsidR="007C47DE">
              <w:rPr>
                <w:rFonts w:ascii="Times New Roman" w:hAnsi="Times New Roman"/>
                <w:b/>
                <w:bCs/>
                <w:color w:val="000000" w:themeColor="text1"/>
                <w:szCs w:val="24"/>
              </w:rPr>
              <w:t>Ministry of Education</w:t>
            </w:r>
          </w:p>
        </w:tc>
      </w:tr>
      <w:tr w:rsidR="008B78A5" w:rsidRPr="008B66E1" w14:paraId="6C97B245" w14:textId="77777777" w:rsidTr="002305BC">
        <w:tblPrEx>
          <w:tblBorders>
            <w:insideH w:val="single" w:sz="8" w:space="0" w:color="000000"/>
          </w:tblBorders>
          <w:tblCellMar>
            <w:left w:w="103" w:type="dxa"/>
            <w:right w:w="103" w:type="dxa"/>
          </w:tblCellMar>
        </w:tblPrEx>
        <w:trPr>
          <w:trHeight w:val="556"/>
        </w:trPr>
        <w:tc>
          <w:tcPr>
            <w:tcW w:w="1620" w:type="dxa"/>
          </w:tcPr>
          <w:p w14:paraId="152EDC7A" w14:textId="53567E01" w:rsidR="008B78A5" w:rsidRPr="00927B9F" w:rsidRDefault="008B78A5" w:rsidP="00A00C63">
            <w:pPr>
              <w:spacing w:before="120" w:after="80"/>
              <w:rPr>
                <w:b/>
                <w:bCs/>
                <w:sz w:val="22"/>
                <w:szCs w:val="22"/>
              </w:rPr>
            </w:pPr>
            <w:r>
              <w:rPr>
                <w:b/>
                <w:bCs/>
                <w:sz w:val="22"/>
                <w:szCs w:val="22"/>
              </w:rPr>
              <w:t>ITT 12.1</w:t>
            </w:r>
          </w:p>
        </w:tc>
        <w:tc>
          <w:tcPr>
            <w:tcW w:w="7470" w:type="dxa"/>
          </w:tcPr>
          <w:p w14:paraId="129EFD00" w14:textId="77777777" w:rsidR="008B78A5" w:rsidRPr="0090438D" w:rsidRDefault="008B78A5" w:rsidP="008B78A5">
            <w:pPr>
              <w:pStyle w:val="FootnoteText"/>
              <w:ind w:left="0" w:firstLine="0"/>
              <w:rPr>
                <w:color w:val="000000"/>
                <w:sz w:val="24"/>
                <w:szCs w:val="24"/>
              </w:rPr>
            </w:pPr>
            <w:r w:rsidRPr="0090438D">
              <w:rPr>
                <w:color w:val="000000"/>
                <w:sz w:val="24"/>
                <w:szCs w:val="24"/>
              </w:rPr>
              <w:t xml:space="preserve">In case of failure to submit and omission of information in Form CON-2 shall not be a ground for bid rejection and such non-compliance will be subject to clarification and rectification during bid evaluation. However, failure of the Bidder to submit the omitted form after clarification shall lead to rejection of the Bid. </w:t>
            </w:r>
          </w:p>
          <w:p w14:paraId="41CCE5C6" w14:textId="77777777" w:rsidR="008B78A5" w:rsidRPr="00945E00" w:rsidRDefault="008B78A5" w:rsidP="006125EB">
            <w:pPr>
              <w:pStyle w:val="i"/>
              <w:tabs>
                <w:tab w:val="right" w:pos="7254"/>
              </w:tabs>
              <w:suppressAutoHyphens w:val="0"/>
              <w:spacing w:before="120" w:after="120"/>
              <w:jc w:val="left"/>
              <w:rPr>
                <w:rFonts w:ascii="Times New Roman" w:hAnsi="Times New Roman"/>
                <w:szCs w:val="24"/>
              </w:rPr>
            </w:pPr>
          </w:p>
        </w:tc>
      </w:tr>
      <w:tr w:rsidR="00C338C3" w:rsidRPr="008B66E1" w14:paraId="22504BA7" w14:textId="77777777" w:rsidTr="002305BC">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2305BC">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54C5AA2E"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r w:rsidR="00C8047D" w:rsidRPr="00C338C3">
              <w:rPr>
                <w:b/>
                <w:bCs/>
                <w:szCs w:val="24"/>
              </w:rPr>
              <w:t>Rufiyaa</w:t>
            </w:r>
            <w:r w:rsidRPr="00C338C3">
              <w:rPr>
                <w:b/>
                <w:bCs/>
                <w:szCs w:val="24"/>
              </w:rPr>
              <w:t>.</w:t>
            </w:r>
            <w:r w:rsidRPr="00945E00">
              <w:rPr>
                <w:szCs w:val="24"/>
              </w:rPr>
              <w:t xml:space="preserve"> </w:t>
            </w:r>
          </w:p>
          <w:p w14:paraId="6F4D5EF0" w14:textId="38B95B0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r w:rsidR="00C8047D">
              <w:rPr>
                <w:b/>
                <w:bCs/>
                <w:szCs w:val="24"/>
              </w:rPr>
              <w:t>Ruf</w:t>
            </w:r>
            <w:r w:rsidR="00C8047D" w:rsidRPr="00C642E9">
              <w:rPr>
                <w:b/>
                <w:bCs/>
                <w:szCs w:val="24"/>
              </w:rPr>
              <w:t>iyaa</w:t>
            </w:r>
            <w:r>
              <w:rPr>
                <w:b/>
                <w:bCs/>
                <w:szCs w:val="24"/>
              </w:rPr>
              <w:t xml:space="preserve"> </w:t>
            </w:r>
            <w:r>
              <w:rPr>
                <w:szCs w:val="24"/>
              </w:rPr>
              <w:t>for the bids quoted in other currencies.</w:t>
            </w:r>
          </w:p>
        </w:tc>
      </w:tr>
      <w:tr w:rsidR="00C338C3" w:rsidRPr="008B66E1" w14:paraId="1ECAAF73" w14:textId="77777777" w:rsidTr="002305BC">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2305BC">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2305BC">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t>ITT 19.1 (b)</w:t>
            </w:r>
          </w:p>
        </w:tc>
        <w:tc>
          <w:tcPr>
            <w:tcW w:w="7470" w:type="dxa"/>
          </w:tcPr>
          <w:p w14:paraId="5B07F2A3" w14:textId="054CD2BE" w:rsidR="00C338C3" w:rsidRPr="005419FA" w:rsidRDefault="00C338C3" w:rsidP="00BC23B4">
            <w:pPr>
              <w:tabs>
                <w:tab w:val="right" w:pos="7254"/>
              </w:tabs>
              <w:spacing w:before="120" w:after="120"/>
            </w:pPr>
            <w:r w:rsidRPr="005419FA">
              <w:t xml:space="preserve">After sales service is: </w:t>
            </w:r>
            <w:r w:rsidR="00BC23B4">
              <w:t>(Refer to Technical Specification)</w:t>
            </w:r>
          </w:p>
        </w:tc>
      </w:tr>
      <w:tr w:rsidR="00C338C3" w:rsidRPr="008B66E1" w14:paraId="210C71FB" w14:textId="77777777" w:rsidTr="002305BC">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77777777"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2305BC">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lastRenderedPageBreak/>
              <w:t>ITT 21.1</w:t>
            </w:r>
          </w:p>
        </w:tc>
        <w:tc>
          <w:tcPr>
            <w:tcW w:w="7470" w:type="dxa"/>
          </w:tcPr>
          <w:p w14:paraId="6AC0318A" w14:textId="62D22E06" w:rsidR="00C338C3" w:rsidRPr="00945E00" w:rsidRDefault="00E81F1B" w:rsidP="005169CE">
            <w:pPr>
              <w:tabs>
                <w:tab w:val="right" w:pos="7254"/>
              </w:tabs>
              <w:spacing w:before="120" w:after="100"/>
              <w:jc w:val="both"/>
              <w:rPr>
                <w:szCs w:val="24"/>
              </w:rPr>
            </w:pPr>
            <w:r w:rsidRPr="00E81F1B">
              <w:rPr>
                <w:szCs w:val="24"/>
              </w:rPr>
              <w:t xml:space="preserve">The currency of the bid security shall be </w:t>
            </w:r>
            <w:r w:rsidR="0001384E" w:rsidRPr="00E81F1B">
              <w:rPr>
                <w:szCs w:val="24"/>
              </w:rPr>
              <w:t>in Maldivian</w:t>
            </w:r>
            <w:r w:rsidRPr="00E81F1B">
              <w:rPr>
                <w:szCs w:val="24"/>
              </w:rPr>
              <w:t xml:space="preserve"> Rufiyaa. Bid Security shall be in the form of either a bank guarantee from a banking institution, or a bond issued by a surety or cashier’s check.</w:t>
            </w:r>
          </w:p>
        </w:tc>
      </w:tr>
      <w:tr w:rsidR="0022681F" w:rsidRPr="008B66E1" w14:paraId="5C14A918" w14:textId="77777777" w:rsidTr="002305BC">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t>ITT 21.2</w:t>
            </w:r>
          </w:p>
        </w:tc>
        <w:tc>
          <w:tcPr>
            <w:tcW w:w="7470" w:type="dxa"/>
          </w:tcPr>
          <w:p w14:paraId="50D25A7B" w14:textId="01770B0E" w:rsidR="0025710C" w:rsidRDefault="0025710C" w:rsidP="00A93DC6">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Pr>
                <w:sz w:val="22"/>
                <w:szCs w:val="22"/>
              </w:rPr>
              <w:t xml:space="preserve"> </w:t>
            </w:r>
            <w:r w:rsidRPr="006B0E6C">
              <w:rPr>
                <w:b/>
                <w:bCs/>
                <w:color w:val="000000" w:themeColor="text1"/>
                <w:sz w:val="22"/>
                <w:szCs w:val="22"/>
              </w:rPr>
              <w:t xml:space="preserve">MVR </w:t>
            </w:r>
            <w:r w:rsidR="006B0E6C" w:rsidRPr="006B0E6C">
              <w:rPr>
                <w:b/>
                <w:bCs/>
                <w:color w:val="000000" w:themeColor="text1"/>
                <w:sz w:val="22"/>
                <w:szCs w:val="22"/>
              </w:rPr>
              <w:t>102</w:t>
            </w:r>
            <w:r w:rsidR="00B825B8" w:rsidRPr="006B0E6C">
              <w:rPr>
                <w:b/>
                <w:bCs/>
                <w:color w:val="000000" w:themeColor="text1"/>
                <w:sz w:val="22"/>
                <w:szCs w:val="22"/>
              </w:rPr>
              <w:t>,000.00/-</w:t>
            </w:r>
          </w:p>
          <w:p w14:paraId="30E611AD" w14:textId="77777777" w:rsidR="0025710C" w:rsidRPr="009E5D35" w:rsidRDefault="0025710C" w:rsidP="0025710C">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3910F0EE" w14:textId="4EEFCF9B" w:rsidR="0022681F" w:rsidRPr="006B0E6C" w:rsidRDefault="0025710C" w:rsidP="0025710C">
            <w:pPr>
              <w:spacing w:before="120"/>
              <w:rPr>
                <w:ins w:id="320" w:author="Aishath Nadheema" w:date="2024-01-03T09:48:00Z"/>
                <w:b/>
                <w:bCs/>
                <w:color w:val="000000" w:themeColor="text1"/>
                <w:sz w:val="22"/>
                <w:szCs w:val="22"/>
              </w:rPr>
            </w:pPr>
            <w:r w:rsidRPr="005C445F">
              <w:rPr>
                <w:sz w:val="22"/>
                <w:szCs w:val="22"/>
              </w:rPr>
              <w:t xml:space="preserve">The validity of the </w:t>
            </w:r>
            <w:r>
              <w:rPr>
                <w:sz w:val="22"/>
                <w:szCs w:val="22"/>
              </w:rPr>
              <w:t>bid</w:t>
            </w:r>
            <w:r w:rsidRPr="005C445F">
              <w:rPr>
                <w:sz w:val="22"/>
                <w:szCs w:val="22"/>
              </w:rPr>
              <w:t xml:space="preserve"> security shall be:</w:t>
            </w:r>
            <w:r w:rsidR="006B0E6C">
              <w:rPr>
                <w:sz w:val="22"/>
                <w:szCs w:val="22"/>
              </w:rPr>
              <w:t xml:space="preserve"> </w:t>
            </w:r>
            <w:r w:rsidRPr="006B0E6C">
              <w:rPr>
                <w:b/>
                <w:bCs/>
                <w:color w:val="000000" w:themeColor="text1"/>
                <w:sz w:val="22"/>
                <w:szCs w:val="22"/>
              </w:rPr>
              <w:t>28 days beyond the validity of the Tender</w:t>
            </w:r>
          </w:p>
          <w:p w14:paraId="59F7BE7D" w14:textId="77777777" w:rsidR="00073F5D" w:rsidRPr="001453A3" w:rsidRDefault="00073F5D" w:rsidP="00073F5D">
            <w:pPr>
              <w:tabs>
                <w:tab w:val="left" w:pos="-1440"/>
                <w:tab w:val="left" w:pos="-720"/>
                <w:tab w:val="left" w:pos="0"/>
                <w:tab w:val="left" w:pos="371"/>
                <w:tab w:val="left" w:pos="742"/>
                <w:tab w:val="left" w:pos="1138"/>
                <w:tab w:val="center" w:pos="8657"/>
              </w:tabs>
              <w:suppressAutoHyphens/>
              <w:spacing w:line="276" w:lineRule="auto"/>
              <w:rPr>
                <w:color w:val="000000" w:themeColor="text1"/>
              </w:rPr>
            </w:pPr>
            <w:r w:rsidRPr="001453A3">
              <w:rPr>
                <w:color w:val="000000" w:themeColor="text1"/>
              </w:rPr>
              <w:t>The Original hard copy of the Bid security shall be submitted to the following address no later than 3 (three) business days after the Tender Opening deadline. Failure to submit the original hard copy of the bid security is subject to bid disqualification.</w:t>
            </w:r>
          </w:p>
          <w:p w14:paraId="1053AE0F" w14:textId="77777777" w:rsidR="00073F5D" w:rsidRPr="001453A3" w:rsidRDefault="00073F5D" w:rsidP="00073F5D">
            <w:pPr>
              <w:tabs>
                <w:tab w:val="left" w:pos="-1440"/>
                <w:tab w:val="left" w:pos="-720"/>
                <w:tab w:val="left" w:pos="0"/>
                <w:tab w:val="left" w:pos="371"/>
                <w:tab w:val="left" w:pos="742"/>
                <w:tab w:val="left" w:pos="1138"/>
                <w:tab w:val="center" w:pos="8657"/>
              </w:tabs>
              <w:suppressAutoHyphens/>
              <w:spacing w:line="276" w:lineRule="auto"/>
              <w:rPr>
                <w:color w:val="000000" w:themeColor="text1"/>
              </w:rPr>
            </w:pPr>
          </w:p>
          <w:p w14:paraId="75493775" w14:textId="77777777" w:rsidR="00073F5D" w:rsidRPr="001453A3" w:rsidRDefault="00073F5D" w:rsidP="00073F5D">
            <w:pPr>
              <w:pStyle w:val="Default"/>
              <w:spacing w:line="276" w:lineRule="auto"/>
              <w:rPr>
                <w:bCs/>
                <w:color w:val="000000" w:themeColor="text1"/>
                <w:lang w:val="en-GB"/>
              </w:rPr>
            </w:pPr>
            <w:r w:rsidRPr="001453A3">
              <w:rPr>
                <w:bCs/>
                <w:color w:val="000000" w:themeColor="text1"/>
                <w:lang w:val="en-GB"/>
              </w:rPr>
              <w:t>National Tender Department,</w:t>
            </w:r>
          </w:p>
          <w:p w14:paraId="14E184AF" w14:textId="54076DBB" w:rsidR="00073F5D" w:rsidRPr="001453A3" w:rsidRDefault="00073F5D" w:rsidP="00073F5D">
            <w:pPr>
              <w:pStyle w:val="Default"/>
              <w:spacing w:line="276" w:lineRule="auto"/>
              <w:rPr>
                <w:bCs/>
                <w:color w:val="000000" w:themeColor="text1"/>
                <w:lang w:val="en-GB"/>
              </w:rPr>
            </w:pPr>
            <w:r w:rsidRPr="001453A3">
              <w:rPr>
                <w:bCs/>
                <w:color w:val="000000" w:themeColor="text1"/>
                <w:lang w:val="en-GB"/>
              </w:rPr>
              <w:t>Ministry of Finance</w:t>
            </w:r>
            <w:r w:rsidR="006B0E6C">
              <w:rPr>
                <w:bCs/>
                <w:color w:val="000000" w:themeColor="text1"/>
                <w:lang w:val="en-GB"/>
              </w:rPr>
              <w:t xml:space="preserve"> and Planning</w:t>
            </w:r>
            <w:r w:rsidRPr="001453A3">
              <w:rPr>
                <w:bCs/>
                <w:color w:val="000000" w:themeColor="text1"/>
                <w:lang w:val="en-GB"/>
              </w:rPr>
              <w:t>,</w:t>
            </w:r>
          </w:p>
          <w:p w14:paraId="2AABE6BF" w14:textId="77777777" w:rsidR="00073F5D" w:rsidRPr="001453A3" w:rsidRDefault="00073F5D" w:rsidP="00073F5D">
            <w:pPr>
              <w:pStyle w:val="Default"/>
              <w:spacing w:line="276" w:lineRule="auto"/>
              <w:rPr>
                <w:bCs/>
                <w:color w:val="000000" w:themeColor="text1"/>
                <w:lang w:val="en-GB"/>
              </w:rPr>
            </w:pPr>
            <w:proofErr w:type="spellStart"/>
            <w:r w:rsidRPr="001453A3">
              <w:rPr>
                <w:bCs/>
                <w:color w:val="000000" w:themeColor="text1"/>
                <w:lang w:val="en-GB"/>
              </w:rPr>
              <w:t>Ameenee</w:t>
            </w:r>
            <w:proofErr w:type="spellEnd"/>
            <w:r w:rsidRPr="001453A3">
              <w:rPr>
                <w:bCs/>
                <w:color w:val="000000" w:themeColor="text1"/>
                <w:lang w:val="en-GB"/>
              </w:rPr>
              <w:t xml:space="preserve"> </w:t>
            </w:r>
            <w:proofErr w:type="spellStart"/>
            <w:r w:rsidRPr="001453A3">
              <w:rPr>
                <w:bCs/>
                <w:color w:val="000000" w:themeColor="text1"/>
                <w:lang w:val="en-GB"/>
              </w:rPr>
              <w:t>Magu</w:t>
            </w:r>
            <w:proofErr w:type="spellEnd"/>
            <w:r w:rsidRPr="001453A3">
              <w:rPr>
                <w:bCs/>
                <w:color w:val="000000" w:themeColor="text1"/>
                <w:lang w:val="en-GB"/>
              </w:rPr>
              <w:t>, Male’, 20379</w:t>
            </w:r>
          </w:p>
          <w:p w14:paraId="1FBFF791" w14:textId="77777777" w:rsidR="00073F5D" w:rsidRPr="001453A3" w:rsidRDefault="00073F5D" w:rsidP="00073F5D">
            <w:pPr>
              <w:pStyle w:val="Default"/>
              <w:spacing w:line="276" w:lineRule="auto"/>
              <w:rPr>
                <w:bCs/>
                <w:color w:val="000000" w:themeColor="text1"/>
                <w:lang w:val="en-GB"/>
              </w:rPr>
            </w:pPr>
            <w:r w:rsidRPr="001453A3">
              <w:rPr>
                <w:bCs/>
                <w:color w:val="000000" w:themeColor="text1"/>
                <w:lang w:val="en-GB"/>
              </w:rPr>
              <w:t xml:space="preserve">Republic of Maldives </w:t>
            </w:r>
            <w:r w:rsidRPr="001453A3">
              <w:rPr>
                <w:bCs/>
                <w:color w:val="000000" w:themeColor="text1"/>
                <w:lang w:val="en-GB"/>
              </w:rPr>
              <w:tab/>
            </w:r>
          </w:p>
          <w:p w14:paraId="228948C6" w14:textId="236E669B" w:rsidR="00073F5D" w:rsidRPr="001453A3" w:rsidRDefault="00073F5D" w:rsidP="00073F5D">
            <w:pPr>
              <w:pStyle w:val="Default"/>
              <w:spacing w:line="276" w:lineRule="auto"/>
              <w:rPr>
                <w:bCs/>
                <w:color w:val="000000" w:themeColor="text1"/>
                <w:lang w:val="en-GB"/>
              </w:rPr>
            </w:pPr>
            <w:r w:rsidRPr="001453A3">
              <w:rPr>
                <w:bCs/>
                <w:color w:val="000000" w:themeColor="text1"/>
                <w:lang w:val="en-GB"/>
              </w:rPr>
              <w:t>Tel: (960) 3349147, (960) 334 9</w:t>
            </w:r>
            <w:r w:rsidR="001453A3">
              <w:rPr>
                <w:bCs/>
                <w:color w:val="000000" w:themeColor="text1"/>
                <w:lang w:val="en-GB"/>
              </w:rPr>
              <w:t>106</w:t>
            </w:r>
            <w:r w:rsidRPr="001453A3">
              <w:rPr>
                <w:bCs/>
                <w:color w:val="000000" w:themeColor="text1"/>
                <w:lang w:val="en-GB"/>
              </w:rPr>
              <w:t>, (960) 334 9</w:t>
            </w:r>
            <w:r w:rsidR="001453A3">
              <w:rPr>
                <w:bCs/>
                <w:color w:val="000000" w:themeColor="text1"/>
                <w:lang w:val="en-GB"/>
              </w:rPr>
              <w:t>319</w:t>
            </w:r>
          </w:p>
          <w:p w14:paraId="07B99845" w14:textId="3CC3D2E5" w:rsidR="00073F5D" w:rsidRPr="001453A3" w:rsidRDefault="00073F5D" w:rsidP="00073F5D">
            <w:pPr>
              <w:pStyle w:val="BodyText"/>
              <w:tabs>
                <w:tab w:val="left" w:pos="3346"/>
                <w:tab w:val="right" w:pos="7306"/>
              </w:tabs>
              <w:spacing w:line="276" w:lineRule="auto"/>
              <w:rPr>
                <w:bCs/>
                <w:color w:val="000000" w:themeColor="text1"/>
              </w:rPr>
            </w:pPr>
            <w:r w:rsidRPr="001453A3">
              <w:rPr>
                <w:bCs/>
                <w:color w:val="000000" w:themeColor="text1"/>
              </w:rPr>
              <w:t xml:space="preserve">E-mail: </w:t>
            </w:r>
            <w:hyperlink r:id="rId22" w:history="1">
              <w:r w:rsidR="006B0E6C" w:rsidRPr="00390BA5">
                <w:rPr>
                  <w:rStyle w:val="Hyperlink"/>
                  <w:bCs/>
                </w:rPr>
                <w:t xml:space="preserve"> ibrahim.aflah@finance.gov.mv</w:t>
              </w:r>
            </w:hyperlink>
            <w:r w:rsidRPr="001453A3">
              <w:rPr>
                <w:bCs/>
                <w:color w:val="000000" w:themeColor="text1"/>
              </w:rPr>
              <w:t xml:space="preserve"> </w:t>
            </w:r>
          </w:p>
          <w:p w14:paraId="652874C5" w14:textId="3F7E78B4" w:rsidR="00073F5D" w:rsidRPr="001453A3" w:rsidRDefault="00073F5D" w:rsidP="001453A3">
            <w:pPr>
              <w:pStyle w:val="BodyText"/>
              <w:tabs>
                <w:tab w:val="left" w:pos="1521"/>
              </w:tabs>
              <w:spacing w:line="276" w:lineRule="auto"/>
              <w:rPr>
                <w:color w:val="000000" w:themeColor="text1"/>
                <w:lang w:val="it-IT"/>
              </w:rPr>
            </w:pPr>
            <w:r w:rsidRPr="001453A3">
              <w:rPr>
                <w:color w:val="000000" w:themeColor="text1"/>
                <w:lang w:val="it-IT"/>
              </w:rPr>
              <w:t xml:space="preserve">     CC: </w:t>
            </w:r>
            <w:hyperlink r:id="rId23" w:history="1">
              <w:r w:rsidRPr="001453A3">
                <w:rPr>
                  <w:rStyle w:val="Hyperlink"/>
                  <w:color w:val="000000" w:themeColor="text1"/>
                  <w:lang w:val="it-IT"/>
                </w:rPr>
                <w:t>tender@finance.gov.mv</w:t>
              </w:r>
            </w:hyperlink>
            <w:r w:rsidR="006B0E6C">
              <w:rPr>
                <w:rStyle w:val="Hyperlink"/>
                <w:color w:val="000000" w:themeColor="text1"/>
                <w:lang w:val="it-IT"/>
              </w:rPr>
              <w:t xml:space="preserve"> </w:t>
            </w:r>
            <w:r w:rsidRPr="001453A3">
              <w:rPr>
                <w:color w:val="000000" w:themeColor="text1"/>
                <w:lang w:val="it-IT"/>
              </w:rPr>
              <w:t xml:space="preserve"> </w:t>
            </w:r>
            <w:r w:rsidRPr="001453A3">
              <w:rPr>
                <w:color w:val="000000" w:themeColor="text1"/>
                <w:lang w:val="it-IT"/>
              </w:rPr>
              <w:fldChar w:fldCharType="begin"/>
            </w:r>
            <w:r w:rsidRPr="001453A3">
              <w:rPr>
                <w:color w:val="000000" w:themeColor="text1"/>
                <w:lang w:val="it-IT"/>
              </w:rPr>
              <w:instrText xml:space="preserve"> HYPERLINK "mailto:project.officer@finance.gov.mv" </w:instrText>
            </w:r>
            <w:r w:rsidRPr="001453A3">
              <w:rPr>
                <w:color w:val="000000" w:themeColor="text1"/>
                <w:lang w:val="it-IT"/>
              </w:rPr>
              <w:fldChar w:fldCharType="end"/>
            </w:r>
          </w:p>
        </w:tc>
      </w:tr>
      <w:tr w:rsidR="0022681F" w:rsidRPr="008B66E1" w14:paraId="13FBB122" w14:textId="77777777" w:rsidTr="002305BC">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t>ITT 22.1</w:t>
            </w:r>
          </w:p>
        </w:tc>
        <w:tc>
          <w:tcPr>
            <w:tcW w:w="7470" w:type="dxa"/>
          </w:tcPr>
          <w:p w14:paraId="4F65EB2B" w14:textId="0ABD321E" w:rsidR="00073F5D" w:rsidRPr="00945E00" w:rsidRDefault="00073F5D" w:rsidP="00A458F9">
            <w:pPr>
              <w:tabs>
                <w:tab w:val="right" w:pos="7254"/>
              </w:tabs>
              <w:spacing w:before="120" w:after="120"/>
              <w:rPr>
                <w:szCs w:val="24"/>
              </w:rPr>
            </w:pPr>
            <w:r>
              <w:t xml:space="preserve">“Original” of the bid is referred to the bid submitted via </w:t>
            </w:r>
            <w:proofErr w:type="spellStart"/>
            <w:r>
              <w:t>Beelan</w:t>
            </w:r>
            <w:proofErr w:type="spellEnd"/>
            <w:r>
              <w:t xml:space="preserve"> Portal.</w:t>
            </w:r>
            <w:r>
              <w:br/>
            </w:r>
            <w:r>
              <w:br/>
              <w:t xml:space="preserve">No further documentation shall be submitted, except for the Original hardcopy of the bid security as stipulated in the BDS Clause </w:t>
            </w:r>
            <w:r w:rsidR="006B0E6C">
              <w:t>21.1</w:t>
            </w:r>
          </w:p>
        </w:tc>
      </w:tr>
      <w:tr w:rsidR="00B06EFC" w:rsidRPr="008B66E1" w14:paraId="1AB0F186" w14:textId="77777777" w:rsidTr="002305BC">
        <w:tblPrEx>
          <w:tblBorders>
            <w:insideH w:val="single" w:sz="8" w:space="0" w:color="000000"/>
          </w:tblBorders>
        </w:tblPrEx>
        <w:tc>
          <w:tcPr>
            <w:tcW w:w="1620" w:type="dxa"/>
          </w:tcPr>
          <w:p w14:paraId="480A9EF4" w14:textId="7BBAFF7D" w:rsidR="00B06EFC" w:rsidRPr="00E3665F" w:rsidRDefault="00B06EFC" w:rsidP="00B06EFC">
            <w:pPr>
              <w:spacing w:before="120"/>
              <w:rPr>
                <w:b/>
                <w:bCs/>
                <w:szCs w:val="24"/>
              </w:rPr>
            </w:pPr>
            <w:r>
              <w:rPr>
                <w:b/>
                <w:bCs/>
                <w:szCs w:val="24"/>
              </w:rPr>
              <w:t>ITT22.2</w:t>
            </w:r>
          </w:p>
        </w:tc>
        <w:tc>
          <w:tcPr>
            <w:tcW w:w="7470" w:type="dxa"/>
          </w:tcPr>
          <w:p w14:paraId="06EBDA63" w14:textId="77777777" w:rsidR="00B06EFC" w:rsidRPr="0035582B" w:rsidRDefault="00B06EFC" w:rsidP="00B06EFC">
            <w:pPr>
              <w:pStyle w:val="Footer"/>
              <w:spacing w:after="120" w:line="276" w:lineRule="auto"/>
              <w:jc w:val="both"/>
              <w:rPr>
                <w:b/>
                <w:color w:val="000000"/>
                <w:sz w:val="22"/>
                <w:szCs w:val="22"/>
              </w:rPr>
            </w:pPr>
            <w:r w:rsidRPr="0035582B">
              <w:rPr>
                <w:color w:val="000000"/>
                <w:sz w:val="22"/>
                <w:szCs w:val="22"/>
              </w:rPr>
              <w:t xml:space="preserve">The written confirmation of authorization to sign on behalf of the Tenderer shall indicate: </w:t>
            </w:r>
          </w:p>
          <w:p w14:paraId="2125B719" w14:textId="77777777" w:rsidR="00B06EFC" w:rsidRPr="0035582B" w:rsidRDefault="00B06EFC" w:rsidP="00B06EFC">
            <w:pPr>
              <w:pStyle w:val="Footer"/>
              <w:numPr>
                <w:ilvl w:val="0"/>
                <w:numId w:val="135"/>
              </w:numPr>
              <w:spacing w:before="0" w:after="120" w:line="276" w:lineRule="auto"/>
              <w:jc w:val="both"/>
              <w:rPr>
                <w:color w:val="000000"/>
                <w:sz w:val="22"/>
                <w:szCs w:val="22"/>
              </w:rPr>
            </w:pPr>
            <w:r w:rsidRPr="0035582B">
              <w:rPr>
                <w:color w:val="000000"/>
                <w:sz w:val="22"/>
                <w:szCs w:val="22"/>
              </w:rPr>
              <w:t>The name and description of the documentation required to demonstrate the authority of the signatory to sign the Tender such as a Power of Attorney; and</w:t>
            </w:r>
          </w:p>
          <w:p w14:paraId="5A80CFCE" w14:textId="3EEDF739" w:rsidR="00B06EFC" w:rsidRPr="004A50A8" w:rsidRDefault="00B06EFC" w:rsidP="00B06EFC">
            <w:pPr>
              <w:tabs>
                <w:tab w:val="right" w:pos="7254"/>
              </w:tabs>
              <w:spacing w:before="120" w:after="120"/>
              <w:rPr>
                <w:sz w:val="22"/>
                <w:szCs w:val="22"/>
              </w:rPr>
            </w:pPr>
            <w:r w:rsidRPr="0035582B">
              <w:rPr>
                <w:color w:val="000000"/>
                <w:sz w:val="22"/>
                <w:szCs w:val="22"/>
              </w:rPr>
              <w:t>In the case of Tenders submitted by an existing or intended JV an undertaking signed by all parties (</w:t>
            </w:r>
            <w:proofErr w:type="spellStart"/>
            <w:r w:rsidRPr="0035582B">
              <w:rPr>
                <w:color w:val="000000"/>
                <w:sz w:val="22"/>
                <w:szCs w:val="22"/>
              </w:rPr>
              <w:t>i</w:t>
            </w:r>
            <w:proofErr w:type="spellEnd"/>
            <w:r w:rsidRPr="0035582B">
              <w:rPr>
                <w:color w:val="000000"/>
                <w:sz w:val="22"/>
                <w:szCs w:val="22"/>
              </w:rPr>
              <w:t xml:space="preserve">) stating that all parties shall be jointly and severally liable, if so required in accordance with </w:t>
            </w:r>
            <w:r>
              <w:rPr>
                <w:color w:val="000000"/>
                <w:sz w:val="22"/>
                <w:szCs w:val="22"/>
              </w:rPr>
              <w:t>ITT</w:t>
            </w:r>
            <w:r w:rsidRPr="0035582B">
              <w:rPr>
                <w:color w:val="000000"/>
                <w:sz w:val="22"/>
                <w:szCs w:val="22"/>
              </w:rPr>
              <w:t xml:space="preserve"> 4.1(a), and (ii) nominating a Representative who shall have the authority to conduct all business for and on behalf of any and all the parties of the JV during the tendering process and, in the event the JV is awarded the Contract, during contract execution.”]</w:t>
            </w:r>
          </w:p>
        </w:tc>
      </w:tr>
      <w:tr w:rsidR="00B06EFC" w:rsidRPr="008B66E1" w14:paraId="040DA1F4" w14:textId="77777777" w:rsidTr="002305BC">
        <w:tblPrEx>
          <w:tblBorders>
            <w:insideH w:val="single" w:sz="8" w:space="0" w:color="000000"/>
          </w:tblBorders>
          <w:tblCellMar>
            <w:left w:w="103" w:type="dxa"/>
            <w:right w:w="103" w:type="dxa"/>
          </w:tblCellMar>
        </w:tblPrEx>
        <w:tc>
          <w:tcPr>
            <w:tcW w:w="1620" w:type="dxa"/>
          </w:tcPr>
          <w:p w14:paraId="39C71708" w14:textId="77777777" w:rsidR="00B06EFC" w:rsidRPr="008B66E1" w:rsidRDefault="00B06EFC" w:rsidP="00B06EFC">
            <w:pPr>
              <w:spacing w:before="120"/>
              <w:ind w:hanging="38"/>
              <w:rPr>
                <w:b/>
                <w:bCs/>
              </w:rPr>
            </w:pPr>
          </w:p>
        </w:tc>
        <w:tc>
          <w:tcPr>
            <w:tcW w:w="7470" w:type="dxa"/>
          </w:tcPr>
          <w:p w14:paraId="25CB51CB" w14:textId="77777777" w:rsidR="00B06EFC" w:rsidRPr="008B66E1" w:rsidRDefault="00B06EFC" w:rsidP="00B06EFC">
            <w:pPr>
              <w:spacing w:before="120" w:after="120"/>
              <w:jc w:val="center"/>
              <w:rPr>
                <w:b/>
                <w:bCs/>
                <w:sz w:val="28"/>
              </w:rPr>
            </w:pPr>
            <w:r w:rsidRPr="008B66E1">
              <w:rPr>
                <w:b/>
                <w:bCs/>
                <w:sz w:val="28"/>
              </w:rPr>
              <w:t>D. Submission and Opening of Bids</w:t>
            </w:r>
          </w:p>
        </w:tc>
      </w:tr>
      <w:tr w:rsidR="00B06EFC" w:rsidRPr="008B66E1" w14:paraId="7B6B5B83"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B06EFC" w:rsidRDefault="00B06EFC" w:rsidP="00B06EFC">
            <w:pPr>
              <w:spacing w:before="120"/>
              <w:rPr>
                <w:b/>
                <w:bCs/>
              </w:rPr>
            </w:pPr>
            <w:r>
              <w:rPr>
                <w:b/>
                <w:bCs/>
              </w:rPr>
              <w:t>ITT 23.1</w:t>
            </w:r>
          </w:p>
        </w:tc>
        <w:tc>
          <w:tcPr>
            <w:tcW w:w="7470" w:type="dxa"/>
            <w:vAlign w:val="center"/>
          </w:tcPr>
          <w:p w14:paraId="30ADF87B" w14:textId="77777777" w:rsidR="00D75BC5" w:rsidRDefault="00D75BC5" w:rsidP="00D75BC5">
            <w:pPr>
              <w:tabs>
                <w:tab w:val="right" w:pos="7254"/>
              </w:tabs>
              <w:spacing w:after="120" w:line="276" w:lineRule="auto"/>
              <w:rPr>
                <w:color w:val="000000"/>
              </w:rPr>
            </w:pPr>
            <w:r w:rsidRPr="000B390F">
              <w:rPr>
                <w:color w:val="000000"/>
              </w:rPr>
              <w:t xml:space="preserve">Tenderers shall </w:t>
            </w:r>
            <w:r>
              <w:rPr>
                <w:color w:val="000000"/>
              </w:rPr>
              <w:t xml:space="preserve">ONLY have the option to submit </w:t>
            </w:r>
            <w:r w:rsidRPr="000B390F">
              <w:rPr>
                <w:color w:val="000000"/>
              </w:rPr>
              <w:t xml:space="preserve">their </w:t>
            </w:r>
            <w:r>
              <w:rPr>
                <w:color w:val="000000"/>
              </w:rPr>
              <w:t>t</w:t>
            </w:r>
            <w:r w:rsidRPr="000B390F">
              <w:rPr>
                <w:color w:val="000000"/>
              </w:rPr>
              <w:t>enders electronically.</w:t>
            </w:r>
          </w:p>
          <w:p w14:paraId="1D2252D0" w14:textId="77777777" w:rsidR="00D75BC5" w:rsidRDefault="00D75BC5" w:rsidP="00D75BC5">
            <w:pPr>
              <w:tabs>
                <w:tab w:val="right" w:pos="7254"/>
              </w:tabs>
              <w:spacing w:after="120" w:line="276" w:lineRule="auto"/>
              <w:rPr>
                <w:color w:val="000000"/>
              </w:rPr>
            </w:pPr>
            <w:r w:rsidRPr="0056058F">
              <w:t>The Tenderers shall submit their bids through the below portal.</w:t>
            </w:r>
            <w:r>
              <w:rPr>
                <w:color w:val="000000"/>
              </w:rPr>
              <w:t xml:space="preserve"> </w:t>
            </w:r>
            <w:proofErr w:type="spellStart"/>
            <w:r>
              <w:rPr>
                <w:color w:val="000000"/>
              </w:rPr>
              <w:t>Beelan</w:t>
            </w:r>
            <w:proofErr w:type="spellEnd"/>
            <w:r>
              <w:rPr>
                <w:color w:val="000000"/>
              </w:rPr>
              <w:t xml:space="preserve"> </w:t>
            </w:r>
            <w:r w:rsidRPr="0056058F">
              <w:rPr>
                <w:color w:val="000000"/>
              </w:rPr>
              <w:t>Portal registration details and user guidelines/manuals are available in the link</w:t>
            </w:r>
            <w:r>
              <w:rPr>
                <w:color w:val="000000"/>
              </w:rPr>
              <w:t xml:space="preserve"> below.</w:t>
            </w:r>
          </w:p>
          <w:p w14:paraId="48CFBE05" w14:textId="77777777" w:rsidR="00D75BC5" w:rsidRPr="002B7F47" w:rsidRDefault="00D75BC5" w:rsidP="00D75BC5">
            <w:pPr>
              <w:tabs>
                <w:tab w:val="right" w:pos="7254"/>
              </w:tabs>
              <w:spacing w:after="120" w:line="276" w:lineRule="auto"/>
              <w:rPr>
                <w:color w:val="000000"/>
              </w:rPr>
            </w:pPr>
          </w:p>
          <w:p w14:paraId="64B99217" w14:textId="77777777" w:rsidR="00D75BC5" w:rsidRPr="000E364D" w:rsidRDefault="00D75BC5" w:rsidP="00D75BC5">
            <w:pPr>
              <w:tabs>
                <w:tab w:val="right" w:pos="7254"/>
              </w:tabs>
              <w:spacing w:after="120" w:line="276" w:lineRule="auto"/>
              <w:rPr>
                <w:color w:val="000000"/>
              </w:rPr>
            </w:pPr>
            <w:proofErr w:type="spellStart"/>
            <w:r w:rsidRPr="002B7F47">
              <w:rPr>
                <w:color w:val="000000"/>
              </w:rPr>
              <w:lastRenderedPageBreak/>
              <w:t>Beelan</w:t>
            </w:r>
            <w:proofErr w:type="spellEnd"/>
            <w:r w:rsidRPr="002B7F47">
              <w:rPr>
                <w:color w:val="000000"/>
              </w:rPr>
              <w:t xml:space="preserve"> Portal: </w:t>
            </w:r>
            <w:hyperlink r:id="rId24" w:history="1">
              <w:r w:rsidRPr="002B7F47">
                <w:rPr>
                  <w:rStyle w:val="Hyperlink"/>
                </w:rPr>
                <w:t>https://beelan.finance.gov.mv/</w:t>
              </w:r>
            </w:hyperlink>
            <w:r w:rsidRPr="000E364D">
              <w:rPr>
                <w:color w:val="000000"/>
              </w:rPr>
              <w:t xml:space="preserve"> </w:t>
            </w:r>
          </w:p>
          <w:p w14:paraId="3E26791D" w14:textId="77777777" w:rsidR="00D75BC5" w:rsidRPr="000E364D" w:rsidRDefault="00D75BC5" w:rsidP="00D75BC5">
            <w:pPr>
              <w:tabs>
                <w:tab w:val="right" w:pos="7254"/>
              </w:tabs>
              <w:spacing w:after="120" w:line="276" w:lineRule="auto"/>
              <w:rPr>
                <w:color w:val="000000"/>
              </w:rPr>
            </w:pPr>
          </w:p>
          <w:p w14:paraId="2C48AEEC" w14:textId="5CCDB31E" w:rsidR="00B06EFC" w:rsidRPr="006D3466" w:rsidRDefault="00D75BC5" w:rsidP="00D75BC5">
            <w:pPr>
              <w:tabs>
                <w:tab w:val="right" w:pos="7254"/>
              </w:tabs>
              <w:spacing w:before="120" w:after="120"/>
              <w:jc w:val="both"/>
              <w:rPr>
                <w:szCs w:val="24"/>
              </w:rPr>
            </w:pPr>
            <w:r w:rsidRPr="000E364D">
              <w:rPr>
                <w:color w:val="000000"/>
              </w:rPr>
              <w:t xml:space="preserve">All </w:t>
            </w:r>
            <w:r w:rsidRPr="002B7F47">
              <w:rPr>
                <w:color w:val="000000"/>
              </w:rPr>
              <w:t>tenderers</w:t>
            </w:r>
            <w:r w:rsidRPr="000E364D">
              <w:rPr>
                <w:color w:val="000000"/>
              </w:rPr>
              <w:t xml:space="preserve"> must complete their portal registration process before </w:t>
            </w:r>
            <w:r w:rsidRPr="00E56119">
              <w:rPr>
                <w:color w:val="000000"/>
              </w:rPr>
              <w:t>3 (three) business days prior to</w:t>
            </w:r>
            <w:r w:rsidRPr="00FE3AE5">
              <w:rPr>
                <w:color w:val="000000"/>
              </w:rPr>
              <w:t xml:space="preserve"> bid submission deadline.</w:t>
            </w:r>
          </w:p>
        </w:tc>
      </w:tr>
      <w:tr w:rsidR="00B06EFC" w:rsidRPr="008B66E1" w14:paraId="07D31D6C"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B06EFC" w:rsidRDefault="00B06EFC" w:rsidP="00B06EFC">
            <w:pPr>
              <w:spacing w:before="120"/>
              <w:rPr>
                <w:b/>
                <w:bCs/>
              </w:rPr>
            </w:pPr>
            <w:r>
              <w:rPr>
                <w:b/>
                <w:bCs/>
              </w:rPr>
              <w:lastRenderedPageBreak/>
              <w:t>ITT 24.1</w:t>
            </w:r>
          </w:p>
        </w:tc>
        <w:tc>
          <w:tcPr>
            <w:tcW w:w="7470" w:type="dxa"/>
            <w:vAlign w:val="center"/>
          </w:tcPr>
          <w:p w14:paraId="18B345AE" w14:textId="77777777" w:rsidR="00A57D8F" w:rsidRPr="003E52B5" w:rsidRDefault="00A57D8F" w:rsidP="00A57D8F">
            <w:pPr>
              <w:pStyle w:val="BodyText"/>
              <w:tabs>
                <w:tab w:val="left" w:pos="1521"/>
              </w:tabs>
              <w:rPr>
                <w:bCs/>
                <w:color w:val="000000"/>
                <w:sz w:val="18"/>
                <w:szCs w:val="22"/>
                <w:lang w:val="it-IT"/>
              </w:rPr>
            </w:pPr>
            <w:r w:rsidRPr="003E52B5">
              <w:rPr>
                <w:bCs/>
                <w:color w:val="000000"/>
                <w:sz w:val="22"/>
                <w:szCs w:val="22"/>
              </w:rPr>
              <w:t xml:space="preserve">The deadline for Tender submission of bids through the </w:t>
            </w:r>
            <w:proofErr w:type="spellStart"/>
            <w:r w:rsidRPr="003E52B5">
              <w:rPr>
                <w:bCs/>
                <w:color w:val="000000"/>
                <w:sz w:val="22"/>
                <w:szCs w:val="22"/>
              </w:rPr>
              <w:t>beelan</w:t>
            </w:r>
            <w:proofErr w:type="spellEnd"/>
            <w:r w:rsidRPr="003E52B5">
              <w:rPr>
                <w:bCs/>
                <w:color w:val="000000"/>
                <w:sz w:val="22"/>
                <w:szCs w:val="22"/>
              </w:rPr>
              <w:t xml:space="preserve"> portal is:</w:t>
            </w:r>
          </w:p>
          <w:p w14:paraId="39D02AB1" w14:textId="77777777" w:rsidR="00D75BC5" w:rsidRPr="000B390F" w:rsidRDefault="00D75BC5" w:rsidP="00D75BC5">
            <w:pPr>
              <w:pStyle w:val="BodyText"/>
              <w:tabs>
                <w:tab w:val="left" w:pos="1521"/>
              </w:tabs>
              <w:spacing w:line="276" w:lineRule="auto"/>
              <w:rPr>
                <w:color w:val="000000"/>
                <w:lang w:val="it-IT"/>
              </w:rPr>
            </w:pPr>
            <w:r w:rsidRPr="000B390F">
              <w:rPr>
                <w:color w:val="000000"/>
                <w:lang w:val="it-IT"/>
              </w:rPr>
              <w:t xml:space="preserve">                             </w:t>
            </w:r>
          </w:p>
          <w:p w14:paraId="0AA777DF" w14:textId="342B6145" w:rsidR="00B06EFC" w:rsidRPr="0025710C" w:rsidRDefault="00CB24A8" w:rsidP="00B06EFC">
            <w:pPr>
              <w:pStyle w:val="BodyText"/>
              <w:tabs>
                <w:tab w:val="left" w:pos="1521"/>
              </w:tabs>
              <w:rPr>
                <w:i/>
                <w:iCs/>
                <w:color w:val="FF0000"/>
                <w:lang w:val="it-IT"/>
              </w:rPr>
            </w:pPr>
            <w:hyperlink r:id="rId25" w:history="1"/>
          </w:p>
          <w:p w14:paraId="0F2CB47A" w14:textId="77777777" w:rsidR="00D75BC5" w:rsidRPr="000B390F" w:rsidRDefault="00D75BC5" w:rsidP="00D75BC5">
            <w:pPr>
              <w:tabs>
                <w:tab w:val="right" w:pos="7254"/>
              </w:tabs>
              <w:spacing w:after="120" w:line="276" w:lineRule="auto"/>
              <w:rPr>
                <w:b/>
                <w:color w:val="000000"/>
              </w:rPr>
            </w:pPr>
            <w:r w:rsidRPr="000B390F">
              <w:rPr>
                <w:b/>
                <w:color w:val="000000"/>
              </w:rPr>
              <w:t>The deadline for Tender submission is:</w:t>
            </w:r>
          </w:p>
          <w:p w14:paraId="41145B4D" w14:textId="4BD7597D" w:rsidR="00D75BC5" w:rsidRDefault="00D75BC5" w:rsidP="00D75BC5">
            <w:pPr>
              <w:tabs>
                <w:tab w:val="right" w:pos="7254"/>
              </w:tabs>
              <w:spacing w:after="120" w:line="276" w:lineRule="auto"/>
              <w:rPr>
                <w:b/>
                <w:bCs/>
                <w:color w:val="1F3864"/>
              </w:rPr>
            </w:pPr>
            <w:r w:rsidRPr="000B390F">
              <w:rPr>
                <w:b/>
                <w:bCs/>
                <w:color w:val="1F3864"/>
              </w:rPr>
              <w:t xml:space="preserve">Date: </w:t>
            </w:r>
            <w:r w:rsidR="00A57D8F">
              <w:rPr>
                <w:b/>
                <w:bCs/>
                <w:color w:val="1F3864"/>
              </w:rPr>
              <w:t>15</w:t>
            </w:r>
            <w:r w:rsidR="00A57D8F" w:rsidRPr="00A57D8F">
              <w:rPr>
                <w:b/>
                <w:bCs/>
                <w:color w:val="1F3864"/>
                <w:vertAlign w:val="superscript"/>
              </w:rPr>
              <w:t>th</w:t>
            </w:r>
            <w:r w:rsidR="00A57D8F">
              <w:rPr>
                <w:b/>
                <w:bCs/>
                <w:color w:val="1F3864"/>
              </w:rPr>
              <w:t xml:space="preserve"> July</w:t>
            </w:r>
            <w:r w:rsidR="00E953D1">
              <w:rPr>
                <w:b/>
                <w:bCs/>
                <w:color w:val="1F3864"/>
              </w:rPr>
              <w:t xml:space="preserve"> 202</w:t>
            </w:r>
            <w:r w:rsidR="00A57D8F">
              <w:rPr>
                <w:b/>
                <w:bCs/>
                <w:color w:val="1F3864"/>
              </w:rPr>
              <w:t>5</w:t>
            </w:r>
          </w:p>
          <w:p w14:paraId="44FF6E8A" w14:textId="6279EB34" w:rsidR="00D75BC5" w:rsidRPr="000B390F" w:rsidRDefault="00D75BC5" w:rsidP="00D75BC5">
            <w:pPr>
              <w:tabs>
                <w:tab w:val="right" w:pos="7254"/>
              </w:tabs>
              <w:spacing w:after="120" w:line="276" w:lineRule="auto"/>
              <w:rPr>
                <w:b/>
                <w:bCs/>
                <w:color w:val="1F3864"/>
              </w:rPr>
            </w:pPr>
            <w:r w:rsidRPr="000B390F">
              <w:rPr>
                <w:b/>
                <w:bCs/>
                <w:color w:val="1F3864"/>
              </w:rPr>
              <w:t>Time:</w:t>
            </w:r>
            <w:r w:rsidR="00E953D1">
              <w:rPr>
                <w:b/>
                <w:bCs/>
                <w:color w:val="1F3864"/>
              </w:rPr>
              <w:t xml:space="preserve"> 1</w:t>
            </w:r>
            <w:r w:rsidR="00A57D8F">
              <w:rPr>
                <w:b/>
                <w:bCs/>
                <w:color w:val="1F3864"/>
              </w:rPr>
              <w:t>3</w:t>
            </w:r>
            <w:r w:rsidR="00E953D1">
              <w:rPr>
                <w:b/>
                <w:bCs/>
                <w:color w:val="1F3864"/>
              </w:rPr>
              <w:t xml:space="preserve">:00:00 </w:t>
            </w:r>
            <w:proofErr w:type="spellStart"/>
            <w:r w:rsidR="008278D8">
              <w:rPr>
                <w:b/>
                <w:bCs/>
                <w:color w:val="1F3864"/>
              </w:rPr>
              <w:t>Hrs</w:t>
            </w:r>
            <w:proofErr w:type="spellEnd"/>
          </w:p>
          <w:p w14:paraId="10898C2C" w14:textId="227E832A" w:rsidR="00B06EFC" w:rsidRPr="001453A3" w:rsidRDefault="00D75BC5" w:rsidP="001453A3">
            <w:pPr>
              <w:tabs>
                <w:tab w:val="right" w:pos="7254"/>
              </w:tabs>
              <w:spacing w:after="120" w:line="276" w:lineRule="auto"/>
              <w:rPr>
                <w:b/>
                <w:bCs/>
                <w:color w:val="000000"/>
              </w:rPr>
            </w:pPr>
            <w:r>
              <w:rPr>
                <w:b/>
                <w:bCs/>
                <w:color w:val="1F3864"/>
              </w:rPr>
              <w:t xml:space="preserve">Medium of Submission: </w:t>
            </w:r>
            <w:proofErr w:type="spellStart"/>
            <w:r w:rsidRPr="002B7F47">
              <w:rPr>
                <w:color w:val="1F3864"/>
              </w:rPr>
              <w:t>Beelan</w:t>
            </w:r>
            <w:proofErr w:type="spellEnd"/>
            <w:r w:rsidRPr="002B7F47">
              <w:rPr>
                <w:color w:val="1F3864"/>
              </w:rPr>
              <w:t xml:space="preserve"> Portal</w:t>
            </w:r>
            <w:r>
              <w:rPr>
                <w:color w:val="1F3864"/>
              </w:rPr>
              <w:t xml:space="preserve"> [</w:t>
            </w:r>
            <w:hyperlink r:id="rId26" w:history="1">
              <w:r w:rsidRPr="002B7F47">
                <w:rPr>
                  <w:rStyle w:val="Hyperlink"/>
                </w:rPr>
                <w:t>https://beelan.finance.gov.mv/</w:t>
              </w:r>
            </w:hyperlink>
            <w:r>
              <w:rPr>
                <w:color w:val="000000"/>
              </w:rPr>
              <w:t>]</w:t>
            </w:r>
            <w:r w:rsidRPr="00346FB8">
              <w:rPr>
                <w:b/>
                <w:bCs/>
                <w:color w:val="000000"/>
              </w:rPr>
              <w:t xml:space="preserve"> </w:t>
            </w:r>
          </w:p>
        </w:tc>
      </w:tr>
      <w:tr w:rsidR="00B06EFC" w:rsidRPr="008B66E1" w14:paraId="5CB987F8"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B06EFC" w:rsidRDefault="00B06EFC" w:rsidP="00B06EFC">
            <w:pPr>
              <w:spacing w:before="120"/>
              <w:rPr>
                <w:b/>
                <w:bCs/>
              </w:rPr>
            </w:pPr>
            <w:r>
              <w:rPr>
                <w:b/>
                <w:bCs/>
              </w:rPr>
              <w:t>ITT 27.1</w:t>
            </w:r>
          </w:p>
        </w:tc>
        <w:tc>
          <w:tcPr>
            <w:tcW w:w="7470" w:type="dxa"/>
            <w:vAlign w:val="center"/>
          </w:tcPr>
          <w:p w14:paraId="68B109FE" w14:textId="77777777" w:rsidR="00A57D8F" w:rsidRPr="003E52B5" w:rsidRDefault="00A57D8F" w:rsidP="00A57D8F">
            <w:pPr>
              <w:tabs>
                <w:tab w:val="right" w:pos="7254"/>
              </w:tabs>
              <w:spacing w:before="120" w:after="120" w:line="276" w:lineRule="auto"/>
              <w:rPr>
                <w:color w:val="000000"/>
                <w:sz w:val="22"/>
                <w:szCs w:val="22"/>
              </w:rPr>
            </w:pPr>
            <w:r w:rsidRPr="0035582B">
              <w:rPr>
                <w:color w:val="000000"/>
                <w:sz w:val="22"/>
                <w:szCs w:val="22"/>
              </w:rPr>
              <w:t xml:space="preserve">The Tender opening shall take place </w:t>
            </w:r>
            <w:r>
              <w:rPr>
                <w:color w:val="000000"/>
                <w:sz w:val="22"/>
                <w:szCs w:val="22"/>
              </w:rPr>
              <w:t>via MS Teams.</w:t>
            </w:r>
            <w:r w:rsidRPr="0035582B">
              <w:rPr>
                <w:color w:val="000000"/>
                <w:sz w:val="22"/>
                <w:szCs w:val="22"/>
              </w:rPr>
              <w:t xml:space="preserve"> </w:t>
            </w:r>
            <w:r w:rsidRPr="0035582B">
              <w:rPr>
                <w:bCs/>
                <w:color w:val="000000"/>
              </w:rPr>
              <w:tab/>
            </w:r>
          </w:p>
          <w:p w14:paraId="4983DFBD" w14:textId="77777777" w:rsidR="00A57D8F" w:rsidRDefault="00A57D8F" w:rsidP="00A57D8F">
            <w:pPr>
              <w:tabs>
                <w:tab w:val="right" w:pos="7254"/>
              </w:tabs>
              <w:spacing w:after="120" w:line="276" w:lineRule="auto"/>
              <w:rPr>
                <w:b/>
                <w:bCs/>
                <w:color w:val="1F3864"/>
              </w:rPr>
            </w:pPr>
            <w:r w:rsidRPr="000B390F">
              <w:rPr>
                <w:b/>
                <w:bCs/>
                <w:color w:val="1F3864"/>
              </w:rPr>
              <w:t xml:space="preserve">Date: </w:t>
            </w:r>
            <w:r>
              <w:rPr>
                <w:b/>
                <w:bCs/>
                <w:color w:val="1F3864"/>
              </w:rPr>
              <w:t>16</w:t>
            </w:r>
            <w:r w:rsidRPr="00A57D8F">
              <w:rPr>
                <w:b/>
                <w:bCs/>
                <w:color w:val="1F3864"/>
                <w:vertAlign w:val="superscript"/>
              </w:rPr>
              <w:t>th</w:t>
            </w:r>
            <w:r>
              <w:rPr>
                <w:b/>
                <w:bCs/>
                <w:color w:val="1F3864"/>
              </w:rPr>
              <w:t xml:space="preserve"> July 2025</w:t>
            </w:r>
          </w:p>
          <w:p w14:paraId="632B3DCF" w14:textId="77777777" w:rsidR="00A57D8F" w:rsidRPr="000B390F" w:rsidRDefault="00A57D8F" w:rsidP="00A57D8F">
            <w:pPr>
              <w:tabs>
                <w:tab w:val="right" w:pos="7254"/>
              </w:tabs>
              <w:spacing w:after="120" w:line="276" w:lineRule="auto"/>
              <w:rPr>
                <w:b/>
                <w:bCs/>
                <w:color w:val="1F3864"/>
              </w:rPr>
            </w:pPr>
            <w:r w:rsidRPr="000B390F">
              <w:rPr>
                <w:b/>
                <w:bCs/>
                <w:color w:val="1F3864"/>
              </w:rPr>
              <w:t>Time:</w:t>
            </w:r>
            <w:r>
              <w:rPr>
                <w:b/>
                <w:bCs/>
                <w:color w:val="1F3864"/>
              </w:rPr>
              <w:t xml:space="preserve"> 13:00:00 </w:t>
            </w:r>
            <w:proofErr w:type="spellStart"/>
            <w:r>
              <w:rPr>
                <w:b/>
                <w:bCs/>
                <w:color w:val="1F3864"/>
              </w:rPr>
              <w:t>Hrs</w:t>
            </w:r>
            <w:proofErr w:type="spellEnd"/>
          </w:p>
          <w:p w14:paraId="3F4A969E" w14:textId="77777777" w:rsidR="00A57D8F" w:rsidRDefault="00A57D8F" w:rsidP="00A57D8F">
            <w:pPr>
              <w:tabs>
                <w:tab w:val="right" w:pos="7254"/>
              </w:tabs>
              <w:spacing w:before="120" w:after="120" w:line="276" w:lineRule="auto"/>
              <w:rPr>
                <w:color w:val="000000"/>
                <w:sz w:val="22"/>
                <w:szCs w:val="22"/>
              </w:rPr>
            </w:pPr>
          </w:p>
          <w:p w14:paraId="2B8113DA" w14:textId="663EA695" w:rsidR="00A57D8F" w:rsidRDefault="00A57D8F" w:rsidP="00A57D8F">
            <w:pPr>
              <w:tabs>
                <w:tab w:val="right" w:pos="7254"/>
              </w:tabs>
              <w:spacing w:before="120" w:after="120" w:line="276" w:lineRule="auto"/>
              <w:rPr>
                <w:color w:val="000000"/>
                <w:sz w:val="22"/>
                <w:szCs w:val="22"/>
              </w:rPr>
            </w:pPr>
            <w:r>
              <w:rPr>
                <w:color w:val="000000"/>
                <w:sz w:val="22"/>
                <w:szCs w:val="22"/>
              </w:rPr>
              <w:t>Please visit the link below:</w:t>
            </w:r>
            <w:r>
              <w:t xml:space="preserve"> </w:t>
            </w:r>
            <w:hyperlink r:id="rId27" w:history="1">
              <w:r w:rsidR="008B78A5" w:rsidRPr="00FD7467">
                <w:rPr>
                  <w:rStyle w:val="Hyperlink"/>
                  <w:sz w:val="22"/>
                  <w:szCs w:val="22"/>
                </w:rPr>
                <w:t>https://teams.microsoft.com/l/meetup-join/19%3ameeting_NjcwMzExMDItZTUxNS00ZmRmLTk5M2ItZWNiNjA2ZDk3NWUz%40thread.v2/0?context=%7b%22Tid%22%3a%2242574d6e-387c-4791-9a63-d01d7bea16bf%22%2c%22Oid%22%3a%222e429da4-33fc-42b7-abe6-997578a626a2%22%7d</w:t>
              </w:r>
            </w:hyperlink>
            <w:r w:rsidR="008B78A5">
              <w:rPr>
                <w:color w:val="000000"/>
                <w:sz w:val="22"/>
                <w:szCs w:val="22"/>
              </w:rPr>
              <w:t xml:space="preserve"> </w:t>
            </w:r>
          </w:p>
          <w:p w14:paraId="63E4D483" w14:textId="2F8A5379" w:rsidR="00B06EFC" w:rsidRPr="00392B32" w:rsidRDefault="00B06EFC" w:rsidP="00392B32">
            <w:pPr>
              <w:tabs>
                <w:tab w:val="right" w:pos="7254"/>
              </w:tabs>
              <w:spacing w:after="120" w:line="276" w:lineRule="auto"/>
              <w:rPr>
                <w:b/>
                <w:bCs/>
                <w:color w:val="1F3864"/>
              </w:rPr>
            </w:pPr>
          </w:p>
        </w:tc>
      </w:tr>
      <w:tr w:rsidR="00B06EFC" w:rsidRPr="008B66E1" w14:paraId="6AFAF7C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B06EFC" w:rsidRPr="008B66E1" w:rsidRDefault="00B06EFC" w:rsidP="00B06EFC">
            <w:pPr>
              <w:tabs>
                <w:tab w:val="right" w:pos="7254"/>
              </w:tabs>
              <w:spacing w:before="60" w:after="60"/>
              <w:jc w:val="center"/>
              <w:rPr>
                <w:b/>
              </w:rPr>
            </w:pPr>
            <w:r w:rsidRPr="008B66E1">
              <w:rPr>
                <w:b/>
              </w:rPr>
              <w:t>E. Evaluation and Comparison of Bids</w:t>
            </w:r>
          </w:p>
        </w:tc>
      </w:tr>
      <w:tr w:rsidR="00B06EFC" w:rsidRPr="008B66E1" w14:paraId="2B427179"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B06EFC" w:rsidRPr="008B66E1" w:rsidRDefault="00B06EFC" w:rsidP="00B06EFC">
            <w:pPr>
              <w:tabs>
                <w:tab w:val="right" w:pos="7434"/>
              </w:tabs>
              <w:spacing w:before="60" w:after="60"/>
              <w:rPr>
                <w:b/>
              </w:rPr>
            </w:pPr>
            <w:r>
              <w:rPr>
                <w:b/>
              </w:rPr>
              <w:t>ITT</w:t>
            </w:r>
            <w:r w:rsidRPr="008B66E1">
              <w:rPr>
                <w:b/>
              </w:rPr>
              <w:t xml:space="preserve"> </w:t>
            </w:r>
            <w:r>
              <w:rPr>
                <w:b/>
              </w:rPr>
              <w:t>34</w:t>
            </w:r>
            <w:r w:rsidRPr="008B66E1">
              <w:rPr>
                <w:b/>
              </w:rPr>
              <w:t>.1</w:t>
            </w:r>
          </w:p>
          <w:p w14:paraId="5E6A81B7" w14:textId="77777777" w:rsidR="00B06EFC" w:rsidRPr="008B66E1" w:rsidRDefault="00B06EFC" w:rsidP="00B06EFC">
            <w:pPr>
              <w:tabs>
                <w:tab w:val="right" w:pos="7434"/>
              </w:tabs>
              <w:spacing w:before="60" w:after="60"/>
              <w:rPr>
                <w:b/>
                <w:i/>
              </w:rPr>
            </w:pPr>
          </w:p>
        </w:tc>
        <w:tc>
          <w:tcPr>
            <w:tcW w:w="7470" w:type="dxa"/>
          </w:tcPr>
          <w:p w14:paraId="6992330F" w14:textId="77777777" w:rsidR="00B06EFC" w:rsidRDefault="00B06EFC" w:rsidP="00B06EFC">
            <w:pPr>
              <w:tabs>
                <w:tab w:val="right" w:pos="7254"/>
              </w:tabs>
              <w:spacing w:before="60" w:after="60"/>
            </w:pPr>
            <w:r>
              <w:t>The single currency for price conversions is: United States Dollar</w:t>
            </w:r>
          </w:p>
          <w:p w14:paraId="28BDAC81" w14:textId="77777777" w:rsidR="00B06EFC" w:rsidRDefault="00B06EFC" w:rsidP="00B06EFC">
            <w:pPr>
              <w:tabs>
                <w:tab w:val="right" w:pos="7254"/>
              </w:tabs>
              <w:spacing w:before="60" w:after="60"/>
            </w:pPr>
          </w:p>
          <w:p w14:paraId="0F8F937A" w14:textId="77777777" w:rsidR="00B06EFC" w:rsidRDefault="00B06EFC" w:rsidP="00B06EFC">
            <w:pPr>
              <w:tabs>
                <w:tab w:val="right" w:pos="7254"/>
              </w:tabs>
              <w:spacing w:before="60" w:after="60"/>
            </w:pPr>
            <w:r>
              <w:t>The source of official selling rates is: Maldives Monetary Authority</w:t>
            </w:r>
          </w:p>
          <w:p w14:paraId="4816BC4B" w14:textId="12197528" w:rsidR="00B06EFC" w:rsidRPr="00013F28" w:rsidRDefault="00B06EFC" w:rsidP="00B06EFC">
            <w:pPr>
              <w:tabs>
                <w:tab w:val="right" w:pos="7254"/>
              </w:tabs>
              <w:spacing w:before="60" w:after="60"/>
              <w:jc w:val="both"/>
              <w:rPr>
                <w:rFonts w:asciiTheme="majorBidi" w:hAnsiTheme="majorBidi" w:cstheme="majorBidi"/>
                <w:b/>
                <w:szCs w:val="24"/>
              </w:rPr>
            </w:pPr>
            <w:r>
              <w:t>The date of exchange rates is: 7 days prior to bid submission date.</w:t>
            </w:r>
          </w:p>
        </w:tc>
      </w:tr>
      <w:tr w:rsidR="00B06EFC" w:rsidRPr="008B66E1" w14:paraId="384081F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B06EFC" w:rsidRPr="008B66E1" w:rsidRDefault="00B06EFC" w:rsidP="00B06EFC">
            <w:pPr>
              <w:tabs>
                <w:tab w:val="right" w:pos="7434"/>
              </w:tabs>
              <w:spacing w:before="60" w:after="60"/>
              <w:rPr>
                <w:b/>
                <w:iCs/>
              </w:rPr>
            </w:pPr>
            <w:r>
              <w:rPr>
                <w:b/>
                <w:iCs/>
              </w:rPr>
              <w:t>ITT</w:t>
            </w:r>
            <w:r w:rsidRPr="008B66E1">
              <w:rPr>
                <w:b/>
                <w:iCs/>
              </w:rPr>
              <w:t xml:space="preserve"> </w:t>
            </w:r>
            <w:r>
              <w:rPr>
                <w:b/>
                <w:iCs/>
              </w:rPr>
              <w:t>36.3 (a)</w:t>
            </w:r>
          </w:p>
        </w:tc>
        <w:tc>
          <w:tcPr>
            <w:tcW w:w="7470" w:type="dxa"/>
          </w:tcPr>
          <w:p w14:paraId="60550227" w14:textId="7BB217E2" w:rsidR="00B06EFC" w:rsidRPr="003E4E20" w:rsidRDefault="00B06EFC" w:rsidP="00B06EFC">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Pr="00AB2CC0">
              <w:rPr>
                <w:b/>
                <w:bCs/>
                <w:i/>
                <w:szCs w:val="24"/>
              </w:rPr>
              <w:t xml:space="preserve">Tenders will be evaluated for </w:t>
            </w:r>
            <w:r>
              <w:rPr>
                <w:b/>
                <w:bCs/>
                <w:i/>
                <w:szCs w:val="24"/>
              </w:rPr>
              <w:t>all the items as a whole</w:t>
            </w:r>
            <w:r w:rsidRPr="00AB2CC0">
              <w:rPr>
                <w:b/>
                <w:bCs/>
                <w:i/>
                <w:szCs w:val="24"/>
              </w:rPr>
              <w:t xml:space="preserve"> and the Contract will comprise the item(s) awarded to the successful Tenderer.</w:t>
            </w:r>
          </w:p>
        </w:tc>
      </w:tr>
      <w:tr w:rsidR="00B06EFC" w:rsidRPr="008B66E1" w14:paraId="07DB48F4"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B06EFC" w:rsidRDefault="00B06EFC" w:rsidP="00B06EFC">
            <w:pPr>
              <w:tabs>
                <w:tab w:val="right" w:pos="7434"/>
              </w:tabs>
              <w:spacing w:before="60" w:after="60"/>
              <w:rPr>
                <w:b/>
                <w:iCs/>
              </w:rPr>
            </w:pPr>
            <w:r>
              <w:rPr>
                <w:b/>
                <w:iCs/>
              </w:rPr>
              <w:t>ITT 36.3 (d)</w:t>
            </w:r>
          </w:p>
        </w:tc>
        <w:tc>
          <w:tcPr>
            <w:tcW w:w="7470" w:type="dxa"/>
          </w:tcPr>
          <w:p w14:paraId="663C0668" w14:textId="77777777" w:rsidR="00B06EFC" w:rsidRDefault="00B06EFC" w:rsidP="00B06EFC">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B06EFC" w:rsidRDefault="00B06EFC" w:rsidP="00B06EFC">
            <w:pPr>
              <w:pStyle w:val="ListParagraph"/>
              <w:numPr>
                <w:ilvl w:val="2"/>
                <w:numId w:val="134"/>
              </w:numPr>
              <w:spacing w:before="120" w:after="140"/>
              <w:ind w:left="540" w:hanging="540"/>
              <w:jc w:val="both"/>
              <w:rPr>
                <w:szCs w:val="24"/>
              </w:rPr>
            </w:pPr>
            <w:r>
              <w:rPr>
                <w:szCs w:val="24"/>
              </w:rPr>
              <w:t>Delivery schedule: No</w:t>
            </w:r>
          </w:p>
          <w:p w14:paraId="3FB7C972" w14:textId="77777777" w:rsidR="00B06EFC" w:rsidRDefault="00B06EFC" w:rsidP="00B06EFC">
            <w:pPr>
              <w:pStyle w:val="ListParagraph"/>
              <w:numPr>
                <w:ilvl w:val="2"/>
                <w:numId w:val="134"/>
              </w:numPr>
              <w:spacing w:before="120" w:after="140"/>
              <w:ind w:left="540" w:hanging="540"/>
              <w:jc w:val="both"/>
              <w:rPr>
                <w:szCs w:val="24"/>
              </w:rPr>
            </w:pPr>
            <w:r>
              <w:rPr>
                <w:szCs w:val="24"/>
              </w:rPr>
              <w:t>Deviation in payment schedule: No</w:t>
            </w:r>
          </w:p>
          <w:p w14:paraId="08B7FE72" w14:textId="77777777" w:rsidR="00B06EFC" w:rsidRDefault="00B06EFC" w:rsidP="00B06EFC">
            <w:pPr>
              <w:pStyle w:val="ListParagraph"/>
              <w:numPr>
                <w:ilvl w:val="2"/>
                <w:numId w:val="134"/>
              </w:numPr>
              <w:spacing w:before="120" w:after="140"/>
              <w:ind w:left="450" w:hanging="450"/>
              <w:jc w:val="both"/>
              <w:rPr>
                <w:szCs w:val="24"/>
              </w:rPr>
            </w:pPr>
            <w:r>
              <w:rPr>
                <w:szCs w:val="24"/>
              </w:rPr>
              <w:t>The cost of major replacement components, mandatory spare parts and services: No</w:t>
            </w:r>
          </w:p>
          <w:p w14:paraId="15A921B3" w14:textId="77777777" w:rsidR="00B06EFC" w:rsidRDefault="00B06EFC" w:rsidP="00B06EFC">
            <w:pPr>
              <w:pStyle w:val="ListParagraph"/>
              <w:numPr>
                <w:ilvl w:val="2"/>
                <w:numId w:val="134"/>
              </w:numPr>
              <w:spacing w:before="120" w:after="140"/>
              <w:ind w:left="450" w:hanging="450"/>
              <w:jc w:val="both"/>
              <w:rPr>
                <w:szCs w:val="24"/>
              </w:rPr>
            </w:pPr>
            <w:r>
              <w:rPr>
                <w:szCs w:val="24"/>
              </w:rPr>
              <w:t>The availability in the Republic of Maldives of spare parts and after-sales services for the equipment offered in the tender: No</w:t>
            </w:r>
          </w:p>
          <w:p w14:paraId="147E920B" w14:textId="77777777" w:rsidR="00B06EFC" w:rsidRDefault="00B06EFC" w:rsidP="00B06EFC">
            <w:pPr>
              <w:pStyle w:val="ListParagraph"/>
              <w:numPr>
                <w:ilvl w:val="2"/>
                <w:numId w:val="134"/>
              </w:numPr>
              <w:spacing w:before="120" w:after="140"/>
              <w:ind w:left="450" w:hanging="450"/>
              <w:jc w:val="both"/>
              <w:rPr>
                <w:szCs w:val="24"/>
              </w:rPr>
            </w:pPr>
            <w:r>
              <w:rPr>
                <w:szCs w:val="24"/>
              </w:rPr>
              <w:lastRenderedPageBreak/>
              <w:t>The projected operating and maintenance costs during the life of the equipment: No</w:t>
            </w:r>
          </w:p>
          <w:p w14:paraId="56B56472" w14:textId="77777777" w:rsidR="00B06EFC" w:rsidRPr="0010141C" w:rsidRDefault="00B06EFC" w:rsidP="00B06EFC">
            <w:pPr>
              <w:pStyle w:val="ListParagraph"/>
              <w:numPr>
                <w:ilvl w:val="2"/>
                <w:numId w:val="134"/>
              </w:numPr>
              <w:spacing w:before="120" w:after="140"/>
              <w:ind w:left="450" w:hanging="450"/>
              <w:jc w:val="both"/>
              <w:rPr>
                <w:szCs w:val="24"/>
              </w:rPr>
            </w:pPr>
            <w:r>
              <w:rPr>
                <w:szCs w:val="24"/>
              </w:rPr>
              <w:t>The performance and productivity of the equipment offered;</w:t>
            </w:r>
          </w:p>
        </w:tc>
      </w:tr>
      <w:tr w:rsidR="00B06EFC" w:rsidRPr="008B66E1" w14:paraId="3F3B2348"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B06EFC" w:rsidRDefault="00B06EFC" w:rsidP="00B06EFC">
            <w:pPr>
              <w:tabs>
                <w:tab w:val="right" w:pos="7434"/>
              </w:tabs>
              <w:spacing w:before="60" w:after="60"/>
              <w:rPr>
                <w:b/>
                <w:iCs/>
              </w:rPr>
            </w:pPr>
          </w:p>
        </w:tc>
        <w:tc>
          <w:tcPr>
            <w:tcW w:w="7470" w:type="dxa"/>
          </w:tcPr>
          <w:p w14:paraId="1109C79A" w14:textId="77777777" w:rsidR="00B06EFC" w:rsidRPr="0010141C" w:rsidRDefault="00B06EFC" w:rsidP="00B06EFC">
            <w:pPr>
              <w:pStyle w:val="ListParagraph"/>
              <w:spacing w:before="120" w:after="140"/>
              <w:ind w:left="408"/>
              <w:jc w:val="center"/>
              <w:rPr>
                <w:b/>
                <w:bCs/>
                <w:szCs w:val="24"/>
              </w:rPr>
            </w:pPr>
            <w:r>
              <w:rPr>
                <w:b/>
                <w:bCs/>
                <w:szCs w:val="24"/>
              </w:rPr>
              <w:t>F. Award of Contract</w:t>
            </w:r>
          </w:p>
        </w:tc>
      </w:tr>
      <w:tr w:rsidR="00B06EFC" w:rsidRPr="008B66E1" w14:paraId="1C4071C5"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B06EFC" w:rsidRDefault="00B06EFC" w:rsidP="00B06EFC">
            <w:pPr>
              <w:tabs>
                <w:tab w:val="right" w:pos="7434"/>
              </w:tabs>
              <w:spacing w:before="60" w:after="60"/>
              <w:rPr>
                <w:b/>
                <w:iCs/>
              </w:rPr>
            </w:pPr>
            <w:r>
              <w:rPr>
                <w:b/>
                <w:iCs/>
              </w:rPr>
              <w:t>ITT 40.1</w:t>
            </w:r>
          </w:p>
        </w:tc>
        <w:tc>
          <w:tcPr>
            <w:tcW w:w="7470" w:type="dxa"/>
          </w:tcPr>
          <w:p w14:paraId="61B9495D" w14:textId="65B57E63" w:rsidR="00B06EFC" w:rsidRPr="0010141C" w:rsidRDefault="00B06EFC" w:rsidP="00B06EFC">
            <w:pPr>
              <w:tabs>
                <w:tab w:val="right" w:pos="7254"/>
              </w:tabs>
              <w:spacing w:before="120" w:after="120"/>
              <w:rPr>
                <w:szCs w:val="24"/>
              </w:rPr>
            </w:pPr>
            <w:r w:rsidRPr="00BD0644">
              <w:rPr>
                <w:sz w:val="22"/>
                <w:szCs w:val="22"/>
              </w:rPr>
              <w:t xml:space="preserve">The duration of the Standstill Period is </w:t>
            </w:r>
            <w:r w:rsidR="00F60EF0">
              <w:rPr>
                <w:b/>
                <w:sz w:val="22"/>
                <w:szCs w:val="22"/>
              </w:rPr>
              <w:t>Three</w:t>
            </w:r>
            <w:r w:rsidR="00464BA4">
              <w:rPr>
                <w:b/>
                <w:sz w:val="22"/>
                <w:szCs w:val="22"/>
              </w:rPr>
              <w:t xml:space="preserve"> </w:t>
            </w:r>
            <w:r w:rsidRPr="00BD0644">
              <w:rPr>
                <w:b/>
                <w:sz w:val="22"/>
                <w:szCs w:val="22"/>
              </w:rPr>
              <w:t>(</w:t>
            </w:r>
            <w:r w:rsidR="00F60EF0">
              <w:rPr>
                <w:b/>
                <w:sz w:val="22"/>
                <w:szCs w:val="22"/>
              </w:rPr>
              <w:t>3</w:t>
            </w:r>
            <w:r w:rsidRPr="00BD0644">
              <w:rPr>
                <w:b/>
                <w:sz w:val="22"/>
                <w:szCs w:val="22"/>
              </w:rPr>
              <w:t>)</w:t>
            </w:r>
            <w:r w:rsidRPr="00BD0644">
              <w:rPr>
                <w:sz w:val="22"/>
                <w:szCs w:val="22"/>
              </w:rPr>
              <w:t xml:space="preserve"> working days.</w:t>
            </w:r>
          </w:p>
        </w:tc>
      </w:tr>
      <w:tr w:rsidR="00B06EFC" w:rsidRPr="008B66E1" w14:paraId="35E91601"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7B1606C7" w14:textId="53DD26F3" w:rsidR="00B06EFC" w:rsidRDefault="00B06EFC" w:rsidP="00B06EFC">
            <w:pPr>
              <w:tabs>
                <w:tab w:val="right" w:pos="7434"/>
              </w:tabs>
              <w:spacing w:before="60" w:after="60"/>
              <w:rPr>
                <w:b/>
                <w:iCs/>
              </w:rPr>
            </w:pPr>
            <w:r>
              <w:rPr>
                <w:b/>
                <w:iCs/>
              </w:rPr>
              <w:t>ITT 41.1</w:t>
            </w:r>
          </w:p>
        </w:tc>
        <w:tc>
          <w:tcPr>
            <w:tcW w:w="7470" w:type="dxa"/>
          </w:tcPr>
          <w:p w14:paraId="480FA281" w14:textId="6C9D474A" w:rsidR="00B06EFC" w:rsidRDefault="00B06EFC" w:rsidP="00B06EFC">
            <w:pPr>
              <w:tabs>
                <w:tab w:val="right" w:pos="7254"/>
              </w:tabs>
              <w:spacing w:before="120" w:after="120" w:line="276" w:lineRule="auto"/>
              <w:rPr>
                <w:color w:val="000000"/>
              </w:rPr>
            </w:pPr>
            <w:r>
              <w:rPr>
                <w:color w:val="000000"/>
              </w:rPr>
              <w:t xml:space="preserve">The procedures for making a Procurement-related Complaint are detailed in the Chapter 17 of the Public Financial Regulation of the Maldives If a Tenderer wishes to make a Procurement-related Complaint, the Tenderer </w:t>
            </w:r>
            <w:r w:rsidR="00464BA4">
              <w:rPr>
                <w:color w:val="000000"/>
              </w:rPr>
              <w:t>shall submit</w:t>
            </w:r>
            <w:r>
              <w:rPr>
                <w:color w:val="000000"/>
              </w:rPr>
              <w:t xml:space="preserve"> its complaint following these procedures, In Writing to:</w:t>
            </w:r>
          </w:p>
          <w:p w14:paraId="1ADA16F1" w14:textId="77777777" w:rsidR="00B06EFC" w:rsidRDefault="00B06EFC" w:rsidP="00B06EFC">
            <w:pPr>
              <w:tabs>
                <w:tab w:val="right" w:pos="7254"/>
              </w:tabs>
              <w:spacing w:before="120" w:after="120" w:line="276" w:lineRule="auto"/>
              <w:rPr>
                <w:color w:val="000000"/>
              </w:rPr>
            </w:pPr>
            <w:r>
              <w:rPr>
                <w:color w:val="000000"/>
              </w:rPr>
              <w:t xml:space="preserve">For the attention:  Ms. </w:t>
            </w:r>
            <w:proofErr w:type="spellStart"/>
            <w:r>
              <w:rPr>
                <w:color w:val="000000"/>
              </w:rPr>
              <w:t>Fathimath</w:t>
            </w:r>
            <w:proofErr w:type="spellEnd"/>
            <w:r>
              <w:rPr>
                <w:color w:val="000000"/>
              </w:rPr>
              <w:t xml:space="preserve"> </w:t>
            </w:r>
            <w:proofErr w:type="spellStart"/>
            <w:r>
              <w:rPr>
                <w:color w:val="000000"/>
              </w:rPr>
              <w:t>Rishfa</w:t>
            </w:r>
            <w:proofErr w:type="spellEnd"/>
            <w:r>
              <w:rPr>
                <w:color w:val="000000"/>
              </w:rPr>
              <w:t xml:space="preserve"> Ahmed</w:t>
            </w:r>
          </w:p>
          <w:p w14:paraId="3BAEDA7E" w14:textId="77777777" w:rsidR="00B06EFC" w:rsidRDefault="00B06EFC" w:rsidP="00B06EFC">
            <w:pPr>
              <w:tabs>
                <w:tab w:val="right" w:pos="7254"/>
              </w:tabs>
              <w:spacing w:before="120" w:after="120" w:line="276" w:lineRule="auto"/>
              <w:rPr>
                <w:color w:val="000000"/>
              </w:rPr>
            </w:pPr>
            <w:r>
              <w:rPr>
                <w:color w:val="000000"/>
              </w:rPr>
              <w:t>Title/position:      Chief Procurement Executive</w:t>
            </w:r>
          </w:p>
          <w:p w14:paraId="3E00DD6E" w14:textId="1855F7F7" w:rsidR="00B06EFC" w:rsidRDefault="00B06EFC" w:rsidP="00B06EFC">
            <w:pPr>
              <w:tabs>
                <w:tab w:val="right" w:pos="7254"/>
              </w:tabs>
              <w:spacing w:before="120" w:after="120" w:line="276" w:lineRule="auto"/>
              <w:rPr>
                <w:color w:val="000000"/>
              </w:rPr>
            </w:pPr>
            <w:r>
              <w:rPr>
                <w:color w:val="000000"/>
              </w:rPr>
              <w:t>Employer:            National Tender</w:t>
            </w:r>
            <w:r w:rsidR="00CB24A8">
              <w:rPr>
                <w:color w:val="000000"/>
              </w:rPr>
              <w:t xml:space="preserve"> Department</w:t>
            </w:r>
            <w:r>
              <w:rPr>
                <w:color w:val="000000"/>
              </w:rPr>
              <w:br/>
              <w:t xml:space="preserve">                             Ministry of Finance</w:t>
            </w:r>
            <w:r w:rsidR="00CB24A8">
              <w:rPr>
                <w:color w:val="000000"/>
              </w:rPr>
              <w:t xml:space="preserve"> </w:t>
            </w:r>
            <w:proofErr w:type="gramStart"/>
            <w:r w:rsidR="00CB24A8">
              <w:rPr>
                <w:color w:val="000000"/>
              </w:rPr>
              <w:t>And</w:t>
            </w:r>
            <w:proofErr w:type="gramEnd"/>
            <w:r w:rsidR="00CB24A8">
              <w:rPr>
                <w:color w:val="000000"/>
              </w:rPr>
              <w:t xml:space="preserve"> Planning</w:t>
            </w:r>
          </w:p>
          <w:p w14:paraId="423B8DA4" w14:textId="0460D18A" w:rsidR="00B06EFC" w:rsidRPr="00E953D1" w:rsidRDefault="00B06EFC" w:rsidP="00B06EFC">
            <w:pPr>
              <w:pStyle w:val="Default"/>
              <w:rPr>
                <w:highlight w:val="yellow"/>
                <w:lang w:val="en-GB"/>
              </w:rPr>
            </w:pPr>
            <w:r>
              <w:t>Email address</w:t>
            </w:r>
            <w:r w:rsidRPr="00E953D1">
              <w:rPr>
                <w:sz w:val="28"/>
                <w:szCs w:val="28"/>
              </w:rPr>
              <w:t xml:space="preserve">:     </w:t>
            </w:r>
            <w:hyperlink r:id="rId28" w:history="1">
              <w:r w:rsidR="006B0E6C" w:rsidRPr="00390BA5">
                <w:rPr>
                  <w:rStyle w:val="Hyperlink"/>
                  <w:lang w:val="en-GB"/>
                </w:rPr>
                <w:t>Ibrahim.aflah@finance.gov.mv</w:t>
              </w:r>
            </w:hyperlink>
            <w:r w:rsidR="006B0E6C">
              <w:rPr>
                <w:lang w:val="en-GB"/>
              </w:rPr>
              <w:t xml:space="preserve"> </w:t>
            </w:r>
          </w:p>
          <w:p w14:paraId="01B5ADC4" w14:textId="2C844A92" w:rsidR="00B06EFC" w:rsidRPr="00E953D1" w:rsidRDefault="00B06EFC" w:rsidP="00B06EFC">
            <w:pPr>
              <w:tabs>
                <w:tab w:val="right" w:pos="7254"/>
              </w:tabs>
              <w:spacing w:before="120" w:after="120" w:line="276" w:lineRule="auto"/>
              <w:rPr>
                <w:color w:val="000000"/>
                <w:sz w:val="28"/>
                <w:szCs w:val="22"/>
              </w:rPr>
            </w:pPr>
            <w:r w:rsidRPr="00E953D1">
              <w:rPr>
                <w:color w:val="000000"/>
                <w:sz w:val="28"/>
                <w:szCs w:val="22"/>
              </w:rPr>
              <w:t xml:space="preserve">                         </w:t>
            </w:r>
            <w:hyperlink r:id="rId29" w:history="1">
              <w:r w:rsidR="006B0E6C" w:rsidRPr="00390BA5">
                <w:rPr>
                  <w:rStyle w:val="Hyperlink"/>
                  <w:szCs w:val="24"/>
                  <w:lang w:val="en-GB"/>
                </w:rPr>
                <w:t>fathimath.rishfa@finance.gov.mv</w:t>
              </w:r>
            </w:hyperlink>
            <w:r w:rsidR="006B0E6C">
              <w:rPr>
                <w:color w:val="000000"/>
                <w:szCs w:val="24"/>
                <w:lang w:val="en-GB"/>
              </w:rPr>
              <w:t xml:space="preserve"> </w:t>
            </w:r>
            <w:r w:rsidRPr="00E953D1">
              <w:rPr>
                <w:color w:val="000000"/>
                <w:sz w:val="28"/>
                <w:szCs w:val="22"/>
              </w:rPr>
              <w:br/>
              <w:t xml:space="preserve">                          </w:t>
            </w:r>
            <w:hyperlink r:id="rId30" w:history="1">
              <w:r w:rsidR="00CC124A" w:rsidRPr="006B0E6C">
                <w:rPr>
                  <w:rStyle w:val="Hyperlink"/>
                  <w:szCs w:val="24"/>
                  <w:lang w:val="en-GB"/>
                </w:rPr>
                <w:t>tender@finance.gov.mv</w:t>
              </w:r>
            </w:hyperlink>
            <w:r w:rsidRPr="00E953D1">
              <w:rPr>
                <w:color w:val="000000"/>
                <w:sz w:val="28"/>
                <w:szCs w:val="22"/>
              </w:rPr>
              <w:t xml:space="preserve"> </w:t>
            </w:r>
          </w:p>
          <w:p w14:paraId="170F02BF" w14:textId="31D7DBDF" w:rsidR="00B06EFC" w:rsidRPr="00BD0644" w:rsidRDefault="00B06EFC" w:rsidP="00B06EFC">
            <w:pPr>
              <w:tabs>
                <w:tab w:val="right" w:pos="7254"/>
              </w:tabs>
              <w:spacing w:before="120" w:after="120"/>
              <w:rPr>
                <w:sz w:val="22"/>
                <w:szCs w:val="22"/>
              </w:rPr>
            </w:pPr>
          </w:p>
        </w:tc>
      </w:tr>
      <w:tr w:rsidR="00B06EFC" w:rsidRPr="008B66E1" w14:paraId="2CEFB2CD"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73EC5D29" w14:textId="47CAC70C" w:rsidR="00B06EFC" w:rsidRDefault="00B06EFC" w:rsidP="00B06EFC">
            <w:pPr>
              <w:tabs>
                <w:tab w:val="right" w:pos="7434"/>
              </w:tabs>
              <w:spacing w:before="60" w:after="60"/>
              <w:rPr>
                <w:b/>
                <w:iCs/>
              </w:rPr>
            </w:pPr>
            <w:r>
              <w:rPr>
                <w:b/>
                <w:iCs/>
              </w:rPr>
              <w:t>ITT 42.1</w:t>
            </w:r>
          </w:p>
        </w:tc>
        <w:tc>
          <w:tcPr>
            <w:tcW w:w="7470" w:type="dxa"/>
          </w:tcPr>
          <w:p w14:paraId="4DBED49F" w14:textId="42FD6E00" w:rsidR="00B06EFC" w:rsidRPr="00B56899" w:rsidRDefault="00B06EFC" w:rsidP="00B06EFC">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 for each item.</w:t>
            </w:r>
          </w:p>
        </w:tc>
      </w:tr>
    </w:tbl>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20"/>
        <w:gridCol w:w="7470"/>
      </w:tblGrid>
      <w:tr w:rsidR="00E953D1" w:rsidRPr="0035582B" w14:paraId="6EEF1747" w14:textId="77777777" w:rsidTr="00464BA4">
        <w:trPr>
          <w:trHeight w:val="408"/>
        </w:trPr>
        <w:tc>
          <w:tcPr>
            <w:tcW w:w="1620" w:type="dxa"/>
            <w:shd w:val="clear" w:color="auto" w:fill="auto"/>
          </w:tcPr>
          <w:p w14:paraId="12A477EB" w14:textId="3B29E27F" w:rsidR="00E953D1" w:rsidRPr="000B390F" w:rsidRDefault="00E953D1" w:rsidP="00E953D1">
            <w:pPr>
              <w:tabs>
                <w:tab w:val="right" w:pos="7434"/>
              </w:tabs>
              <w:spacing w:after="120" w:line="276" w:lineRule="auto"/>
              <w:rPr>
                <w:rFonts w:cs="MV Boli"/>
                <w:b/>
                <w:color w:val="000000"/>
                <w:lang w:bidi="dv-MV"/>
              </w:rPr>
            </w:pPr>
            <w:r w:rsidRPr="000B390F">
              <w:rPr>
                <w:rFonts w:cs="MV Boli"/>
                <w:b/>
                <w:color w:val="000000"/>
                <w:lang w:bidi="dv-MV"/>
              </w:rPr>
              <w:t xml:space="preserve">ITT </w:t>
            </w:r>
            <w:r>
              <w:rPr>
                <w:rFonts w:cs="MV Boli"/>
                <w:b/>
                <w:color w:val="000000"/>
                <w:lang w:bidi="dv-MV"/>
              </w:rPr>
              <w:t>reference</w:t>
            </w:r>
          </w:p>
        </w:tc>
        <w:tc>
          <w:tcPr>
            <w:tcW w:w="7470" w:type="dxa"/>
            <w:shd w:val="clear" w:color="auto" w:fill="auto"/>
          </w:tcPr>
          <w:p w14:paraId="4A991CB5" w14:textId="696C55D7" w:rsidR="00E953D1" w:rsidRPr="00464BA4" w:rsidRDefault="00E953D1" w:rsidP="00464BA4">
            <w:pPr>
              <w:tabs>
                <w:tab w:val="right" w:pos="7254"/>
              </w:tabs>
              <w:spacing w:after="120" w:line="276" w:lineRule="auto"/>
              <w:jc w:val="center"/>
              <w:rPr>
                <w:b/>
                <w:bCs/>
              </w:rPr>
            </w:pPr>
            <w:r w:rsidRPr="00464BA4">
              <w:rPr>
                <w:b/>
                <w:bCs/>
              </w:rPr>
              <w:t>Tender data that supplements the ITT</w:t>
            </w:r>
          </w:p>
        </w:tc>
      </w:tr>
      <w:tr w:rsidR="00E953D1" w:rsidRPr="0035582B" w14:paraId="694454F6" w14:textId="77777777" w:rsidTr="00464BA4">
        <w:trPr>
          <w:trHeight w:val="408"/>
        </w:trPr>
        <w:tc>
          <w:tcPr>
            <w:tcW w:w="1620" w:type="dxa"/>
            <w:shd w:val="clear" w:color="auto" w:fill="auto"/>
          </w:tcPr>
          <w:p w14:paraId="54AF7D60" w14:textId="77777777" w:rsidR="00E953D1" w:rsidRPr="000B390F" w:rsidRDefault="00E953D1" w:rsidP="00E953D1">
            <w:pPr>
              <w:tabs>
                <w:tab w:val="right" w:pos="7434"/>
              </w:tabs>
              <w:spacing w:after="120" w:line="276" w:lineRule="auto"/>
              <w:rPr>
                <w:b/>
                <w:color w:val="000000"/>
              </w:rPr>
            </w:pPr>
            <w:r w:rsidRPr="000B390F">
              <w:rPr>
                <w:b/>
                <w:color w:val="000000"/>
              </w:rPr>
              <w:t>ITT 42.1</w:t>
            </w:r>
          </w:p>
        </w:tc>
        <w:tc>
          <w:tcPr>
            <w:tcW w:w="7470" w:type="dxa"/>
            <w:shd w:val="clear" w:color="auto" w:fill="auto"/>
          </w:tcPr>
          <w:p w14:paraId="6B69B080" w14:textId="4E3DDBED" w:rsidR="00E953D1" w:rsidRPr="000B390F" w:rsidRDefault="00E953D1" w:rsidP="00E953D1">
            <w:pPr>
              <w:tabs>
                <w:tab w:val="right" w:pos="7254"/>
              </w:tabs>
              <w:spacing w:after="120" w:line="276" w:lineRule="auto"/>
              <w:rPr>
                <w:color w:val="000000"/>
              </w:rPr>
            </w:pPr>
            <w:r w:rsidRPr="000B390F">
              <w:rPr>
                <w:bCs/>
                <w:color w:val="000000"/>
              </w:rPr>
              <w:t>The Adjudicator proposed by the Employer is</w:t>
            </w:r>
            <w:r w:rsidRPr="000B390F">
              <w:rPr>
                <w:b/>
                <w:bCs/>
                <w:color w:val="000000"/>
              </w:rPr>
              <w:t xml:space="preserve">: </w:t>
            </w:r>
            <w:r w:rsidRPr="007E2F83">
              <w:t>Ministry of Finance</w:t>
            </w:r>
            <w:r w:rsidRPr="000B390F">
              <w:rPr>
                <w:color w:val="000000"/>
              </w:rPr>
              <w:t xml:space="preserve"> </w:t>
            </w:r>
            <w:proofErr w:type="gramStart"/>
            <w:r w:rsidR="00CB24A8">
              <w:rPr>
                <w:color w:val="000000"/>
              </w:rPr>
              <w:t>And</w:t>
            </w:r>
            <w:proofErr w:type="gramEnd"/>
            <w:r w:rsidR="00CB24A8">
              <w:rPr>
                <w:color w:val="000000"/>
              </w:rPr>
              <w:t xml:space="preserve"> Planning</w:t>
            </w:r>
          </w:p>
          <w:p w14:paraId="50A51C87" w14:textId="77777777" w:rsidR="00E953D1" w:rsidRPr="000B390F" w:rsidRDefault="00E953D1" w:rsidP="00E953D1">
            <w:pPr>
              <w:tabs>
                <w:tab w:val="right" w:pos="7254"/>
              </w:tabs>
              <w:spacing w:after="120" w:line="276" w:lineRule="auto"/>
              <w:rPr>
                <w:bCs/>
                <w:color w:val="000000"/>
              </w:rPr>
            </w:pPr>
          </w:p>
        </w:tc>
      </w:tr>
    </w:tbl>
    <w:p w14:paraId="7D7C4D1C" w14:textId="77777777" w:rsidR="00E953D1" w:rsidRPr="0035582B" w:rsidRDefault="00E953D1" w:rsidP="00E953D1">
      <w:pPr>
        <w:pStyle w:val="BodyText"/>
        <w:spacing w:line="276" w:lineRule="auto"/>
        <w:rPr>
          <w:color w:val="000000"/>
        </w:rPr>
      </w:pPr>
    </w:p>
    <w:p w14:paraId="6F594524" w14:textId="77777777" w:rsidR="00455149" w:rsidRPr="008B66E1" w:rsidRDefault="00455149">
      <w:pPr>
        <w:pStyle w:val="i"/>
        <w:suppressAutoHyphens w:val="0"/>
        <w:rPr>
          <w:rFonts w:ascii="Times New Roman" w:hAnsi="Times New Roman"/>
        </w:rPr>
        <w:sectPr w:rsidR="00455149" w:rsidRPr="008B66E1" w:rsidSect="00D56D16">
          <w:headerReference w:type="even" r:id="rId31"/>
          <w:headerReference w:type="default" r:id="rId32"/>
          <w:headerReference w:type="first" r:id="rId33"/>
          <w:type w:val="oddPage"/>
          <w:pgSz w:w="11907" w:h="16834" w:code="9"/>
          <w:pgMar w:top="1440" w:right="1440" w:bottom="1440" w:left="1800" w:header="720" w:footer="720" w:gutter="0"/>
          <w:cols w:space="720"/>
          <w:titlePg/>
          <w:docGrid w:linePitch="326"/>
        </w:sectPr>
      </w:pPr>
    </w:p>
    <w:p w14:paraId="4EBE6738" w14:textId="77777777" w:rsidR="00455149" w:rsidRPr="00B95277" w:rsidRDefault="00455149" w:rsidP="00B95277">
      <w:pPr>
        <w:pStyle w:val="Subtitle"/>
      </w:pPr>
      <w:bookmarkStart w:id="321" w:name="_Toc458816208"/>
      <w:bookmarkStart w:id="322" w:name="_Toc70237659"/>
      <w:r w:rsidRPr="00B95277">
        <w:lastRenderedPageBreak/>
        <w:t>Section III.  Evaluation and Qualification Criteria</w:t>
      </w:r>
      <w:bookmarkEnd w:id="321"/>
      <w:bookmarkEnd w:id="322"/>
    </w:p>
    <w:p w14:paraId="798AB3F8" w14:textId="77777777" w:rsidR="00455149" w:rsidRPr="008B66E1" w:rsidRDefault="00455149"/>
    <w:p w14:paraId="59272F1F" w14:textId="77777777" w:rsidR="00455149" w:rsidRPr="008B66E1" w:rsidRDefault="00455149" w:rsidP="00BB37E1">
      <w:pPr>
        <w:pStyle w:val="BodyText3"/>
        <w:jc w:val="both"/>
      </w:pPr>
      <w:bookmarkStart w:id="323"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3"/>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553143F2" w:rsidR="002E4A5D" w:rsidRDefault="00EC38AC" w:rsidP="00A93DC6">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A93DC6">
          <w:rPr>
            <w:b w:val="0"/>
            <w:bCs/>
            <w:webHidden/>
          </w:rPr>
          <w:t>28</w:t>
        </w:r>
        <w:r w:rsidR="00533B0F">
          <w:rPr>
            <w:b w:val="0"/>
            <w:bCs/>
            <w:webHidden/>
          </w:rPr>
          <w:t>.</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26D3A" w:rsidRDefault="00013F28" w:rsidP="00426D3A">
      <w:pPr>
        <w:pStyle w:val="Heading1"/>
        <w:tabs>
          <w:tab w:val="left" w:pos="540"/>
        </w:tabs>
        <w:spacing w:line="276" w:lineRule="auto"/>
        <w:ind w:left="540" w:hanging="540"/>
        <w:jc w:val="left"/>
        <w:rPr>
          <w:sz w:val="28"/>
          <w:szCs w:val="22"/>
        </w:rPr>
      </w:pPr>
      <w:bookmarkStart w:id="324" w:name="_Toc70237660"/>
      <w:r w:rsidRPr="00426D3A">
        <w:rPr>
          <w:sz w:val="28"/>
          <w:szCs w:val="22"/>
        </w:rPr>
        <w:t>1.</w:t>
      </w:r>
      <w:r w:rsidRPr="00426D3A">
        <w:rPr>
          <w:sz w:val="28"/>
          <w:szCs w:val="22"/>
        </w:rPr>
        <w:tab/>
        <w:t>Evaluation</w:t>
      </w:r>
      <w:bookmarkEnd w:id="324"/>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FDE1326" w14:textId="77777777" w:rsidR="00013F28" w:rsidRDefault="00013F28" w:rsidP="00E81F1B">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14:paraId="75916022" w14:textId="77777777" w:rsidR="0022599E" w:rsidRDefault="0022599E" w:rsidP="0022599E">
      <w:pPr>
        <w:ind w:left="1440"/>
        <w:rPr>
          <w:color w:val="31849B" w:themeColor="accent5" w:themeShade="BF"/>
        </w:rPr>
      </w:pPr>
    </w:p>
    <w:p w14:paraId="29C7D981" w14:textId="600415FC" w:rsidR="00B06EFC" w:rsidRPr="00956C86" w:rsidRDefault="00B06EFC" w:rsidP="00B06EFC">
      <w:pPr>
        <w:numPr>
          <w:ilvl w:val="0"/>
          <w:numId w:val="102"/>
        </w:numPr>
        <w:jc w:val="both"/>
        <w:rPr>
          <w:color w:val="002060"/>
        </w:rPr>
      </w:pPr>
      <w:r>
        <w:rPr>
          <w:color w:val="002060"/>
        </w:rPr>
        <w:t xml:space="preserve">Technical </w:t>
      </w:r>
      <w:r w:rsidR="00195497">
        <w:rPr>
          <w:color w:val="002060"/>
        </w:rPr>
        <w:t xml:space="preserve">Specification </w:t>
      </w:r>
      <w:r w:rsidR="00195497" w:rsidRPr="00956C86">
        <w:rPr>
          <w:color w:val="002060"/>
        </w:rPr>
        <w:t>(</w:t>
      </w:r>
      <w:r w:rsidRPr="00956C86">
        <w:rPr>
          <w:color w:val="002060"/>
        </w:rPr>
        <w:t>issued with the bidding document) for the project must be met.</w:t>
      </w: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5" w:name="_Toc78774484"/>
      <w:bookmarkStart w:id="326" w:name="_Toc103401412"/>
      <w:bookmarkStart w:id="327" w:name="_Toc235671306"/>
      <w:r w:rsidRPr="004A50A8">
        <w:rPr>
          <w:noProof/>
        </w:rPr>
        <w:t>1.1</w:t>
      </w:r>
      <w:r w:rsidRPr="004A50A8">
        <w:rPr>
          <w:noProof/>
        </w:rPr>
        <w:tab/>
        <w:t>Adequacy of Technical Proposal</w:t>
      </w:r>
      <w:bookmarkEnd w:id="325"/>
      <w:bookmarkEnd w:id="326"/>
      <w:bookmarkEnd w:id="327"/>
    </w:p>
    <w:p w14:paraId="7D05EAEA" w14:textId="77777777" w:rsidR="00013F28" w:rsidRPr="004A50A8" w:rsidRDefault="00013F28" w:rsidP="0088441B">
      <w:pPr>
        <w:pStyle w:val="Heading1"/>
        <w:spacing w:line="276" w:lineRule="auto"/>
        <w:ind w:left="540" w:right="288"/>
        <w:jc w:val="both"/>
        <w:rPr>
          <w:b w:val="0"/>
          <w:noProof/>
          <w:sz w:val="24"/>
        </w:rPr>
      </w:pPr>
      <w:bookmarkStart w:id="328" w:name="_Toc78774485"/>
      <w:bookmarkStart w:id="329" w:name="_Toc101516509"/>
      <w:bookmarkStart w:id="330" w:name="_Toc103401413"/>
      <w:bookmarkStart w:id="331" w:name="_Toc70237661"/>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88441B" w:rsidRPr="00196CD1">
        <w:rPr>
          <w:b w:val="0"/>
          <w:noProof/>
          <w:sz w:val="24"/>
        </w:rPr>
        <w:t xml:space="preserve">Part 2 – Supply Requirements,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8"/>
      <w:bookmarkEnd w:id="329"/>
      <w:bookmarkEnd w:id="330"/>
      <w:bookmarkEnd w:id="331"/>
    </w:p>
    <w:p w14:paraId="6711FE27" w14:textId="77777777" w:rsidR="00013F28" w:rsidRPr="005C445F" w:rsidRDefault="00013F28" w:rsidP="00013F28">
      <w:pPr>
        <w:pStyle w:val="S3-Heading2"/>
        <w:spacing w:line="276" w:lineRule="auto"/>
        <w:rPr>
          <w:color w:val="002060"/>
        </w:rPr>
      </w:pPr>
    </w:p>
    <w:p w14:paraId="385014C8" w14:textId="19688010" w:rsidR="00013F28" w:rsidRDefault="00013F28" w:rsidP="00013F28">
      <w:pPr>
        <w:pStyle w:val="S3-Heading2"/>
        <w:spacing w:line="276" w:lineRule="auto"/>
        <w:ind w:left="540" w:hanging="540"/>
        <w:rPr>
          <w:noProof/>
        </w:rPr>
      </w:pPr>
      <w:bookmarkStart w:id="332" w:name="_Toc78774488"/>
      <w:bookmarkStart w:id="333" w:name="_Toc103401416"/>
      <w:bookmarkStart w:id="334" w:name="_Toc235671308"/>
      <w:r w:rsidRPr="004A50A8">
        <w:rPr>
          <w:noProof/>
        </w:rPr>
        <w:t>1.3</w:t>
      </w:r>
      <w:r w:rsidRPr="004A50A8">
        <w:rPr>
          <w:noProof/>
        </w:rPr>
        <w:tab/>
        <w:t>Completion Time</w:t>
      </w:r>
      <w:bookmarkEnd w:id="332"/>
      <w:bookmarkEnd w:id="333"/>
      <w:bookmarkEnd w:id="334"/>
    </w:p>
    <w:p w14:paraId="76532D1D" w14:textId="75DF1E18" w:rsidR="00CC124A" w:rsidRPr="008C26FA" w:rsidRDefault="00CC124A" w:rsidP="00CC124A">
      <w:pPr>
        <w:pStyle w:val="Heading1"/>
        <w:spacing w:line="276" w:lineRule="auto"/>
        <w:ind w:left="540" w:right="288"/>
        <w:jc w:val="both"/>
        <w:rPr>
          <w:b w:val="0"/>
          <w:noProof/>
          <w:sz w:val="24"/>
        </w:rPr>
      </w:pPr>
      <w:r w:rsidRPr="0015058D">
        <w:rPr>
          <w:b w:val="0"/>
          <w:noProof/>
          <w:sz w:val="24"/>
        </w:rPr>
        <w:t xml:space="preserve">Bidder Shall  agree to complete the whole of the Works comprised in the Contract within the duration stipulated in </w:t>
      </w:r>
      <w:r w:rsidR="00582CB2">
        <w:rPr>
          <w:b w:val="0"/>
          <w:noProof/>
          <w:sz w:val="24"/>
        </w:rPr>
        <w:t>GCC</w:t>
      </w:r>
      <w:r w:rsidRPr="0015058D">
        <w:rPr>
          <w:b w:val="0"/>
          <w:noProof/>
          <w:sz w:val="24"/>
        </w:rPr>
        <w:t xml:space="preserve"> 1.1 (</w:t>
      </w:r>
      <w:r w:rsidR="00582CB2">
        <w:rPr>
          <w:b w:val="0"/>
          <w:noProof/>
          <w:sz w:val="24"/>
        </w:rPr>
        <w:t>n</w:t>
      </w:r>
      <w:r w:rsidRPr="0015058D">
        <w:rPr>
          <w:b w:val="0"/>
          <w:noProof/>
          <w:sz w:val="24"/>
        </w:rPr>
        <w:t>)</w:t>
      </w:r>
      <w:r w:rsidRPr="008C26FA">
        <w:rPr>
          <w:b w:val="0"/>
          <w:noProof/>
          <w:sz w:val="24"/>
        </w:rPr>
        <w:t>.</w:t>
      </w:r>
    </w:p>
    <w:p w14:paraId="6FF69EEE" w14:textId="77777777" w:rsidR="00CC124A" w:rsidRDefault="00CC124A" w:rsidP="00CC124A">
      <w:pPr>
        <w:pStyle w:val="Heading1"/>
        <w:spacing w:line="276" w:lineRule="auto"/>
        <w:ind w:left="540" w:right="288"/>
        <w:jc w:val="both"/>
        <w:rPr>
          <w:b w:val="0"/>
          <w:noProof/>
          <w:color w:val="000000"/>
          <w:sz w:val="24"/>
        </w:rPr>
      </w:pPr>
      <w:r w:rsidRPr="0035582B">
        <w:rPr>
          <w:b w:val="0"/>
          <w:noProof/>
          <w:color w:val="000000"/>
          <w:sz w:val="24"/>
        </w:rPr>
        <w:t xml:space="preserve">An alternative Completion Time, if permitted under </w:t>
      </w:r>
      <w:r>
        <w:rPr>
          <w:b w:val="0"/>
          <w:noProof/>
          <w:color w:val="000000"/>
          <w:sz w:val="24"/>
        </w:rPr>
        <w:t>ITT</w:t>
      </w:r>
      <w:r w:rsidRPr="0035582B">
        <w:rPr>
          <w:b w:val="0"/>
          <w:noProof/>
          <w:color w:val="000000"/>
          <w:sz w:val="24"/>
        </w:rPr>
        <w:t xml:space="preserve"> 13.2, will be evaluated as follows:</w:t>
      </w:r>
      <w:r>
        <w:rPr>
          <w:b w:val="0"/>
          <w:noProof/>
          <w:color w:val="000000"/>
          <w:sz w:val="24"/>
        </w:rPr>
        <w:t xml:space="preserve"> </w:t>
      </w:r>
      <w:r w:rsidRPr="0035582B">
        <w:rPr>
          <w:b w:val="0"/>
          <w:noProof/>
          <w:color w:val="000000"/>
          <w:sz w:val="24"/>
        </w:rPr>
        <w:t>Not Applicable</w:t>
      </w:r>
    </w:p>
    <w:p w14:paraId="5D9CF193" w14:textId="77777777" w:rsidR="00013F28" w:rsidRPr="004A50A8" w:rsidRDefault="00013F28" w:rsidP="00013F28">
      <w:pPr>
        <w:pStyle w:val="S3-Heading2"/>
        <w:spacing w:line="276" w:lineRule="auto"/>
        <w:ind w:left="540" w:hanging="540"/>
        <w:rPr>
          <w:noProof/>
        </w:rPr>
      </w:pPr>
      <w:bookmarkStart w:id="335" w:name="_Toc78774490"/>
      <w:bookmarkStart w:id="336" w:name="_Toc103401418"/>
      <w:bookmarkStart w:id="337" w:name="_Toc235671309"/>
      <w:r w:rsidRPr="004A50A8">
        <w:rPr>
          <w:noProof/>
        </w:rPr>
        <w:t>1.4</w:t>
      </w:r>
      <w:r w:rsidRPr="004A50A8">
        <w:rPr>
          <w:noProof/>
        </w:rPr>
        <w:tab/>
        <w:t>Technical Alternatives</w:t>
      </w:r>
      <w:bookmarkEnd w:id="335"/>
      <w:bookmarkEnd w:id="336"/>
      <w:bookmarkEnd w:id="337"/>
    </w:p>
    <w:p w14:paraId="68EC83E5" w14:textId="77777777" w:rsidR="00013F28" w:rsidRPr="004A50A8" w:rsidRDefault="00013F28" w:rsidP="00013F28">
      <w:pPr>
        <w:pStyle w:val="Heading1"/>
        <w:spacing w:line="276" w:lineRule="auto"/>
        <w:ind w:left="540" w:right="288"/>
        <w:jc w:val="both"/>
        <w:rPr>
          <w:b w:val="0"/>
          <w:noProof/>
          <w:sz w:val="24"/>
        </w:rPr>
      </w:pPr>
      <w:bookmarkStart w:id="338" w:name="_Toc78774491"/>
      <w:bookmarkStart w:id="339" w:name="_Toc101516515"/>
      <w:bookmarkStart w:id="340" w:name="_Toc103401419"/>
      <w:bookmarkStart w:id="341" w:name="_Toc70237664"/>
      <w:r w:rsidRPr="004A50A8">
        <w:rPr>
          <w:b w:val="0"/>
          <w:noProof/>
          <w:sz w:val="24"/>
        </w:rPr>
        <w:t>Technical alternatives, if permitted under ITB 13.4, will be evaluated as follows:</w:t>
      </w:r>
      <w:bookmarkEnd w:id="338"/>
      <w:bookmarkEnd w:id="339"/>
      <w:bookmarkEnd w:id="340"/>
      <w:bookmarkEnd w:id="341"/>
    </w:p>
    <w:p w14:paraId="548CCCD2" w14:textId="77777777" w:rsidR="00013F28" w:rsidRPr="005C445F" w:rsidRDefault="00013F28" w:rsidP="00013F28">
      <w:pPr>
        <w:pStyle w:val="Heading1"/>
        <w:spacing w:line="276" w:lineRule="auto"/>
        <w:ind w:left="540" w:right="288"/>
        <w:jc w:val="both"/>
        <w:rPr>
          <w:b w:val="0"/>
          <w:noProof/>
          <w:sz w:val="24"/>
        </w:rPr>
      </w:pPr>
      <w:bookmarkStart w:id="342" w:name="_Toc70237665"/>
      <w:r w:rsidRPr="005C445F">
        <w:rPr>
          <w:b w:val="0"/>
          <w:sz w:val="24"/>
        </w:rPr>
        <w:t>Not Applicable</w:t>
      </w:r>
      <w:bookmarkEnd w:id="342"/>
    </w:p>
    <w:p w14:paraId="389A6BF5" w14:textId="77777777" w:rsidR="00013F28" w:rsidRPr="004A50A8" w:rsidRDefault="00013F28" w:rsidP="00013F28">
      <w:pPr>
        <w:pStyle w:val="Heading1"/>
        <w:spacing w:line="276" w:lineRule="auto"/>
        <w:ind w:left="540" w:right="288"/>
        <w:jc w:val="both"/>
        <w:rPr>
          <w:b w:val="0"/>
          <w:noProof/>
          <w:sz w:val="24"/>
        </w:rPr>
      </w:pPr>
    </w:p>
    <w:p w14:paraId="172C5D6A" w14:textId="77777777" w:rsidR="00670831" w:rsidRDefault="00670831" w:rsidP="00670831">
      <w:pPr>
        <w:autoSpaceDE w:val="0"/>
        <w:autoSpaceDN w:val="0"/>
        <w:adjustRightInd w:val="0"/>
        <w:spacing w:after="240"/>
        <w:ind w:left="1080" w:hanging="540"/>
        <w:jc w:val="both"/>
        <w:rPr>
          <w:szCs w:val="24"/>
        </w:rPr>
      </w:pPr>
    </w:p>
    <w:p w14:paraId="1C0862F5" w14:textId="77777777" w:rsidR="008E1614" w:rsidRDefault="008E1614" w:rsidP="00670831">
      <w:pPr>
        <w:autoSpaceDE w:val="0"/>
        <w:autoSpaceDN w:val="0"/>
        <w:adjustRightInd w:val="0"/>
        <w:spacing w:after="240"/>
        <w:ind w:left="1080" w:hanging="540"/>
        <w:jc w:val="both"/>
        <w:rPr>
          <w:szCs w:val="24"/>
        </w:rPr>
      </w:pPr>
    </w:p>
    <w:p w14:paraId="08C9145E" w14:textId="77777777" w:rsidR="008E1614" w:rsidRDefault="008E1614" w:rsidP="00670831">
      <w:pPr>
        <w:autoSpaceDE w:val="0"/>
        <w:autoSpaceDN w:val="0"/>
        <w:adjustRightInd w:val="0"/>
        <w:spacing w:after="240"/>
        <w:ind w:left="1080" w:hanging="540"/>
        <w:jc w:val="both"/>
        <w:rPr>
          <w:szCs w:val="24"/>
        </w:rPr>
      </w:pPr>
    </w:p>
    <w:p w14:paraId="202E8928" w14:textId="77777777" w:rsidR="008E1614" w:rsidRPr="004A50A8" w:rsidRDefault="008E1614" w:rsidP="00287157">
      <w:pPr>
        <w:pStyle w:val="Heading1"/>
        <w:spacing w:line="276" w:lineRule="auto"/>
        <w:ind w:right="288"/>
        <w:jc w:val="both"/>
        <w:rPr>
          <w:b w:val="0"/>
          <w:noProof/>
          <w:sz w:val="24"/>
        </w:rPr>
        <w:sectPr w:rsidR="008E1614" w:rsidRPr="004A50A8" w:rsidSect="00D56D16">
          <w:headerReference w:type="default" r:id="rId34"/>
          <w:type w:val="oddPage"/>
          <w:pgSz w:w="11907" w:h="16834" w:code="9"/>
          <w:pgMar w:top="1474" w:right="1440" w:bottom="1440" w:left="1701" w:header="680" w:footer="680" w:gutter="0"/>
          <w:cols w:space="720"/>
          <w:titlePg/>
        </w:sectPr>
      </w:pPr>
      <w:bookmarkStart w:id="343" w:name="_Toc103401422"/>
    </w:p>
    <w:bookmarkEnd w:id="343"/>
    <w:p w14:paraId="4A64E0C3" w14:textId="77777777" w:rsidR="001370AD" w:rsidRDefault="001370AD" w:rsidP="001370AD">
      <w:pPr>
        <w:pStyle w:val="S3-Header1"/>
        <w:spacing w:line="276" w:lineRule="auto"/>
        <w:rPr>
          <w:color w:val="000000"/>
        </w:rPr>
      </w:pPr>
      <w:r w:rsidRPr="0035582B">
        <w:rPr>
          <w:color w:val="000000"/>
        </w:rPr>
        <w:lastRenderedPageBreak/>
        <w:t>2.</w:t>
      </w:r>
      <w:r w:rsidRPr="0035582B">
        <w:rPr>
          <w:color w:val="000000"/>
        </w:rPr>
        <w:tab/>
        <w:t xml:space="preserve">Qualification </w:t>
      </w:r>
    </w:p>
    <w:p w14:paraId="1B0F6F03" w14:textId="77777777" w:rsidR="001370AD" w:rsidRPr="0035582B" w:rsidRDefault="001370AD" w:rsidP="001370AD">
      <w:pPr>
        <w:pStyle w:val="S3-Header1"/>
        <w:spacing w:line="276" w:lineRule="auto"/>
        <w:rPr>
          <w:b w:val="0"/>
          <w:color w:val="000000"/>
          <w:sz w:val="24"/>
          <w:szCs w:val="24"/>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1370AD" w:rsidRPr="0035582B" w14:paraId="7AE10F0F" w14:textId="77777777" w:rsidTr="00195497">
        <w:trPr>
          <w:cantSplit/>
          <w:tblHeader/>
        </w:trPr>
        <w:tc>
          <w:tcPr>
            <w:tcW w:w="1908" w:type="dxa"/>
          </w:tcPr>
          <w:p w14:paraId="3A227538" w14:textId="77777777" w:rsidR="001370AD" w:rsidRPr="0035582B" w:rsidRDefault="001370AD" w:rsidP="00195497">
            <w:pPr>
              <w:spacing w:before="120" w:after="120" w:line="276" w:lineRule="auto"/>
              <w:jc w:val="center"/>
              <w:rPr>
                <w:b/>
                <w:color w:val="000000"/>
                <w:sz w:val="22"/>
                <w:szCs w:val="22"/>
              </w:rPr>
            </w:pPr>
            <w:r w:rsidRPr="0035582B">
              <w:rPr>
                <w:b/>
                <w:color w:val="000000"/>
                <w:sz w:val="22"/>
                <w:szCs w:val="22"/>
              </w:rPr>
              <w:t>Factor</w:t>
            </w:r>
          </w:p>
        </w:tc>
        <w:tc>
          <w:tcPr>
            <w:tcW w:w="11340" w:type="dxa"/>
            <w:gridSpan w:val="6"/>
          </w:tcPr>
          <w:p w14:paraId="56F7C8D9" w14:textId="77777777" w:rsidR="001370AD" w:rsidRPr="0035582B" w:rsidRDefault="001370AD" w:rsidP="00195497">
            <w:pPr>
              <w:pStyle w:val="S3-Heading2"/>
              <w:spacing w:line="276" w:lineRule="auto"/>
              <w:rPr>
                <w:color w:val="000000"/>
              </w:rPr>
            </w:pPr>
            <w:bookmarkStart w:id="344" w:name="_Toc496006430"/>
            <w:bookmarkStart w:id="345" w:name="_Toc496006831"/>
            <w:bookmarkStart w:id="346" w:name="_Toc496113482"/>
            <w:bookmarkStart w:id="347" w:name="_Toc496359153"/>
            <w:bookmarkStart w:id="348" w:name="_Toc496968116"/>
            <w:bookmarkStart w:id="349" w:name="_Toc498339860"/>
            <w:bookmarkStart w:id="350" w:name="_Toc498848207"/>
            <w:bookmarkStart w:id="351" w:name="_Toc499021785"/>
            <w:bookmarkStart w:id="352" w:name="_Toc499023468"/>
            <w:bookmarkStart w:id="353" w:name="_Toc501529950"/>
            <w:bookmarkStart w:id="354" w:name="_Toc503874228"/>
            <w:bookmarkStart w:id="355" w:name="_Toc23215164"/>
            <w:bookmarkStart w:id="356" w:name="_Toc235671311"/>
            <w:r w:rsidRPr="0035582B">
              <w:rPr>
                <w:color w:val="000000"/>
              </w:rPr>
              <w:t xml:space="preserve">2.1 </w:t>
            </w:r>
            <w:r w:rsidRPr="0035582B">
              <w:rPr>
                <w:color w:val="000000"/>
              </w:rPr>
              <w:tab/>
              <w:t>Eligibility</w:t>
            </w:r>
            <w:bookmarkEnd w:id="344"/>
            <w:bookmarkEnd w:id="345"/>
            <w:bookmarkEnd w:id="346"/>
            <w:bookmarkEnd w:id="347"/>
            <w:bookmarkEnd w:id="348"/>
            <w:bookmarkEnd w:id="349"/>
            <w:bookmarkEnd w:id="350"/>
            <w:bookmarkEnd w:id="351"/>
            <w:bookmarkEnd w:id="352"/>
            <w:bookmarkEnd w:id="353"/>
            <w:bookmarkEnd w:id="354"/>
            <w:bookmarkEnd w:id="355"/>
            <w:bookmarkEnd w:id="356"/>
          </w:p>
        </w:tc>
      </w:tr>
      <w:tr w:rsidR="001370AD" w:rsidRPr="0035582B" w14:paraId="0A25023B" w14:textId="77777777" w:rsidTr="00195497">
        <w:trPr>
          <w:cantSplit/>
          <w:tblHeader/>
        </w:trPr>
        <w:tc>
          <w:tcPr>
            <w:tcW w:w="1908" w:type="dxa"/>
            <w:vMerge w:val="restart"/>
            <w:shd w:val="clear" w:color="auto" w:fill="FFF5EB"/>
            <w:vAlign w:val="center"/>
          </w:tcPr>
          <w:p w14:paraId="270BB7AC" w14:textId="77777777" w:rsidR="001370AD" w:rsidRPr="0035582B" w:rsidRDefault="001370AD" w:rsidP="00195497">
            <w:pPr>
              <w:pStyle w:val="titulo"/>
              <w:spacing w:before="120" w:after="120" w:line="276" w:lineRule="auto"/>
              <w:rPr>
                <w:b w:val="0"/>
                <w:color w:val="000000"/>
                <w:sz w:val="20"/>
              </w:rPr>
            </w:pPr>
            <w:r w:rsidRPr="0035582B">
              <w:rPr>
                <w:rFonts w:ascii="Times New Roman" w:hAnsi="Times New Roman"/>
                <w:color w:val="000000"/>
                <w:sz w:val="20"/>
              </w:rPr>
              <w:t>Sub-Factor</w:t>
            </w:r>
          </w:p>
        </w:tc>
        <w:tc>
          <w:tcPr>
            <w:tcW w:w="9360" w:type="dxa"/>
            <w:gridSpan w:val="5"/>
            <w:shd w:val="clear" w:color="auto" w:fill="FFF5EB"/>
          </w:tcPr>
          <w:p w14:paraId="079219D4" w14:textId="77777777" w:rsidR="001370AD" w:rsidRPr="0035582B" w:rsidRDefault="001370AD" w:rsidP="00195497">
            <w:pPr>
              <w:pStyle w:val="titulo"/>
              <w:spacing w:before="80" w:after="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14:paraId="0AF5936A" w14:textId="77777777" w:rsidR="001370AD" w:rsidRPr="0035582B" w:rsidRDefault="001370AD" w:rsidP="00195497">
            <w:pPr>
              <w:pStyle w:val="titulo"/>
              <w:spacing w:before="120" w:after="0" w:line="276" w:lineRule="auto"/>
              <w:rPr>
                <w:rFonts w:ascii="Times New Roman" w:hAnsi="Times New Roman"/>
                <w:color w:val="000000"/>
                <w:sz w:val="20"/>
              </w:rPr>
            </w:pPr>
            <w:r w:rsidRPr="0035582B">
              <w:rPr>
                <w:rFonts w:ascii="Times New Roman" w:hAnsi="Times New Roman"/>
                <w:color w:val="000000"/>
                <w:sz w:val="20"/>
                <w:shd w:val="clear" w:color="auto" w:fill="FFECD9"/>
              </w:rPr>
              <w:t>Documentation Requ</w:t>
            </w:r>
            <w:r w:rsidRPr="0035582B">
              <w:rPr>
                <w:rFonts w:ascii="Times New Roman" w:hAnsi="Times New Roman"/>
                <w:color w:val="000000"/>
                <w:sz w:val="20"/>
              </w:rPr>
              <w:t>ired</w:t>
            </w:r>
          </w:p>
        </w:tc>
      </w:tr>
      <w:tr w:rsidR="001370AD" w:rsidRPr="0035582B" w14:paraId="26A7457F" w14:textId="77777777" w:rsidTr="00195497">
        <w:trPr>
          <w:cantSplit/>
          <w:tblHeader/>
        </w:trPr>
        <w:tc>
          <w:tcPr>
            <w:tcW w:w="1908" w:type="dxa"/>
            <w:vMerge/>
            <w:shd w:val="clear" w:color="auto" w:fill="FFF5EB"/>
          </w:tcPr>
          <w:p w14:paraId="48D3582A" w14:textId="77777777" w:rsidR="001370AD" w:rsidRPr="0035582B" w:rsidRDefault="001370AD" w:rsidP="00195497">
            <w:pPr>
              <w:spacing w:line="276" w:lineRule="auto"/>
              <w:ind w:left="360" w:hanging="360"/>
              <w:jc w:val="center"/>
              <w:rPr>
                <w:b/>
                <w:color w:val="000000"/>
                <w:sz w:val="22"/>
                <w:szCs w:val="22"/>
              </w:rPr>
            </w:pPr>
          </w:p>
        </w:tc>
        <w:tc>
          <w:tcPr>
            <w:tcW w:w="3600" w:type="dxa"/>
            <w:vMerge w:val="restart"/>
            <w:shd w:val="clear" w:color="auto" w:fill="FFF5EB"/>
            <w:vAlign w:val="center"/>
          </w:tcPr>
          <w:p w14:paraId="6EEA2F14" w14:textId="77777777" w:rsidR="001370AD" w:rsidRPr="0035582B" w:rsidRDefault="001370AD" w:rsidP="00195497">
            <w:pPr>
              <w:pStyle w:val="titulo"/>
              <w:spacing w:before="120" w:after="120" w:line="276" w:lineRule="auto"/>
              <w:rPr>
                <w:b w:val="0"/>
                <w:color w:val="000000"/>
                <w:sz w:val="20"/>
              </w:rPr>
            </w:pPr>
            <w:r w:rsidRPr="0035582B">
              <w:rPr>
                <w:rFonts w:ascii="Times New Roman" w:hAnsi="Times New Roman"/>
                <w:color w:val="000000"/>
                <w:sz w:val="20"/>
              </w:rPr>
              <w:t>Requirement</w:t>
            </w:r>
          </w:p>
        </w:tc>
        <w:tc>
          <w:tcPr>
            <w:tcW w:w="5760" w:type="dxa"/>
            <w:gridSpan w:val="4"/>
            <w:shd w:val="clear" w:color="auto" w:fill="FFF5EB"/>
          </w:tcPr>
          <w:p w14:paraId="291CFAB8" w14:textId="77777777" w:rsidR="001370AD" w:rsidRPr="0035582B" w:rsidRDefault="001370AD" w:rsidP="00195497">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Tenderer</w:t>
            </w:r>
          </w:p>
        </w:tc>
        <w:tc>
          <w:tcPr>
            <w:tcW w:w="1980" w:type="dxa"/>
            <w:vMerge/>
            <w:shd w:val="clear" w:color="auto" w:fill="FFF5EB"/>
          </w:tcPr>
          <w:p w14:paraId="57CB2069" w14:textId="77777777" w:rsidR="001370AD" w:rsidRPr="0035582B" w:rsidRDefault="001370AD" w:rsidP="00195497">
            <w:pPr>
              <w:pStyle w:val="titulo"/>
              <w:spacing w:before="80" w:line="276" w:lineRule="auto"/>
              <w:rPr>
                <w:b w:val="0"/>
                <w:color w:val="000000"/>
                <w:sz w:val="22"/>
                <w:szCs w:val="22"/>
              </w:rPr>
            </w:pPr>
          </w:p>
        </w:tc>
      </w:tr>
      <w:tr w:rsidR="001370AD" w:rsidRPr="0035582B" w14:paraId="1DFDD7B8" w14:textId="77777777" w:rsidTr="00195497">
        <w:trPr>
          <w:cantSplit/>
          <w:tblHeader/>
        </w:trPr>
        <w:tc>
          <w:tcPr>
            <w:tcW w:w="1908" w:type="dxa"/>
            <w:vMerge/>
            <w:shd w:val="clear" w:color="auto" w:fill="FFF5EB"/>
          </w:tcPr>
          <w:p w14:paraId="7A21DB72" w14:textId="77777777" w:rsidR="001370AD" w:rsidRPr="0035582B" w:rsidRDefault="001370AD" w:rsidP="00195497">
            <w:pPr>
              <w:spacing w:line="276" w:lineRule="auto"/>
              <w:ind w:left="360" w:hanging="360"/>
              <w:jc w:val="center"/>
              <w:rPr>
                <w:b/>
                <w:color w:val="000000"/>
                <w:sz w:val="22"/>
                <w:szCs w:val="22"/>
              </w:rPr>
            </w:pPr>
          </w:p>
        </w:tc>
        <w:tc>
          <w:tcPr>
            <w:tcW w:w="3600" w:type="dxa"/>
            <w:vMerge/>
            <w:shd w:val="clear" w:color="auto" w:fill="FFF5EB"/>
          </w:tcPr>
          <w:p w14:paraId="7FEC9B19" w14:textId="77777777" w:rsidR="001370AD" w:rsidRPr="0035582B" w:rsidRDefault="001370AD" w:rsidP="00195497">
            <w:pPr>
              <w:spacing w:line="276" w:lineRule="auto"/>
              <w:ind w:left="360" w:hanging="360"/>
              <w:jc w:val="center"/>
              <w:rPr>
                <w:b/>
                <w:color w:val="000000"/>
                <w:sz w:val="20"/>
              </w:rPr>
            </w:pPr>
          </w:p>
        </w:tc>
        <w:tc>
          <w:tcPr>
            <w:tcW w:w="1440" w:type="dxa"/>
            <w:vMerge w:val="restart"/>
            <w:shd w:val="clear" w:color="auto" w:fill="FFF5EB"/>
          </w:tcPr>
          <w:p w14:paraId="3307037F" w14:textId="77777777" w:rsidR="001370AD" w:rsidRPr="0035582B" w:rsidRDefault="001370AD" w:rsidP="00195497">
            <w:pPr>
              <w:spacing w:before="80" w:line="276" w:lineRule="auto"/>
              <w:jc w:val="center"/>
              <w:rPr>
                <w:b/>
                <w:color w:val="000000"/>
                <w:sz w:val="20"/>
              </w:rPr>
            </w:pPr>
            <w:r w:rsidRPr="0035582B">
              <w:rPr>
                <w:b/>
                <w:color w:val="000000"/>
                <w:sz w:val="20"/>
              </w:rPr>
              <w:t>Single Entity</w:t>
            </w:r>
          </w:p>
        </w:tc>
        <w:tc>
          <w:tcPr>
            <w:tcW w:w="4320" w:type="dxa"/>
            <w:gridSpan w:val="3"/>
            <w:shd w:val="clear" w:color="auto" w:fill="FFF5EB"/>
          </w:tcPr>
          <w:p w14:paraId="2F1DEAE4" w14:textId="77777777" w:rsidR="001370AD" w:rsidRPr="0035582B" w:rsidRDefault="001370AD" w:rsidP="00195497">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Joint Venture, Consortium or Association</w:t>
            </w:r>
          </w:p>
        </w:tc>
        <w:tc>
          <w:tcPr>
            <w:tcW w:w="1980" w:type="dxa"/>
            <w:vMerge/>
            <w:shd w:val="clear" w:color="auto" w:fill="FFF5EB"/>
          </w:tcPr>
          <w:p w14:paraId="29C8F8CF" w14:textId="77777777" w:rsidR="001370AD" w:rsidRPr="0035582B" w:rsidRDefault="001370AD" w:rsidP="00195497">
            <w:pPr>
              <w:pStyle w:val="titulo"/>
              <w:spacing w:before="80" w:after="0" w:line="276" w:lineRule="auto"/>
              <w:rPr>
                <w:rFonts w:ascii="Times New Roman" w:hAnsi="Times New Roman"/>
                <w:color w:val="000000"/>
                <w:sz w:val="22"/>
                <w:szCs w:val="22"/>
              </w:rPr>
            </w:pPr>
          </w:p>
        </w:tc>
      </w:tr>
      <w:tr w:rsidR="001370AD" w:rsidRPr="0035582B" w14:paraId="63FE5A38" w14:textId="77777777" w:rsidTr="00195497">
        <w:trPr>
          <w:cantSplit/>
          <w:tblHeader/>
        </w:trPr>
        <w:tc>
          <w:tcPr>
            <w:tcW w:w="1908" w:type="dxa"/>
            <w:vMerge/>
            <w:shd w:val="clear" w:color="auto" w:fill="FFF5EB"/>
          </w:tcPr>
          <w:p w14:paraId="2E49825D" w14:textId="77777777" w:rsidR="001370AD" w:rsidRPr="0035582B" w:rsidRDefault="001370AD" w:rsidP="00195497">
            <w:pPr>
              <w:spacing w:line="276" w:lineRule="auto"/>
              <w:ind w:left="360" w:hanging="360"/>
              <w:rPr>
                <w:b/>
                <w:color w:val="000000"/>
                <w:sz w:val="22"/>
                <w:szCs w:val="22"/>
              </w:rPr>
            </w:pPr>
          </w:p>
        </w:tc>
        <w:tc>
          <w:tcPr>
            <w:tcW w:w="3600" w:type="dxa"/>
            <w:vMerge/>
            <w:shd w:val="clear" w:color="auto" w:fill="FFF5EB"/>
          </w:tcPr>
          <w:p w14:paraId="551AFF6D" w14:textId="77777777" w:rsidR="001370AD" w:rsidRPr="0035582B" w:rsidRDefault="001370AD" w:rsidP="00195497">
            <w:pPr>
              <w:spacing w:line="276" w:lineRule="auto"/>
              <w:ind w:left="360" w:hanging="360"/>
              <w:rPr>
                <w:b/>
                <w:color w:val="000000"/>
                <w:sz w:val="20"/>
              </w:rPr>
            </w:pPr>
          </w:p>
        </w:tc>
        <w:tc>
          <w:tcPr>
            <w:tcW w:w="1440" w:type="dxa"/>
            <w:vMerge/>
            <w:shd w:val="clear" w:color="auto" w:fill="FFF5EB"/>
          </w:tcPr>
          <w:p w14:paraId="07C5EA0B" w14:textId="77777777" w:rsidR="001370AD" w:rsidRPr="0035582B" w:rsidRDefault="001370AD" w:rsidP="00195497">
            <w:pPr>
              <w:spacing w:line="276" w:lineRule="auto"/>
              <w:rPr>
                <w:b/>
                <w:color w:val="000000"/>
                <w:sz w:val="20"/>
              </w:rPr>
            </w:pPr>
          </w:p>
        </w:tc>
        <w:tc>
          <w:tcPr>
            <w:tcW w:w="1440" w:type="dxa"/>
            <w:shd w:val="clear" w:color="auto" w:fill="FFF5EB"/>
          </w:tcPr>
          <w:p w14:paraId="4EB05B9F" w14:textId="77777777" w:rsidR="001370AD" w:rsidRPr="0035582B" w:rsidRDefault="001370AD" w:rsidP="00195497">
            <w:pPr>
              <w:spacing w:line="276" w:lineRule="auto"/>
              <w:jc w:val="center"/>
              <w:rPr>
                <w:b/>
                <w:color w:val="000000"/>
                <w:sz w:val="20"/>
              </w:rPr>
            </w:pPr>
            <w:r w:rsidRPr="0035582B">
              <w:rPr>
                <w:b/>
                <w:color w:val="000000"/>
                <w:sz w:val="20"/>
              </w:rPr>
              <w:t>All partners combined</w:t>
            </w:r>
          </w:p>
        </w:tc>
        <w:tc>
          <w:tcPr>
            <w:tcW w:w="1440" w:type="dxa"/>
            <w:shd w:val="clear" w:color="auto" w:fill="FFF5EB"/>
          </w:tcPr>
          <w:p w14:paraId="5EB7C25E" w14:textId="77777777" w:rsidR="001370AD" w:rsidRPr="0035582B" w:rsidRDefault="001370AD" w:rsidP="00195497">
            <w:pPr>
              <w:pStyle w:val="titulo"/>
              <w:spacing w:after="0" w:line="276" w:lineRule="auto"/>
              <w:rPr>
                <w:rFonts w:ascii="Times New Roman" w:hAnsi="Times New Roman"/>
                <w:color w:val="000000"/>
                <w:sz w:val="20"/>
              </w:rPr>
            </w:pPr>
            <w:r w:rsidRPr="0035582B">
              <w:rPr>
                <w:rFonts w:ascii="Times New Roman" w:hAnsi="Times New Roman"/>
                <w:color w:val="000000"/>
                <w:sz w:val="20"/>
              </w:rPr>
              <w:t>Each partner</w:t>
            </w:r>
          </w:p>
        </w:tc>
        <w:tc>
          <w:tcPr>
            <w:tcW w:w="1440" w:type="dxa"/>
            <w:shd w:val="clear" w:color="auto" w:fill="FFF5EB"/>
          </w:tcPr>
          <w:p w14:paraId="4AA887A9" w14:textId="77777777" w:rsidR="001370AD" w:rsidRPr="0035582B" w:rsidRDefault="001370AD" w:rsidP="00195497">
            <w:pPr>
              <w:spacing w:line="276" w:lineRule="auto"/>
              <w:jc w:val="center"/>
              <w:rPr>
                <w:b/>
                <w:color w:val="000000"/>
                <w:sz w:val="20"/>
              </w:rPr>
            </w:pPr>
            <w:r w:rsidRPr="0035582B">
              <w:rPr>
                <w:b/>
                <w:color w:val="000000"/>
                <w:sz w:val="20"/>
              </w:rPr>
              <w:t>At least one partner</w:t>
            </w:r>
          </w:p>
        </w:tc>
        <w:tc>
          <w:tcPr>
            <w:tcW w:w="1980" w:type="dxa"/>
            <w:vMerge/>
            <w:shd w:val="clear" w:color="auto" w:fill="FFF5EB"/>
          </w:tcPr>
          <w:p w14:paraId="3E692D5F" w14:textId="77777777" w:rsidR="001370AD" w:rsidRPr="0035582B" w:rsidRDefault="001370AD" w:rsidP="00195497">
            <w:pPr>
              <w:spacing w:line="276" w:lineRule="auto"/>
              <w:rPr>
                <w:b/>
                <w:color w:val="000000"/>
                <w:sz w:val="22"/>
                <w:szCs w:val="22"/>
              </w:rPr>
            </w:pPr>
          </w:p>
        </w:tc>
      </w:tr>
      <w:tr w:rsidR="001370AD" w:rsidRPr="0035582B" w14:paraId="4843E93E" w14:textId="77777777" w:rsidTr="00195497">
        <w:trPr>
          <w:cantSplit/>
        </w:trPr>
        <w:tc>
          <w:tcPr>
            <w:tcW w:w="1908" w:type="dxa"/>
          </w:tcPr>
          <w:p w14:paraId="2FD805D7" w14:textId="77777777" w:rsidR="001370AD" w:rsidRPr="0035582B" w:rsidRDefault="001370AD" w:rsidP="00195497">
            <w:pPr>
              <w:spacing w:before="60" w:after="60" w:line="276" w:lineRule="auto"/>
              <w:rPr>
                <w:color w:val="000000"/>
                <w:sz w:val="20"/>
              </w:rPr>
            </w:pPr>
            <w:bookmarkStart w:id="357" w:name="_Toc496968117"/>
            <w:r w:rsidRPr="0035582B">
              <w:rPr>
                <w:color w:val="000000"/>
                <w:sz w:val="20"/>
              </w:rPr>
              <w:t>2.1.1 Nationality</w:t>
            </w:r>
            <w:bookmarkEnd w:id="357"/>
            <w:r w:rsidRPr="0035582B">
              <w:rPr>
                <w:color w:val="000000"/>
                <w:sz w:val="20"/>
              </w:rPr>
              <w:t xml:space="preserve"> </w:t>
            </w:r>
          </w:p>
        </w:tc>
        <w:tc>
          <w:tcPr>
            <w:tcW w:w="3600" w:type="dxa"/>
          </w:tcPr>
          <w:p w14:paraId="0D64C760" w14:textId="77777777" w:rsidR="001370AD" w:rsidRPr="0035582B" w:rsidRDefault="001370AD" w:rsidP="00195497">
            <w:pPr>
              <w:spacing w:before="60" w:after="60" w:line="276" w:lineRule="auto"/>
              <w:rPr>
                <w:color w:val="000000"/>
                <w:sz w:val="20"/>
              </w:rPr>
            </w:pPr>
            <w:r w:rsidRPr="0035582B">
              <w:rPr>
                <w:color w:val="000000"/>
                <w:sz w:val="20"/>
              </w:rPr>
              <w:t xml:space="preserve">Nationality in accordance with </w:t>
            </w:r>
            <w:r>
              <w:rPr>
                <w:color w:val="000000"/>
                <w:sz w:val="20"/>
              </w:rPr>
              <w:t>ITT</w:t>
            </w:r>
            <w:r w:rsidRPr="0035582B">
              <w:rPr>
                <w:color w:val="000000"/>
                <w:sz w:val="20"/>
              </w:rPr>
              <w:t xml:space="preserve"> 4.2.</w:t>
            </w:r>
          </w:p>
        </w:tc>
        <w:tc>
          <w:tcPr>
            <w:tcW w:w="1440" w:type="dxa"/>
            <w:vAlign w:val="center"/>
          </w:tcPr>
          <w:p w14:paraId="6E415F2D"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5CED2F1E" w14:textId="77777777" w:rsidR="001370AD" w:rsidRPr="0035582B" w:rsidRDefault="001370AD" w:rsidP="00195497">
            <w:pPr>
              <w:spacing w:before="60" w:after="60" w:line="276" w:lineRule="auto"/>
              <w:rPr>
                <w:color w:val="000000"/>
                <w:sz w:val="20"/>
              </w:rPr>
            </w:pPr>
            <w:r w:rsidRPr="0035582B">
              <w:rPr>
                <w:color w:val="000000"/>
                <w:sz w:val="20"/>
              </w:rPr>
              <w:t>Existing or intended JV must meet requirement</w:t>
            </w:r>
          </w:p>
        </w:tc>
        <w:tc>
          <w:tcPr>
            <w:tcW w:w="1440" w:type="dxa"/>
            <w:vAlign w:val="center"/>
          </w:tcPr>
          <w:p w14:paraId="12356FC9"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270E3C5A" w14:textId="77777777" w:rsidR="001370AD" w:rsidRPr="0035582B" w:rsidRDefault="001370AD" w:rsidP="00195497">
            <w:pPr>
              <w:spacing w:before="60" w:after="60" w:line="276" w:lineRule="auto"/>
              <w:rPr>
                <w:color w:val="000000"/>
                <w:sz w:val="20"/>
              </w:rPr>
            </w:pPr>
            <w:r w:rsidRPr="0035582B">
              <w:rPr>
                <w:color w:val="000000"/>
                <w:sz w:val="20"/>
              </w:rPr>
              <w:t>N/A</w:t>
            </w:r>
          </w:p>
        </w:tc>
        <w:tc>
          <w:tcPr>
            <w:tcW w:w="1980" w:type="dxa"/>
            <w:vAlign w:val="center"/>
          </w:tcPr>
          <w:p w14:paraId="682E035D" w14:textId="77777777" w:rsidR="001370AD" w:rsidRPr="0035582B" w:rsidRDefault="001370AD" w:rsidP="00195497">
            <w:pPr>
              <w:spacing w:before="60" w:after="60" w:line="276" w:lineRule="auto"/>
              <w:rPr>
                <w:color w:val="000000"/>
                <w:sz w:val="20"/>
              </w:rPr>
            </w:pPr>
            <w:r w:rsidRPr="0035582B">
              <w:rPr>
                <w:color w:val="000000"/>
                <w:sz w:val="20"/>
              </w:rPr>
              <w:t>Form ELI –1.1 and ELI 1.2, with attachments</w:t>
            </w:r>
          </w:p>
        </w:tc>
      </w:tr>
      <w:tr w:rsidR="001370AD" w:rsidRPr="0035582B" w14:paraId="1640FB0B" w14:textId="77777777" w:rsidTr="00195497">
        <w:trPr>
          <w:cantSplit/>
        </w:trPr>
        <w:tc>
          <w:tcPr>
            <w:tcW w:w="1908" w:type="dxa"/>
          </w:tcPr>
          <w:p w14:paraId="7057BCEC" w14:textId="77777777" w:rsidR="001370AD" w:rsidRPr="0035582B" w:rsidRDefault="001370AD" w:rsidP="00195497">
            <w:pPr>
              <w:spacing w:before="60" w:after="60" w:line="276" w:lineRule="auto"/>
              <w:rPr>
                <w:color w:val="000000"/>
                <w:sz w:val="20"/>
              </w:rPr>
            </w:pPr>
            <w:r w:rsidRPr="0035582B">
              <w:rPr>
                <w:color w:val="000000"/>
                <w:sz w:val="20"/>
              </w:rPr>
              <w:t>2.1.2 Conflict of Interest</w:t>
            </w:r>
          </w:p>
        </w:tc>
        <w:tc>
          <w:tcPr>
            <w:tcW w:w="3600" w:type="dxa"/>
          </w:tcPr>
          <w:p w14:paraId="70F79BEC" w14:textId="77777777" w:rsidR="001370AD" w:rsidRPr="0035582B" w:rsidRDefault="001370AD" w:rsidP="00195497">
            <w:pPr>
              <w:spacing w:before="60" w:after="60" w:line="276" w:lineRule="auto"/>
              <w:rPr>
                <w:color w:val="000000"/>
                <w:sz w:val="20"/>
              </w:rPr>
            </w:pPr>
            <w:r w:rsidRPr="0035582B">
              <w:rPr>
                <w:color w:val="000000"/>
                <w:sz w:val="20"/>
              </w:rPr>
              <w:t xml:space="preserve">No conflicts of interests as described in </w:t>
            </w:r>
            <w:r>
              <w:rPr>
                <w:color w:val="000000"/>
                <w:sz w:val="20"/>
              </w:rPr>
              <w:t>ITT</w:t>
            </w:r>
            <w:r w:rsidRPr="0035582B">
              <w:rPr>
                <w:color w:val="000000"/>
                <w:sz w:val="20"/>
              </w:rPr>
              <w:t xml:space="preserve"> 4.4.</w:t>
            </w:r>
          </w:p>
        </w:tc>
        <w:tc>
          <w:tcPr>
            <w:tcW w:w="1440" w:type="dxa"/>
            <w:vAlign w:val="center"/>
          </w:tcPr>
          <w:p w14:paraId="6625A60B"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4D5FD0D5" w14:textId="77777777" w:rsidR="001370AD" w:rsidRPr="0035582B" w:rsidRDefault="001370AD" w:rsidP="00195497">
            <w:pPr>
              <w:spacing w:before="60" w:after="60" w:line="276" w:lineRule="auto"/>
              <w:rPr>
                <w:color w:val="000000"/>
                <w:sz w:val="20"/>
              </w:rPr>
            </w:pPr>
            <w:r w:rsidRPr="0035582B">
              <w:rPr>
                <w:color w:val="000000"/>
                <w:sz w:val="20"/>
              </w:rPr>
              <w:t>Existing or intended JV must meet requirement</w:t>
            </w:r>
          </w:p>
        </w:tc>
        <w:tc>
          <w:tcPr>
            <w:tcW w:w="1440" w:type="dxa"/>
            <w:vAlign w:val="center"/>
          </w:tcPr>
          <w:p w14:paraId="6FDB573D"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4CAEB386" w14:textId="77777777" w:rsidR="001370AD" w:rsidRPr="0035582B" w:rsidRDefault="001370AD" w:rsidP="00195497">
            <w:pPr>
              <w:spacing w:before="60" w:after="60" w:line="276" w:lineRule="auto"/>
              <w:rPr>
                <w:color w:val="000000"/>
                <w:sz w:val="20"/>
              </w:rPr>
            </w:pPr>
            <w:r w:rsidRPr="0035582B">
              <w:rPr>
                <w:color w:val="000000"/>
                <w:sz w:val="20"/>
              </w:rPr>
              <w:t>N/A</w:t>
            </w:r>
          </w:p>
        </w:tc>
        <w:tc>
          <w:tcPr>
            <w:tcW w:w="1980" w:type="dxa"/>
            <w:vAlign w:val="center"/>
          </w:tcPr>
          <w:p w14:paraId="6529F8F7" w14:textId="77777777" w:rsidR="001370AD" w:rsidRPr="0035582B" w:rsidRDefault="001370AD" w:rsidP="00195497">
            <w:pPr>
              <w:spacing w:before="60" w:after="60" w:line="276" w:lineRule="auto"/>
              <w:rPr>
                <w:color w:val="000000"/>
                <w:sz w:val="20"/>
              </w:rPr>
            </w:pPr>
            <w:r w:rsidRPr="0035582B">
              <w:rPr>
                <w:color w:val="000000"/>
                <w:sz w:val="20"/>
              </w:rPr>
              <w:t>Letter of Tender</w:t>
            </w:r>
          </w:p>
        </w:tc>
      </w:tr>
      <w:tr w:rsidR="001370AD" w:rsidRPr="0035582B" w14:paraId="2A9E5661" w14:textId="77777777" w:rsidTr="00195497">
        <w:trPr>
          <w:cantSplit/>
        </w:trPr>
        <w:tc>
          <w:tcPr>
            <w:tcW w:w="1908" w:type="dxa"/>
          </w:tcPr>
          <w:p w14:paraId="55EB8A45" w14:textId="77777777" w:rsidR="001370AD" w:rsidRPr="0035582B" w:rsidRDefault="001370AD" w:rsidP="00195497">
            <w:pPr>
              <w:spacing w:before="60" w:after="60" w:line="276" w:lineRule="auto"/>
              <w:rPr>
                <w:color w:val="000000"/>
                <w:sz w:val="20"/>
              </w:rPr>
            </w:pPr>
            <w:r w:rsidRPr="0035582B">
              <w:rPr>
                <w:color w:val="000000"/>
                <w:sz w:val="20"/>
              </w:rPr>
              <w:t>2.1.3 Government Suspension</w:t>
            </w:r>
          </w:p>
        </w:tc>
        <w:tc>
          <w:tcPr>
            <w:tcW w:w="3600" w:type="dxa"/>
            <w:shd w:val="clear" w:color="auto" w:fill="FFFFFF"/>
          </w:tcPr>
          <w:p w14:paraId="48245886" w14:textId="77777777" w:rsidR="001370AD" w:rsidRPr="0035582B" w:rsidRDefault="001370AD" w:rsidP="00195497">
            <w:pPr>
              <w:spacing w:before="60" w:after="60" w:line="276" w:lineRule="auto"/>
              <w:rPr>
                <w:color w:val="000000"/>
                <w:sz w:val="20"/>
              </w:rPr>
            </w:pPr>
            <w:r w:rsidRPr="0035582B">
              <w:rPr>
                <w:color w:val="000000"/>
                <w:sz w:val="20"/>
              </w:rPr>
              <w:t xml:space="preserve">Not having been suspended from participation in public procurement by the Government as described in </w:t>
            </w:r>
            <w:r>
              <w:rPr>
                <w:color w:val="000000"/>
                <w:sz w:val="20"/>
              </w:rPr>
              <w:t>ITT</w:t>
            </w:r>
            <w:r w:rsidRPr="0035582B">
              <w:rPr>
                <w:color w:val="000000"/>
                <w:sz w:val="20"/>
              </w:rPr>
              <w:t xml:space="preserve"> 4.5.</w:t>
            </w:r>
          </w:p>
        </w:tc>
        <w:tc>
          <w:tcPr>
            <w:tcW w:w="1440" w:type="dxa"/>
          </w:tcPr>
          <w:p w14:paraId="3564F641"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tcPr>
          <w:p w14:paraId="7D47F2D4" w14:textId="77777777" w:rsidR="001370AD" w:rsidRPr="0035582B" w:rsidRDefault="001370AD" w:rsidP="00195497">
            <w:pPr>
              <w:spacing w:before="60" w:after="60" w:line="276" w:lineRule="auto"/>
              <w:rPr>
                <w:color w:val="000000"/>
                <w:sz w:val="20"/>
              </w:rPr>
            </w:pPr>
            <w:proofErr w:type="gramStart"/>
            <w:r w:rsidRPr="0035582B">
              <w:rPr>
                <w:color w:val="000000"/>
                <w:sz w:val="20"/>
              </w:rPr>
              <w:t>Existing  JV</w:t>
            </w:r>
            <w:proofErr w:type="gramEnd"/>
            <w:r w:rsidRPr="0035582B">
              <w:rPr>
                <w:color w:val="000000"/>
                <w:sz w:val="20"/>
              </w:rPr>
              <w:t xml:space="preserve"> must meet requirement</w:t>
            </w:r>
          </w:p>
        </w:tc>
        <w:tc>
          <w:tcPr>
            <w:tcW w:w="1440" w:type="dxa"/>
          </w:tcPr>
          <w:p w14:paraId="4C3B9957" w14:textId="77777777" w:rsidR="001370AD" w:rsidRPr="0035582B" w:rsidRDefault="001370AD" w:rsidP="00195497">
            <w:pPr>
              <w:spacing w:before="60" w:after="60" w:line="276" w:lineRule="auto"/>
              <w:rPr>
                <w:color w:val="000000"/>
                <w:sz w:val="20"/>
              </w:rPr>
            </w:pPr>
            <w:r w:rsidRPr="0035582B">
              <w:rPr>
                <w:color w:val="000000"/>
                <w:sz w:val="20"/>
              </w:rPr>
              <w:t xml:space="preserve">Must meet requirement </w:t>
            </w:r>
          </w:p>
        </w:tc>
        <w:tc>
          <w:tcPr>
            <w:tcW w:w="1440" w:type="dxa"/>
          </w:tcPr>
          <w:p w14:paraId="25766EDB" w14:textId="77777777" w:rsidR="001370AD" w:rsidRPr="0035582B" w:rsidRDefault="001370AD" w:rsidP="00195497">
            <w:pPr>
              <w:spacing w:before="60" w:after="60" w:line="276" w:lineRule="auto"/>
              <w:rPr>
                <w:color w:val="000000"/>
                <w:sz w:val="20"/>
              </w:rPr>
            </w:pPr>
            <w:r w:rsidRPr="0035582B">
              <w:rPr>
                <w:color w:val="000000"/>
                <w:sz w:val="20"/>
              </w:rPr>
              <w:t>N / A</w:t>
            </w:r>
          </w:p>
        </w:tc>
        <w:tc>
          <w:tcPr>
            <w:tcW w:w="1980" w:type="dxa"/>
          </w:tcPr>
          <w:p w14:paraId="4B878FA4" w14:textId="77777777" w:rsidR="001370AD" w:rsidRPr="0035582B" w:rsidRDefault="001370AD" w:rsidP="00195497">
            <w:pPr>
              <w:spacing w:before="60" w:after="60" w:line="276" w:lineRule="auto"/>
              <w:rPr>
                <w:color w:val="000000"/>
                <w:sz w:val="20"/>
              </w:rPr>
            </w:pPr>
            <w:r w:rsidRPr="0035582B">
              <w:rPr>
                <w:color w:val="000000"/>
                <w:sz w:val="20"/>
              </w:rPr>
              <w:t xml:space="preserve">Letter of </w:t>
            </w:r>
            <w:r>
              <w:rPr>
                <w:color w:val="000000"/>
                <w:sz w:val="20"/>
              </w:rPr>
              <w:t>Tender</w:t>
            </w:r>
          </w:p>
        </w:tc>
      </w:tr>
      <w:tr w:rsidR="001370AD" w:rsidRPr="0035582B" w14:paraId="169546C2" w14:textId="77777777" w:rsidTr="00195497">
        <w:trPr>
          <w:cantSplit/>
        </w:trPr>
        <w:tc>
          <w:tcPr>
            <w:tcW w:w="1908" w:type="dxa"/>
          </w:tcPr>
          <w:p w14:paraId="17648BE0" w14:textId="77777777" w:rsidR="001370AD" w:rsidRPr="0035582B" w:rsidRDefault="001370AD" w:rsidP="00195497">
            <w:pPr>
              <w:spacing w:before="60" w:after="60" w:line="276" w:lineRule="auto"/>
              <w:rPr>
                <w:color w:val="000000"/>
                <w:sz w:val="20"/>
              </w:rPr>
            </w:pPr>
            <w:r w:rsidRPr="0035582B">
              <w:rPr>
                <w:color w:val="000000"/>
                <w:sz w:val="20"/>
              </w:rPr>
              <w:t>2.1.4 Government Owned Entity</w:t>
            </w:r>
          </w:p>
        </w:tc>
        <w:tc>
          <w:tcPr>
            <w:tcW w:w="3600" w:type="dxa"/>
          </w:tcPr>
          <w:p w14:paraId="0756D28A" w14:textId="77777777" w:rsidR="001370AD" w:rsidRPr="0035582B" w:rsidRDefault="001370AD" w:rsidP="00195497">
            <w:pPr>
              <w:spacing w:before="60" w:after="60" w:line="276" w:lineRule="auto"/>
              <w:rPr>
                <w:color w:val="000000"/>
                <w:sz w:val="20"/>
              </w:rPr>
            </w:pPr>
            <w:r w:rsidRPr="0035582B">
              <w:rPr>
                <w:color w:val="000000"/>
                <w:sz w:val="20"/>
              </w:rPr>
              <w:t xml:space="preserve">Compliance with conditions of </w:t>
            </w:r>
            <w:r>
              <w:rPr>
                <w:color w:val="000000"/>
                <w:sz w:val="20"/>
              </w:rPr>
              <w:t>ITT</w:t>
            </w:r>
            <w:r w:rsidRPr="0035582B">
              <w:rPr>
                <w:color w:val="000000"/>
                <w:sz w:val="20"/>
              </w:rPr>
              <w:t xml:space="preserve"> 4.6</w:t>
            </w:r>
          </w:p>
        </w:tc>
        <w:tc>
          <w:tcPr>
            <w:tcW w:w="1440" w:type="dxa"/>
            <w:vAlign w:val="center"/>
          </w:tcPr>
          <w:p w14:paraId="28D7BA85"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771B579B"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6EFCC699"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725BCDFF" w14:textId="77777777" w:rsidR="001370AD" w:rsidRPr="0035582B" w:rsidRDefault="001370AD" w:rsidP="00195497">
            <w:pPr>
              <w:spacing w:before="60" w:after="60" w:line="276" w:lineRule="auto"/>
              <w:rPr>
                <w:color w:val="000000"/>
                <w:sz w:val="20"/>
              </w:rPr>
            </w:pPr>
            <w:r w:rsidRPr="0035582B">
              <w:rPr>
                <w:color w:val="000000"/>
                <w:sz w:val="20"/>
              </w:rPr>
              <w:t>N/A</w:t>
            </w:r>
          </w:p>
        </w:tc>
        <w:tc>
          <w:tcPr>
            <w:tcW w:w="1980" w:type="dxa"/>
            <w:vAlign w:val="center"/>
          </w:tcPr>
          <w:p w14:paraId="46FA9790" w14:textId="77777777" w:rsidR="001370AD" w:rsidRPr="0035582B" w:rsidRDefault="001370AD" w:rsidP="00195497">
            <w:pPr>
              <w:spacing w:before="60" w:after="60" w:line="276" w:lineRule="auto"/>
              <w:rPr>
                <w:color w:val="000000"/>
                <w:sz w:val="20"/>
              </w:rPr>
            </w:pPr>
            <w:r w:rsidRPr="0035582B">
              <w:rPr>
                <w:color w:val="000000"/>
                <w:sz w:val="20"/>
              </w:rPr>
              <w:t>Form ELI –1.1 and 1.2, with attachments</w:t>
            </w:r>
          </w:p>
        </w:tc>
      </w:tr>
    </w:tbl>
    <w:p w14:paraId="77C832FA" w14:textId="77777777" w:rsidR="001370AD" w:rsidRDefault="001370AD" w:rsidP="001370AD">
      <w:pPr>
        <w:pStyle w:val="Heading1"/>
        <w:tabs>
          <w:tab w:val="left" w:pos="2214"/>
        </w:tabs>
        <w:spacing w:line="276" w:lineRule="auto"/>
        <w:rPr>
          <w:b w:val="0"/>
          <w:bCs/>
          <w:color w:val="000000"/>
          <w:sz w:val="24"/>
        </w:rPr>
      </w:pPr>
    </w:p>
    <w:p w14:paraId="56588AFE" w14:textId="77777777" w:rsidR="001370AD" w:rsidRDefault="001370AD" w:rsidP="001370AD"/>
    <w:p w14:paraId="1DD91AF3" w14:textId="77777777" w:rsidR="001370AD" w:rsidRDefault="001370AD" w:rsidP="001370AD"/>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1370AD" w:rsidRPr="0035582B" w14:paraId="7BFF3753" w14:textId="77777777" w:rsidTr="00195497">
        <w:trPr>
          <w:tblHeader/>
        </w:trPr>
        <w:tc>
          <w:tcPr>
            <w:tcW w:w="1548" w:type="dxa"/>
          </w:tcPr>
          <w:p w14:paraId="61CE2850" w14:textId="77777777" w:rsidR="001370AD" w:rsidRPr="0035582B" w:rsidRDefault="001370AD" w:rsidP="00195497">
            <w:pPr>
              <w:spacing w:before="120" w:after="120" w:line="276" w:lineRule="auto"/>
              <w:jc w:val="center"/>
              <w:rPr>
                <w:b/>
                <w:color w:val="000000"/>
                <w:sz w:val="22"/>
                <w:szCs w:val="22"/>
              </w:rPr>
            </w:pPr>
            <w:r w:rsidRPr="0035582B">
              <w:rPr>
                <w:bCs/>
                <w:color w:val="000000"/>
                <w:sz w:val="28"/>
                <w:lang w:val="pt-BR"/>
              </w:rPr>
              <w:lastRenderedPageBreak/>
              <w:br w:type="page"/>
            </w:r>
            <w:r w:rsidRPr="0035582B">
              <w:rPr>
                <w:b/>
                <w:color w:val="000000"/>
                <w:sz w:val="22"/>
                <w:szCs w:val="22"/>
              </w:rPr>
              <w:t>Factor</w:t>
            </w:r>
          </w:p>
        </w:tc>
        <w:tc>
          <w:tcPr>
            <w:tcW w:w="11700" w:type="dxa"/>
            <w:gridSpan w:val="6"/>
          </w:tcPr>
          <w:p w14:paraId="3CED706F" w14:textId="77777777" w:rsidR="001370AD" w:rsidRPr="0035582B" w:rsidRDefault="001370AD" w:rsidP="00195497">
            <w:pPr>
              <w:pStyle w:val="S3-Heading2"/>
              <w:spacing w:line="276" w:lineRule="auto"/>
              <w:rPr>
                <w:color w:val="000000"/>
              </w:rPr>
            </w:pPr>
            <w:bookmarkStart w:id="358" w:name="_Toc64817498"/>
            <w:r w:rsidRPr="0035582B">
              <w:rPr>
                <w:color w:val="000000"/>
              </w:rPr>
              <w:t>2.</w:t>
            </w:r>
            <w:r>
              <w:rPr>
                <w:color w:val="000000"/>
              </w:rPr>
              <w:t>2</w:t>
            </w:r>
            <w:r w:rsidRPr="0035582B">
              <w:rPr>
                <w:color w:val="000000"/>
              </w:rPr>
              <w:tab/>
            </w:r>
            <w:r>
              <w:rPr>
                <w:color w:val="000000"/>
              </w:rPr>
              <w:t>Historical Contract Non-Performance</w:t>
            </w:r>
            <w:bookmarkEnd w:id="358"/>
          </w:p>
        </w:tc>
      </w:tr>
      <w:tr w:rsidR="001370AD" w:rsidRPr="0035582B" w14:paraId="5A9006DB" w14:textId="77777777" w:rsidTr="00195497">
        <w:trPr>
          <w:cantSplit/>
          <w:tblHeader/>
        </w:trPr>
        <w:tc>
          <w:tcPr>
            <w:tcW w:w="1548" w:type="dxa"/>
            <w:vMerge w:val="restart"/>
            <w:shd w:val="clear" w:color="auto" w:fill="FFF5EB"/>
            <w:vAlign w:val="center"/>
          </w:tcPr>
          <w:p w14:paraId="08FA65AA" w14:textId="77777777" w:rsidR="001370AD" w:rsidRPr="0035582B" w:rsidRDefault="001370AD" w:rsidP="00195497">
            <w:pPr>
              <w:spacing w:before="80" w:after="80" w:line="276" w:lineRule="auto"/>
              <w:jc w:val="center"/>
              <w:rPr>
                <w:b/>
                <w:color w:val="000000"/>
                <w:sz w:val="20"/>
              </w:rPr>
            </w:pPr>
            <w:r w:rsidRPr="0035582B">
              <w:rPr>
                <w:b/>
                <w:color w:val="000000"/>
                <w:sz w:val="20"/>
              </w:rPr>
              <w:t>Sub-Factor</w:t>
            </w:r>
          </w:p>
        </w:tc>
        <w:tc>
          <w:tcPr>
            <w:tcW w:w="9720" w:type="dxa"/>
            <w:gridSpan w:val="5"/>
            <w:shd w:val="clear" w:color="auto" w:fill="FFF5EB"/>
          </w:tcPr>
          <w:p w14:paraId="091ADDA3"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14:paraId="66B57680"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1370AD" w:rsidRPr="0035582B" w14:paraId="453B84F1" w14:textId="77777777" w:rsidTr="00195497">
        <w:trPr>
          <w:cantSplit/>
          <w:tblHeader/>
        </w:trPr>
        <w:tc>
          <w:tcPr>
            <w:tcW w:w="1548" w:type="dxa"/>
            <w:vMerge/>
            <w:shd w:val="clear" w:color="auto" w:fill="FFF5EB"/>
          </w:tcPr>
          <w:p w14:paraId="6263F126" w14:textId="77777777" w:rsidR="001370AD" w:rsidRPr="0035582B" w:rsidRDefault="001370AD" w:rsidP="00195497">
            <w:pPr>
              <w:spacing w:before="80" w:after="80" w:line="276" w:lineRule="auto"/>
              <w:jc w:val="center"/>
              <w:rPr>
                <w:b/>
                <w:color w:val="000000"/>
                <w:sz w:val="20"/>
              </w:rPr>
            </w:pPr>
          </w:p>
        </w:tc>
        <w:tc>
          <w:tcPr>
            <w:tcW w:w="3960" w:type="dxa"/>
            <w:vMerge w:val="restart"/>
            <w:shd w:val="clear" w:color="auto" w:fill="FFF5EB"/>
            <w:vAlign w:val="center"/>
          </w:tcPr>
          <w:p w14:paraId="2F2726BB"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14:paraId="0C05AB4E" w14:textId="77777777" w:rsidR="001370AD" w:rsidRPr="0035582B" w:rsidRDefault="001370AD" w:rsidP="00195497">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14:paraId="50897ADE" w14:textId="77777777" w:rsidR="001370AD" w:rsidRPr="0035582B" w:rsidRDefault="001370AD" w:rsidP="00195497">
            <w:pPr>
              <w:pStyle w:val="titulo"/>
              <w:spacing w:before="40" w:line="276" w:lineRule="auto"/>
              <w:rPr>
                <w:b w:val="0"/>
                <w:color w:val="000000"/>
                <w:sz w:val="20"/>
              </w:rPr>
            </w:pPr>
          </w:p>
        </w:tc>
      </w:tr>
      <w:tr w:rsidR="001370AD" w:rsidRPr="0035582B" w14:paraId="08187EA0" w14:textId="77777777" w:rsidTr="00195497">
        <w:trPr>
          <w:cantSplit/>
          <w:tblHeader/>
        </w:trPr>
        <w:tc>
          <w:tcPr>
            <w:tcW w:w="1548" w:type="dxa"/>
            <w:vMerge/>
            <w:shd w:val="clear" w:color="auto" w:fill="FFF5EB"/>
          </w:tcPr>
          <w:p w14:paraId="1767F9C7" w14:textId="77777777" w:rsidR="001370AD" w:rsidRPr="0035582B" w:rsidRDefault="001370AD" w:rsidP="00195497">
            <w:pPr>
              <w:spacing w:before="80" w:after="80" w:line="276" w:lineRule="auto"/>
              <w:ind w:hanging="360"/>
              <w:jc w:val="center"/>
              <w:rPr>
                <w:b/>
                <w:color w:val="000000"/>
                <w:sz w:val="20"/>
              </w:rPr>
            </w:pPr>
          </w:p>
        </w:tc>
        <w:tc>
          <w:tcPr>
            <w:tcW w:w="3960" w:type="dxa"/>
            <w:vMerge/>
            <w:shd w:val="clear" w:color="auto" w:fill="FFF5EB"/>
          </w:tcPr>
          <w:p w14:paraId="0AE6142C" w14:textId="77777777" w:rsidR="001370AD" w:rsidRPr="0035582B" w:rsidRDefault="001370AD" w:rsidP="00195497">
            <w:pPr>
              <w:spacing w:before="80" w:after="80" w:line="276" w:lineRule="auto"/>
              <w:jc w:val="center"/>
              <w:rPr>
                <w:b/>
                <w:color w:val="000000"/>
                <w:sz w:val="20"/>
              </w:rPr>
            </w:pPr>
          </w:p>
        </w:tc>
        <w:tc>
          <w:tcPr>
            <w:tcW w:w="1440" w:type="dxa"/>
            <w:vMerge w:val="restart"/>
            <w:shd w:val="clear" w:color="auto" w:fill="FFF5EB"/>
            <w:vAlign w:val="center"/>
          </w:tcPr>
          <w:p w14:paraId="37A09D66" w14:textId="77777777" w:rsidR="001370AD" w:rsidRPr="0035582B" w:rsidRDefault="001370AD" w:rsidP="00195497">
            <w:pPr>
              <w:spacing w:before="40" w:line="276" w:lineRule="auto"/>
              <w:jc w:val="center"/>
              <w:rPr>
                <w:b/>
                <w:color w:val="000000"/>
                <w:sz w:val="20"/>
              </w:rPr>
            </w:pPr>
            <w:r w:rsidRPr="0035582B">
              <w:rPr>
                <w:b/>
                <w:color w:val="000000"/>
                <w:sz w:val="20"/>
              </w:rPr>
              <w:t>Single Entity</w:t>
            </w:r>
          </w:p>
        </w:tc>
        <w:tc>
          <w:tcPr>
            <w:tcW w:w="4320" w:type="dxa"/>
            <w:gridSpan w:val="3"/>
            <w:shd w:val="clear" w:color="auto" w:fill="FFF5EB"/>
          </w:tcPr>
          <w:p w14:paraId="27C31B7C" w14:textId="77777777" w:rsidR="001370AD" w:rsidRPr="0035582B" w:rsidRDefault="001370AD" w:rsidP="00195497">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14:paraId="03023E31" w14:textId="77777777" w:rsidR="001370AD" w:rsidRPr="0035582B" w:rsidRDefault="001370AD" w:rsidP="00195497">
            <w:pPr>
              <w:pStyle w:val="titulo"/>
              <w:spacing w:before="40" w:after="0" w:line="276" w:lineRule="auto"/>
              <w:rPr>
                <w:rFonts w:ascii="Times New Roman" w:hAnsi="Times New Roman"/>
                <w:color w:val="000000"/>
                <w:sz w:val="20"/>
              </w:rPr>
            </w:pPr>
          </w:p>
        </w:tc>
      </w:tr>
      <w:tr w:rsidR="001370AD" w:rsidRPr="0035582B" w14:paraId="1F48519C" w14:textId="77777777" w:rsidTr="00195497">
        <w:trPr>
          <w:cantSplit/>
          <w:trHeight w:val="575"/>
          <w:tblHeader/>
        </w:trPr>
        <w:tc>
          <w:tcPr>
            <w:tcW w:w="1548" w:type="dxa"/>
            <w:vMerge/>
            <w:shd w:val="clear" w:color="auto" w:fill="FFF5EB"/>
          </w:tcPr>
          <w:p w14:paraId="2EBE62AC" w14:textId="77777777" w:rsidR="001370AD" w:rsidRPr="0035582B" w:rsidRDefault="001370AD" w:rsidP="00195497">
            <w:pPr>
              <w:spacing w:line="276" w:lineRule="auto"/>
              <w:ind w:left="360" w:hanging="360"/>
              <w:rPr>
                <w:b/>
                <w:color w:val="000000"/>
                <w:sz w:val="20"/>
              </w:rPr>
            </w:pPr>
          </w:p>
        </w:tc>
        <w:tc>
          <w:tcPr>
            <w:tcW w:w="3960" w:type="dxa"/>
            <w:vMerge/>
            <w:shd w:val="clear" w:color="auto" w:fill="FFF5EB"/>
          </w:tcPr>
          <w:p w14:paraId="58DC20D6" w14:textId="77777777" w:rsidR="001370AD" w:rsidRPr="0035582B" w:rsidRDefault="001370AD" w:rsidP="00195497">
            <w:pPr>
              <w:spacing w:line="276" w:lineRule="auto"/>
              <w:ind w:left="360" w:hanging="360"/>
              <w:rPr>
                <w:b/>
                <w:color w:val="000000"/>
                <w:sz w:val="20"/>
              </w:rPr>
            </w:pPr>
          </w:p>
        </w:tc>
        <w:tc>
          <w:tcPr>
            <w:tcW w:w="1440" w:type="dxa"/>
            <w:vMerge/>
            <w:shd w:val="clear" w:color="auto" w:fill="FFF5EB"/>
          </w:tcPr>
          <w:p w14:paraId="0FE4A3D3" w14:textId="77777777" w:rsidR="001370AD" w:rsidRPr="0035582B" w:rsidRDefault="001370AD" w:rsidP="00195497">
            <w:pPr>
              <w:keepNext/>
              <w:spacing w:before="40" w:line="276" w:lineRule="auto"/>
              <w:rPr>
                <w:b/>
                <w:color w:val="000000"/>
                <w:sz w:val="20"/>
              </w:rPr>
            </w:pPr>
          </w:p>
        </w:tc>
        <w:tc>
          <w:tcPr>
            <w:tcW w:w="1440" w:type="dxa"/>
            <w:shd w:val="clear" w:color="auto" w:fill="FFF5EB"/>
            <w:vAlign w:val="center"/>
          </w:tcPr>
          <w:p w14:paraId="516D8B00" w14:textId="77777777" w:rsidR="001370AD" w:rsidRPr="0035582B" w:rsidRDefault="001370AD" w:rsidP="00195497">
            <w:pPr>
              <w:spacing w:before="40" w:line="276" w:lineRule="auto"/>
              <w:jc w:val="center"/>
              <w:rPr>
                <w:b/>
                <w:color w:val="000000"/>
                <w:sz w:val="20"/>
              </w:rPr>
            </w:pPr>
            <w:r w:rsidRPr="0035582B">
              <w:rPr>
                <w:b/>
                <w:color w:val="000000"/>
                <w:sz w:val="20"/>
              </w:rPr>
              <w:t>All partners combined</w:t>
            </w:r>
          </w:p>
        </w:tc>
        <w:tc>
          <w:tcPr>
            <w:tcW w:w="1440" w:type="dxa"/>
            <w:shd w:val="clear" w:color="auto" w:fill="FFF5EB"/>
            <w:vAlign w:val="center"/>
          </w:tcPr>
          <w:p w14:paraId="727A656D" w14:textId="77777777" w:rsidR="001370AD" w:rsidRPr="0035582B" w:rsidRDefault="001370AD" w:rsidP="00195497">
            <w:pPr>
              <w:spacing w:before="40" w:line="276" w:lineRule="auto"/>
              <w:jc w:val="center"/>
              <w:rPr>
                <w:b/>
                <w:color w:val="000000"/>
                <w:sz w:val="20"/>
              </w:rPr>
            </w:pPr>
            <w:r w:rsidRPr="0035582B">
              <w:rPr>
                <w:b/>
                <w:color w:val="000000"/>
                <w:sz w:val="20"/>
              </w:rPr>
              <w:t>Each partner</w:t>
            </w:r>
          </w:p>
        </w:tc>
        <w:tc>
          <w:tcPr>
            <w:tcW w:w="1440" w:type="dxa"/>
            <w:shd w:val="clear" w:color="auto" w:fill="FFF5EB"/>
            <w:vAlign w:val="center"/>
          </w:tcPr>
          <w:p w14:paraId="5C91EC0D" w14:textId="77777777" w:rsidR="001370AD" w:rsidRPr="0035582B" w:rsidRDefault="001370AD" w:rsidP="00195497">
            <w:pPr>
              <w:spacing w:before="40" w:line="276" w:lineRule="auto"/>
              <w:jc w:val="center"/>
              <w:rPr>
                <w:b/>
                <w:color w:val="000000"/>
                <w:sz w:val="20"/>
              </w:rPr>
            </w:pPr>
            <w:r w:rsidRPr="0035582B">
              <w:rPr>
                <w:b/>
                <w:color w:val="000000"/>
                <w:sz w:val="20"/>
              </w:rPr>
              <w:t>At least one partner</w:t>
            </w:r>
          </w:p>
        </w:tc>
        <w:tc>
          <w:tcPr>
            <w:tcW w:w="1980" w:type="dxa"/>
            <w:vMerge/>
            <w:shd w:val="clear" w:color="auto" w:fill="FFF5EB"/>
          </w:tcPr>
          <w:p w14:paraId="65198676" w14:textId="77777777" w:rsidR="001370AD" w:rsidRPr="0035582B" w:rsidRDefault="001370AD" w:rsidP="00195497">
            <w:pPr>
              <w:spacing w:before="40" w:line="276" w:lineRule="auto"/>
              <w:rPr>
                <w:b/>
                <w:color w:val="000000"/>
                <w:sz w:val="20"/>
              </w:rPr>
            </w:pPr>
          </w:p>
        </w:tc>
      </w:tr>
      <w:tr w:rsidR="001370AD" w:rsidRPr="0035582B" w14:paraId="18CCCD36" w14:textId="77777777" w:rsidTr="00195497">
        <w:trPr>
          <w:trHeight w:val="1421"/>
        </w:trPr>
        <w:tc>
          <w:tcPr>
            <w:tcW w:w="1548" w:type="dxa"/>
          </w:tcPr>
          <w:p w14:paraId="346F8100" w14:textId="77777777" w:rsidR="001370AD" w:rsidRPr="0035582B" w:rsidRDefault="001370AD" w:rsidP="00195497">
            <w:pPr>
              <w:spacing w:line="276" w:lineRule="auto"/>
              <w:rPr>
                <w:color w:val="000000"/>
                <w:sz w:val="20"/>
              </w:rPr>
            </w:pPr>
            <w:r w:rsidRPr="00963453">
              <w:rPr>
                <w:bCs/>
                <w:color w:val="000000"/>
                <w:sz w:val="20"/>
              </w:rPr>
              <w:t>2.2.1 History of Non-Performing Contracts</w:t>
            </w:r>
          </w:p>
        </w:tc>
        <w:tc>
          <w:tcPr>
            <w:tcW w:w="3960" w:type="dxa"/>
          </w:tcPr>
          <w:p w14:paraId="34B4A0BC" w14:textId="77777777" w:rsidR="001370AD" w:rsidRPr="0035582B" w:rsidRDefault="001370AD" w:rsidP="00195497">
            <w:pPr>
              <w:spacing w:line="276" w:lineRule="auto"/>
              <w:rPr>
                <w:color w:val="000000"/>
                <w:sz w:val="20"/>
              </w:rPr>
            </w:pPr>
            <w:r w:rsidRPr="00963453">
              <w:rPr>
                <w:color w:val="000000"/>
                <w:sz w:val="20"/>
              </w:rPr>
              <w:t>Non-performance of a contract</w:t>
            </w:r>
            <w:r w:rsidRPr="00963453">
              <w:rPr>
                <w:rStyle w:val="FootnoteReference"/>
                <w:color w:val="000000"/>
                <w:sz w:val="20"/>
              </w:rPr>
              <w:footnoteReference w:id="1"/>
            </w:r>
            <w:r w:rsidRPr="00963453">
              <w:rPr>
                <w:color w:val="000000"/>
                <w:sz w:val="20"/>
              </w:rPr>
              <w:t xml:space="preserve"> did not occur as a result of contractor default during the past 5 years preceding the deadline for bid submission.</w:t>
            </w:r>
          </w:p>
        </w:tc>
        <w:tc>
          <w:tcPr>
            <w:tcW w:w="1440" w:type="dxa"/>
            <w:vAlign w:val="center"/>
          </w:tcPr>
          <w:p w14:paraId="10872DEF" w14:textId="77777777" w:rsidR="001370AD" w:rsidRPr="0035582B" w:rsidRDefault="001370AD" w:rsidP="00195497">
            <w:pPr>
              <w:spacing w:line="276" w:lineRule="auto"/>
              <w:jc w:val="center"/>
              <w:rPr>
                <w:color w:val="000000"/>
                <w:sz w:val="20"/>
              </w:rPr>
            </w:pPr>
            <w:r w:rsidRPr="00963453">
              <w:rPr>
                <w:color w:val="000000"/>
                <w:sz w:val="20"/>
              </w:rPr>
              <w:t>Must meet requirement</w:t>
            </w:r>
            <w:r w:rsidRPr="00963453">
              <w:rPr>
                <w:color w:val="000000"/>
                <w:sz w:val="20"/>
                <w:vertAlign w:val="superscript"/>
              </w:rPr>
              <w:t>1 &amp; 2</w:t>
            </w:r>
          </w:p>
        </w:tc>
        <w:tc>
          <w:tcPr>
            <w:tcW w:w="1440" w:type="dxa"/>
          </w:tcPr>
          <w:p w14:paraId="2CF9D0F0" w14:textId="77777777" w:rsidR="001370AD" w:rsidRDefault="001370AD" w:rsidP="00195497">
            <w:pPr>
              <w:spacing w:line="276" w:lineRule="auto"/>
              <w:jc w:val="center"/>
              <w:rPr>
                <w:color w:val="000000"/>
                <w:sz w:val="20"/>
              </w:rPr>
            </w:pPr>
          </w:p>
          <w:p w14:paraId="06D159FD" w14:textId="77777777" w:rsidR="001370AD" w:rsidRPr="0035582B" w:rsidRDefault="001370AD" w:rsidP="00195497">
            <w:pPr>
              <w:spacing w:line="276" w:lineRule="auto"/>
              <w:jc w:val="center"/>
              <w:rPr>
                <w:color w:val="000000"/>
                <w:sz w:val="20"/>
              </w:rPr>
            </w:pPr>
            <w:r w:rsidRPr="00963453">
              <w:rPr>
                <w:color w:val="000000"/>
                <w:sz w:val="20"/>
              </w:rPr>
              <w:t>Must meet requirements</w:t>
            </w:r>
          </w:p>
        </w:tc>
        <w:tc>
          <w:tcPr>
            <w:tcW w:w="1440" w:type="dxa"/>
          </w:tcPr>
          <w:p w14:paraId="2875E760" w14:textId="77777777" w:rsidR="001370AD" w:rsidRDefault="001370AD" w:rsidP="00195497">
            <w:pPr>
              <w:spacing w:line="276" w:lineRule="auto"/>
              <w:jc w:val="center"/>
              <w:rPr>
                <w:color w:val="000000"/>
                <w:sz w:val="20"/>
              </w:rPr>
            </w:pPr>
          </w:p>
          <w:p w14:paraId="4E3A04A6" w14:textId="77777777" w:rsidR="001370AD" w:rsidRPr="0035582B" w:rsidRDefault="001370AD" w:rsidP="00195497">
            <w:pPr>
              <w:spacing w:line="276" w:lineRule="auto"/>
              <w:jc w:val="center"/>
              <w:rPr>
                <w:color w:val="000000"/>
                <w:sz w:val="20"/>
              </w:rPr>
            </w:pPr>
            <w:r w:rsidRPr="00963453">
              <w:rPr>
                <w:color w:val="000000"/>
                <w:sz w:val="20"/>
              </w:rPr>
              <w:t>Must meet requirement</w:t>
            </w:r>
            <w:r w:rsidRPr="00963453">
              <w:rPr>
                <w:rStyle w:val="FootnoteReference"/>
                <w:color w:val="000000"/>
                <w:sz w:val="20"/>
              </w:rPr>
              <w:footnoteReference w:id="2"/>
            </w:r>
          </w:p>
        </w:tc>
        <w:tc>
          <w:tcPr>
            <w:tcW w:w="1440" w:type="dxa"/>
          </w:tcPr>
          <w:p w14:paraId="22D125AE" w14:textId="77777777" w:rsidR="001370AD" w:rsidRDefault="001370AD" w:rsidP="00195497">
            <w:pPr>
              <w:spacing w:line="276" w:lineRule="auto"/>
              <w:jc w:val="center"/>
              <w:rPr>
                <w:color w:val="000000"/>
                <w:sz w:val="20"/>
              </w:rPr>
            </w:pPr>
          </w:p>
          <w:p w14:paraId="4C9F41BA" w14:textId="77777777" w:rsidR="001370AD" w:rsidRPr="0035582B" w:rsidRDefault="001370AD" w:rsidP="00195497">
            <w:pPr>
              <w:spacing w:line="276" w:lineRule="auto"/>
              <w:jc w:val="center"/>
              <w:rPr>
                <w:color w:val="000000"/>
                <w:sz w:val="20"/>
              </w:rPr>
            </w:pPr>
            <w:r w:rsidRPr="00963453">
              <w:rPr>
                <w:color w:val="000000"/>
                <w:sz w:val="20"/>
              </w:rPr>
              <w:t>N/A</w:t>
            </w:r>
          </w:p>
        </w:tc>
        <w:tc>
          <w:tcPr>
            <w:tcW w:w="1980" w:type="dxa"/>
          </w:tcPr>
          <w:p w14:paraId="14A95B48" w14:textId="77777777" w:rsidR="001370AD" w:rsidRDefault="001370AD" w:rsidP="00195497">
            <w:pPr>
              <w:spacing w:line="276" w:lineRule="auto"/>
              <w:jc w:val="center"/>
              <w:rPr>
                <w:color w:val="000000"/>
                <w:sz w:val="20"/>
              </w:rPr>
            </w:pPr>
          </w:p>
          <w:p w14:paraId="401FA369" w14:textId="77777777" w:rsidR="001370AD" w:rsidRPr="0035582B" w:rsidRDefault="001370AD" w:rsidP="00195497">
            <w:pPr>
              <w:spacing w:line="276" w:lineRule="auto"/>
              <w:jc w:val="center"/>
              <w:rPr>
                <w:color w:val="000000"/>
                <w:sz w:val="20"/>
              </w:rPr>
            </w:pPr>
            <w:r w:rsidRPr="00963453">
              <w:rPr>
                <w:color w:val="000000"/>
                <w:sz w:val="20"/>
              </w:rPr>
              <w:t>Form CON-2</w:t>
            </w:r>
          </w:p>
        </w:tc>
      </w:tr>
      <w:tr w:rsidR="001370AD" w:rsidRPr="0035582B" w14:paraId="531FC146" w14:textId="77777777" w:rsidTr="00195497">
        <w:trPr>
          <w:trHeight w:val="1483"/>
        </w:trPr>
        <w:tc>
          <w:tcPr>
            <w:tcW w:w="1548" w:type="dxa"/>
          </w:tcPr>
          <w:p w14:paraId="03E950D6" w14:textId="77777777" w:rsidR="001370AD" w:rsidRPr="0035582B" w:rsidRDefault="001370AD" w:rsidP="00195497">
            <w:pPr>
              <w:spacing w:line="276" w:lineRule="auto"/>
              <w:rPr>
                <w:color w:val="000000"/>
                <w:sz w:val="20"/>
              </w:rPr>
            </w:pPr>
            <w:r w:rsidRPr="00963453">
              <w:rPr>
                <w:bCs/>
                <w:color w:val="000000"/>
                <w:sz w:val="20"/>
              </w:rPr>
              <w:t>2.2.2 Pending Litigation</w:t>
            </w:r>
          </w:p>
        </w:tc>
        <w:tc>
          <w:tcPr>
            <w:tcW w:w="3960" w:type="dxa"/>
          </w:tcPr>
          <w:p w14:paraId="28CEC868" w14:textId="77777777" w:rsidR="001370AD" w:rsidRPr="0035582B" w:rsidRDefault="001370AD" w:rsidP="00195497">
            <w:pPr>
              <w:spacing w:line="276" w:lineRule="auto"/>
              <w:rPr>
                <w:color w:val="000000"/>
                <w:sz w:val="20"/>
              </w:rPr>
            </w:pPr>
            <w:r w:rsidRPr="00963453">
              <w:rPr>
                <w:color w:val="000000"/>
                <w:sz w:val="20"/>
              </w:rPr>
              <w:t>Bidder’s financial position and prospective long-term profitability sound according to criteria established in 3.1 below and assuming that all pending litigation will be resolved against the Bidder</w:t>
            </w:r>
          </w:p>
        </w:tc>
        <w:tc>
          <w:tcPr>
            <w:tcW w:w="1440" w:type="dxa"/>
          </w:tcPr>
          <w:p w14:paraId="1FEB0D22" w14:textId="77777777" w:rsidR="001370AD" w:rsidRDefault="001370AD" w:rsidP="00195497">
            <w:pPr>
              <w:spacing w:line="276" w:lineRule="auto"/>
              <w:jc w:val="center"/>
              <w:rPr>
                <w:color w:val="000000"/>
                <w:sz w:val="20"/>
              </w:rPr>
            </w:pPr>
          </w:p>
          <w:p w14:paraId="1763928B" w14:textId="77777777" w:rsidR="001370AD" w:rsidRPr="0035582B" w:rsidRDefault="001370AD" w:rsidP="00195497">
            <w:pPr>
              <w:spacing w:line="276" w:lineRule="auto"/>
              <w:jc w:val="center"/>
              <w:rPr>
                <w:color w:val="000000"/>
                <w:sz w:val="20"/>
              </w:rPr>
            </w:pPr>
            <w:r w:rsidRPr="00963453">
              <w:rPr>
                <w:color w:val="000000"/>
                <w:sz w:val="20"/>
              </w:rPr>
              <w:t xml:space="preserve">Must meet requirement </w:t>
            </w:r>
          </w:p>
        </w:tc>
        <w:tc>
          <w:tcPr>
            <w:tcW w:w="1440" w:type="dxa"/>
          </w:tcPr>
          <w:p w14:paraId="61F99305" w14:textId="77777777" w:rsidR="001370AD" w:rsidRDefault="001370AD" w:rsidP="00195497">
            <w:pPr>
              <w:spacing w:line="276" w:lineRule="auto"/>
              <w:jc w:val="center"/>
              <w:rPr>
                <w:color w:val="000000"/>
                <w:sz w:val="20"/>
              </w:rPr>
            </w:pPr>
          </w:p>
          <w:p w14:paraId="3E8A0D52" w14:textId="77777777" w:rsidR="001370AD" w:rsidRPr="0035582B" w:rsidRDefault="001370AD" w:rsidP="00195497">
            <w:pPr>
              <w:spacing w:line="276" w:lineRule="auto"/>
              <w:jc w:val="center"/>
              <w:rPr>
                <w:color w:val="000000"/>
                <w:sz w:val="20"/>
              </w:rPr>
            </w:pPr>
            <w:r w:rsidRPr="00963453">
              <w:rPr>
                <w:color w:val="000000"/>
                <w:sz w:val="20"/>
              </w:rPr>
              <w:t>N/A</w:t>
            </w:r>
          </w:p>
        </w:tc>
        <w:tc>
          <w:tcPr>
            <w:tcW w:w="1440" w:type="dxa"/>
          </w:tcPr>
          <w:p w14:paraId="512DC8D9" w14:textId="77777777" w:rsidR="001370AD" w:rsidRDefault="001370AD" w:rsidP="00195497">
            <w:pPr>
              <w:spacing w:line="276" w:lineRule="auto"/>
              <w:jc w:val="center"/>
              <w:rPr>
                <w:color w:val="000000"/>
                <w:sz w:val="20"/>
              </w:rPr>
            </w:pPr>
          </w:p>
          <w:p w14:paraId="647F004D" w14:textId="77777777" w:rsidR="001370AD" w:rsidRPr="0035582B" w:rsidRDefault="001370AD" w:rsidP="00195497">
            <w:pPr>
              <w:spacing w:line="276" w:lineRule="auto"/>
              <w:jc w:val="center"/>
              <w:rPr>
                <w:color w:val="000000"/>
                <w:sz w:val="20"/>
              </w:rPr>
            </w:pPr>
            <w:r w:rsidRPr="00963453">
              <w:rPr>
                <w:color w:val="000000"/>
                <w:sz w:val="20"/>
              </w:rPr>
              <w:t xml:space="preserve">Must meet requirement </w:t>
            </w:r>
          </w:p>
        </w:tc>
        <w:tc>
          <w:tcPr>
            <w:tcW w:w="1440" w:type="dxa"/>
          </w:tcPr>
          <w:p w14:paraId="773B7125" w14:textId="77777777" w:rsidR="001370AD" w:rsidRDefault="001370AD" w:rsidP="00195497">
            <w:pPr>
              <w:spacing w:line="276" w:lineRule="auto"/>
              <w:jc w:val="center"/>
              <w:rPr>
                <w:color w:val="000000"/>
                <w:sz w:val="20"/>
              </w:rPr>
            </w:pPr>
          </w:p>
          <w:p w14:paraId="3E709D37" w14:textId="77777777" w:rsidR="001370AD" w:rsidRPr="0035582B" w:rsidRDefault="001370AD" w:rsidP="00195497">
            <w:pPr>
              <w:spacing w:line="276" w:lineRule="auto"/>
              <w:jc w:val="center"/>
              <w:rPr>
                <w:color w:val="000000"/>
                <w:sz w:val="20"/>
              </w:rPr>
            </w:pPr>
            <w:r w:rsidRPr="00963453">
              <w:rPr>
                <w:color w:val="000000"/>
                <w:sz w:val="20"/>
              </w:rPr>
              <w:t>N/A</w:t>
            </w:r>
          </w:p>
        </w:tc>
        <w:tc>
          <w:tcPr>
            <w:tcW w:w="1980" w:type="dxa"/>
          </w:tcPr>
          <w:p w14:paraId="014C1BBB" w14:textId="77777777" w:rsidR="001370AD" w:rsidRDefault="001370AD" w:rsidP="00195497">
            <w:pPr>
              <w:pStyle w:val="Style11"/>
              <w:tabs>
                <w:tab w:val="left" w:leader="dot" w:pos="8424"/>
              </w:tabs>
              <w:spacing w:line="240" w:lineRule="auto"/>
              <w:rPr>
                <w:color w:val="000000"/>
                <w:sz w:val="20"/>
              </w:rPr>
            </w:pPr>
          </w:p>
          <w:p w14:paraId="5FD072C1" w14:textId="77777777" w:rsidR="001370AD" w:rsidRPr="00963453" w:rsidRDefault="001370AD" w:rsidP="00195497">
            <w:pPr>
              <w:pStyle w:val="Style11"/>
              <w:tabs>
                <w:tab w:val="left" w:leader="dot" w:pos="8424"/>
              </w:tabs>
              <w:spacing w:line="240" w:lineRule="auto"/>
              <w:jc w:val="center"/>
              <w:rPr>
                <w:color w:val="000000"/>
                <w:sz w:val="20"/>
              </w:rPr>
            </w:pPr>
            <w:r w:rsidRPr="00963453">
              <w:rPr>
                <w:color w:val="000000"/>
                <w:sz w:val="20"/>
              </w:rPr>
              <w:t>Form CON – 2</w:t>
            </w:r>
          </w:p>
          <w:p w14:paraId="5ACF3B31" w14:textId="77777777" w:rsidR="001370AD" w:rsidRDefault="001370AD" w:rsidP="00195497">
            <w:pPr>
              <w:spacing w:line="276" w:lineRule="auto"/>
              <w:jc w:val="center"/>
              <w:rPr>
                <w:color w:val="000000"/>
                <w:sz w:val="20"/>
              </w:rPr>
            </w:pPr>
          </w:p>
          <w:p w14:paraId="5B1EAD60" w14:textId="77777777" w:rsidR="001370AD" w:rsidRDefault="001370AD" w:rsidP="00195497">
            <w:pPr>
              <w:spacing w:line="276" w:lineRule="auto"/>
              <w:jc w:val="center"/>
              <w:rPr>
                <w:color w:val="000000"/>
                <w:sz w:val="20"/>
              </w:rPr>
            </w:pPr>
          </w:p>
          <w:p w14:paraId="42EE2F44" w14:textId="77777777" w:rsidR="001370AD" w:rsidRDefault="001370AD" w:rsidP="00195497">
            <w:pPr>
              <w:spacing w:line="276" w:lineRule="auto"/>
              <w:jc w:val="center"/>
              <w:rPr>
                <w:color w:val="000000"/>
                <w:sz w:val="20"/>
              </w:rPr>
            </w:pPr>
          </w:p>
          <w:p w14:paraId="4698130D" w14:textId="77777777" w:rsidR="001370AD" w:rsidRPr="0035582B" w:rsidRDefault="001370AD" w:rsidP="00195497">
            <w:pPr>
              <w:spacing w:line="276" w:lineRule="auto"/>
              <w:jc w:val="center"/>
              <w:rPr>
                <w:color w:val="000000"/>
                <w:sz w:val="20"/>
              </w:rPr>
            </w:pPr>
          </w:p>
        </w:tc>
      </w:tr>
    </w:tbl>
    <w:p w14:paraId="0A001B9C" w14:textId="77777777" w:rsidR="001370AD" w:rsidRPr="0035582B" w:rsidRDefault="001370AD" w:rsidP="001370AD">
      <w:pPr>
        <w:pStyle w:val="Heading1"/>
        <w:tabs>
          <w:tab w:val="left" w:pos="2214"/>
        </w:tabs>
        <w:spacing w:line="276" w:lineRule="auto"/>
        <w:rPr>
          <w:bCs/>
          <w:color w:val="000000"/>
          <w:sz w:val="16"/>
          <w:szCs w:val="16"/>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1370AD" w:rsidRPr="0035582B" w14:paraId="25D13154" w14:textId="77777777" w:rsidTr="00195497">
        <w:trPr>
          <w:tblHeader/>
        </w:trPr>
        <w:tc>
          <w:tcPr>
            <w:tcW w:w="1548" w:type="dxa"/>
          </w:tcPr>
          <w:p w14:paraId="412FF3DB" w14:textId="77777777" w:rsidR="001370AD" w:rsidRPr="0035582B" w:rsidRDefault="001370AD" w:rsidP="00195497">
            <w:pPr>
              <w:spacing w:before="120" w:after="120" w:line="276" w:lineRule="auto"/>
              <w:jc w:val="center"/>
              <w:rPr>
                <w:b/>
                <w:color w:val="000000"/>
                <w:sz w:val="22"/>
                <w:szCs w:val="22"/>
              </w:rPr>
            </w:pPr>
            <w:r w:rsidRPr="0035582B">
              <w:rPr>
                <w:bCs/>
                <w:color w:val="000000"/>
                <w:sz w:val="28"/>
                <w:lang w:val="pt-BR"/>
              </w:rPr>
              <w:lastRenderedPageBreak/>
              <w:br w:type="page"/>
            </w:r>
            <w:r w:rsidRPr="0035582B">
              <w:rPr>
                <w:b/>
                <w:color w:val="000000"/>
                <w:sz w:val="22"/>
                <w:szCs w:val="22"/>
              </w:rPr>
              <w:t>Factor</w:t>
            </w:r>
          </w:p>
        </w:tc>
        <w:tc>
          <w:tcPr>
            <w:tcW w:w="11700" w:type="dxa"/>
            <w:gridSpan w:val="6"/>
          </w:tcPr>
          <w:p w14:paraId="67AAFDA2" w14:textId="77777777" w:rsidR="001370AD" w:rsidRPr="0035582B" w:rsidRDefault="001370AD" w:rsidP="00195497">
            <w:pPr>
              <w:pStyle w:val="S3-Heading2"/>
              <w:spacing w:line="276" w:lineRule="auto"/>
              <w:rPr>
                <w:color w:val="000000"/>
              </w:rPr>
            </w:pPr>
            <w:bookmarkStart w:id="359" w:name="_Toc498339862"/>
            <w:bookmarkStart w:id="360" w:name="_Toc498848209"/>
            <w:bookmarkStart w:id="361" w:name="_Toc499021787"/>
            <w:bookmarkStart w:id="362" w:name="_Toc499023470"/>
            <w:bookmarkStart w:id="363" w:name="_Toc501529952"/>
            <w:bookmarkStart w:id="364" w:name="_Toc503874230"/>
            <w:bookmarkStart w:id="365" w:name="_Toc23215166"/>
            <w:bookmarkStart w:id="366" w:name="_Toc235671313"/>
            <w:r w:rsidRPr="0035582B">
              <w:rPr>
                <w:color w:val="000000"/>
              </w:rPr>
              <w:t>2.</w:t>
            </w:r>
            <w:r>
              <w:rPr>
                <w:color w:val="000000"/>
              </w:rPr>
              <w:t>3</w:t>
            </w:r>
            <w:r w:rsidRPr="0035582B">
              <w:rPr>
                <w:color w:val="000000"/>
              </w:rPr>
              <w:t xml:space="preserve"> </w:t>
            </w:r>
            <w:r w:rsidRPr="0035582B">
              <w:rPr>
                <w:color w:val="000000"/>
              </w:rPr>
              <w:tab/>
              <w:t>Financial Situation</w:t>
            </w:r>
            <w:bookmarkEnd w:id="359"/>
            <w:bookmarkEnd w:id="360"/>
            <w:bookmarkEnd w:id="361"/>
            <w:bookmarkEnd w:id="362"/>
            <w:bookmarkEnd w:id="363"/>
            <w:bookmarkEnd w:id="364"/>
            <w:bookmarkEnd w:id="365"/>
            <w:bookmarkEnd w:id="366"/>
          </w:p>
        </w:tc>
      </w:tr>
      <w:tr w:rsidR="001370AD" w:rsidRPr="0035582B" w14:paraId="73E07966" w14:textId="77777777" w:rsidTr="00195497">
        <w:trPr>
          <w:cantSplit/>
          <w:tblHeader/>
        </w:trPr>
        <w:tc>
          <w:tcPr>
            <w:tcW w:w="1548" w:type="dxa"/>
            <w:vMerge w:val="restart"/>
            <w:shd w:val="clear" w:color="auto" w:fill="FFF5EB"/>
            <w:vAlign w:val="center"/>
          </w:tcPr>
          <w:p w14:paraId="655E388F" w14:textId="77777777" w:rsidR="001370AD" w:rsidRPr="0035582B" w:rsidRDefault="001370AD" w:rsidP="00195497">
            <w:pPr>
              <w:spacing w:before="80" w:after="80" w:line="276" w:lineRule="auto"/>
              <w:jc w:val="center"/>
              <w:rPr>
                <w:b/>
                <w:color w:val="000000"/>
                <w:sz w:val="20"/>
              </w:rPr>
            </w:pPr>
            <w:r w:rsidRPr="0035582B">
              <w:rPr>
                <w:b/>
                <w:color w:val="000000"/>
                <w:sz w:val="20"/>
              </w:rPr>
              <w:t>Sub-Factor</w:t>
            </w:r>
          </w:p>
        </w:tc>
        <w:tc>
          <w:tcPr>
            <w:tcW w:w="9720" w:type="dxa"/>
            <w:gridSpan w:val="5"/>
            <w:shd w:val="clear" w:color="auto" w:fill="FFF5EB"/>
          </w:tcPr>
          <w:p w14:paraId="6AACA601"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14:paraId="7C696F51"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1370AD" w:rsidRPr="0035582B" w14:paraId="77C9FFCB" w14:textId="77777777" w:rsidTr="00195497">
        <w:trPr>
          <w:cantSplit/>
          <w:tblHeader/>
        </w:trPr>
        <w:tc>
          <w:tcPr>
            <w:tcW w:w="1548" w:type="dxa"/>
            <w:vMerge/>
            <w:shd w:val="clear" w:color="auto" w:fill="FFF5EB"/>
          </w:tcPr>
          <w:p w14:paraId="059E2B61" w14:textId="77777777" w:rsidR="001370AD" w:rsidRPr="0035582B" w:rsidRDefault="001370AD" w:rsidP="00195497">
            <w:pPr>
              <w:spacing w:before="80" w:after="80" w:line="276" w:lineRule="auto"/>
              <w:jc w:val="center"/>
              <w:rPr>
                <w:b/>
                <w:color w:val="000000"/>
                <w:sz w:val="20"/>
              </w:rPr>
            </w:pPr>
          </w:p>
        </w:tc>
        <w:tc>
          <w:tcPr>
            <w:tcW w:w="3960" w:type="dxa"/>
            <w:vMerge w:val="restart"/>
            <w:shd w:val="clear" w:color="auto" w:fill="FFF5EB"/>
            <w:vAlign w:val="center"/>
          </w:tcPr>
          <w:p w14:paraId="1FF2DC51"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14:paraId="42FACC1E" w14:textId="77777777" w:rsidR="001370AD" w:rsidRPr="0035582B" w:rsidRDefault="001370AD" w:rsidP="00195497">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14:paraId="2A7579AF" w14:textId="77777777" w:rsidR="001370AD" w:rsidRPr="0035582B" w:rsidRDefault="001370AD" w:rsidP="00195497">
            <w:pPr>
              <w:pStyle w:val="titulo"/>
              <w:spacing w:before="40" w:line="276" w:lineRule="auto"/>
              <w:rPr>
                <w:b w:val="0"/>
                <w:color w:val="000000"/>
                <w:sz w:val="20"/>
              </w:rPr>
            </w:pPr>
          </w:p>
        </w:tc>
      </w:tr>
      <w:tr w:rsidR="001370AD" w:rsidRPr="0035582B" w14:paraId="18C76014" w14:textId="77777777" w:rsidTr="00195497">
        <w:trPr>
          <w:cantSplit/>
          <w:tblHeader/>
        </w:trPr>
        <w:tc>
          <w:tcPr>
            <w:tcW w:w="1548" w:type="dxa"/>
            <w:vMerge/>
            <w:shd w:val="clear" w:color="auto" w:fill="FFF5EB"/>
          </w:tcPr>
          <w:p w14:paraId="1B670B0E" w14:textId="77777777" w:rsidR="001370AD" w:rsidRPr="0035582B" w:rsidRDefault="001370AD" w:rsidP="00195497">
            <w:pPr>
              <w:spacing w:before="80" w:after="80" w:line="276" w:lineRule="auto"/>
              <w:ind w:hanging="360"/>
              <w:jc w:val="center"/>
              <w:rPr>
                <w:b/>
                <w:color w:val="000000"/>
                <w:sz w:val="20"/>
              </w:rPr>
            </w:pPr>
          </w:p>
        </w:tc>
        <w:tc>
          <w:tcPr>
            <w:tcW w:w="3960" w:type="dxa"/>
            <w:vMerge/>
            <w:shd w:val="clear" w:color="auto" w:fill="FFF5EB"/>
          </w:tcPr>
          <w:p w14:paraId="5B1FD8BF" w14:textId="77777777" w:rsidR="001370AD" w:rsidRPr="0035582B" w:rsidRDefault="001370AD" w:rsidP="00195497">
            <w:pPr>
              <w:spacing w:before="80" w:after="80" w:line="276" w:lineRule="auto"/>
              <w:jc w:val="center"/>
              <w:rPr>
                <w:b/>
                <w:color w:val="000000"/>
                <w:sz w:val="20"/>
              </w:rPr>
            </w:pPr>
          </w:p>
        </w:tc>
        <w:tc>
          <w:tcPr>
            <w:tcW w:w="1440" w:type="dxa"/>
            <w:vMerge w:val="restart"/>
            <w:shd w:val="clear" w:color="auto" w:fill="FFF5EB"/>
            <w:vAlign w:val="center"/>
          </w:tcPr>
          <w:p w14:paraId="6FCB0E38" w14:textId="77777777" w:rsidR="001370AD" w:rsidRPr="0035582B" w:rsidRDefault="001370AD" w:rsidP="00195497">
            <w:pPr>
              <w:spacing w:before="40" w:line="276" w:lineRule="auto"/>
              <w:jc w:val="center"/>
              <w:rPr>
                <w:b/>
                <w:color w:val="000000"/>
                <w:sz w:val="20"/>
              </w:rPr>
            </w:pPr>
            <w:r w:rsidRPr="0035582B">
              <w:rPr>
                <w:b/>
                <w:color w:val="000000"/>
                <w:sz w:val="20"/>
              </w:rPr>
              <w:t>Single Entity</w:t>
            </w:r>
          </w:p>
        </w:tc>
        <w:tc>
          <w:tcPr>
            <w:tcW w:w="4320" w:type="dxa"/>
            <w:gridSpan w:val="3"/>
            <w:shd w:val="clear" w:color="auto" w:fill="FFF5EB"/>
          </w:tcPr>
          <w:p w14:paraId="5BED7DB1" w14:textId="77777777" w:rsidR="001370AD" w:rsidRPr="0035582B" w:rsidRDefault="001370AD" w:rsidP="00195497">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14:paraId="40FBD92D" w14:textId="77777777" w:rsidR="001370AD" w:rsidRPr="0035582B" w:rsidRDefault="001370AD" w:rsidP="00195497">
            <w:pPr>
              <w:pStyle w:val="titulo"/>
              <w:spacing w:before="40" w:after="0" w:line="276" w:lineRule="auto"/>
              <w:rPr>
                <w:rFonts w:ascii="Times New Roman" w:hAnsi="Times New Roman"/>
                <w:color w:val="000000"/>
                <w:sz w:val="20"/>
              </w:rPr>
            </w:pPr>
          </w:p>
        </w:tc>
      </w:tr>
      <w:tr w:rsidR="001370AD" w:rsidRPr="0035582B" w14:paraId="65C5D911" w14:textId="77777777" w:rsidTr="00195497">
        <w:trPr>
          <w:cantSplit/>
          <w:trHeight w:val="575"/>
          <w:tblHeader/>
        </w:trPr>
        <w:tc>
          <w:tcPr>
            <w:tcW w:w="1548" w:type="dxa"/>
            <w:vMerge/>
            <w:shd w:val="clear" w:color="auto" w:fill="FFF5EB"/>
          </w:tcPr>
          <w:p w14:paraId="33BD92BE" w14:textId="77777777" w:rsidR="001370AD" w:rsidRPr="0035582B" w:rsidRDefault="001370AD" w:rsidP="00195497">
            <w:pPr>
              <w:spacing w:line="276" w:lineRule="auto"/>
              <w:ind w:left="360" w:hanging="360"/>
              <w:rPr>
                <w:b/>
                <w:color w:val="000000"/>
                <w:sz w:val="20"/>
              </w:rPr>
            </w:pPr>
          </w:p>
        </w:tc>
        <w:tc>
          <w:tcPr>
            <w:tcW w:w="3960" w:type="dxa"/>
            <w:vMerge/>
            <w:shd w:val="clear" w:color="auto" w:fill="FFF5EB"/>
          </w:tcPr>
          <w:p w14:paraId="0AB354B3" w14:textId="77777777" w:rsidR="001370AD" w:rsidRPr="0035582B" w:rsidRDefault="001370AD" w:rsidP="00195497">
            <w:pPr>
              <w:spacing w:line="276" w:lineRule="auto"/>
              <w:ind w:left="360" w:hanging="360"/>
              <w:rPr>
                <w:b/>
                <w:color w:val="000000"/>
                <w:sz w:val="20"/>
              </w:rPr>
            </w:pPr>
          </w:p>
        </w:tc>
        <w:tc>
          <w:tcPr>
            <w:tcW w:w="1440" w:type="dxa"/>
            <w:vMerge/>
            <w:shd w:val="clear" w:color="auto" w:fill="FFF5EB"/>
          </w:tcPr>
          <w:p w14:paraId="1CC50A0E" w14:textId="77777777" w:rsidR="001370AD" w:rsidRPr="0035582B" w:rsidRDefault="001370AD" w:rsidP="00195497">
            <w:pPr>
              <w:keepNext/>
              <w:spacing w:before="40" w:line="276" w:lineRule="auto"/>
              <w:rPr>
                <w:b/>
                <w:color w:val="000000"/>
                <w:sz w:val="20"/>
              </w:rPr>
            </w:pPr>
          </w:p>
        </w:tc>
        <w:tc>
          <w:tcPr>
            <w:tcW w:w="1440" w:type="dxa"/>
            <w:shd w:val="clear" w:color="auto" w:fill="FFF5EB"/>
            <w:vAlign w:val="center"/>
          </w:tcPr>
          <w:p w14:paraId="4E1F894F" w14:textId="77777777" w:rsidR="001370AD" w:rsidRPr="0035582B" w:rsidRDefault="001370AD" w:rsidP="00195497">
            <w:pPr>
              <w:spacing w:before="40" w:line="276" w:lineRule="auto"/>
              <w:jc w:val="center"/>
              <w:rPr>
                <w:b/>
                <w:color w:val="000000"/>
                <w:sz w:val="20"/>
              </w:rPr>
            </w:pPr>
            <w:r w:rsidRPr="0035582B">
              <w:rPr>
                <w:b/>
                <w:color w:val="000000"/>
                <w:sz w:val="20"/>
              </w:rPr>
              <w:t>All partners combined</w:t>
            </w:r>
          </w:p>
        </w:tc>
        <w:tc>
          <w:tcPr>
            <w:tcW w:w="1440" w:type="dxa"/>
            <w:shd w:val="clear" w:color="auto" w:fill="FFF5EB"/>
            <w:vAlign w:val="center"/>
          </w:tcPr>
          <w:p w14:paraId="2AE38DD1" w14:textId="77777777" w:rsidR="001370AD" w:rsidRPr="0035582B" w:rsidRDefault="001370AD" w:rsidP="00195497">
            <w:pPr>
              <w:spacing w:before="40" w:line="276" w:lineRule="auto"/>
              <w:jc w:val="center"/>
              <w:rPr>
                <w:b/>
                <w:color w:val="000000"/>
                <w:sz w:val="20"/>
              </w:rPr>
            </w:pPr>
            <w:r w:rsidRPr="0035582B">
              <w:rPr>
                <w:b/>
                <w:color w:val="000000"/>
                <w:sz w:val="20"/>
              </w:rPr>
              <w:t>Each partner</w:t>
            </w:r>
          </w:p>
        </w:tc>
        <w:tc>
          <w:tcPr>
            <w:tcW w:w="1440" w:type="dxa"/>
            <w:shd w:val="clear" w:color="auto" w:fill="FFF5EB"/>
            <w:vAlign w:val="center"/>
          </w:tcPr>
          <w:p w14:paraId="76C456E6" w14:textId="77777777" w:rsidR="001370AD" w:rsidRPr="0035582B" w:rsidRDefault="001370AD" w:rsidP="00195497">
            <w:pPr>
              <w:spacing w:before="40" w:line="276" w:lineRule="auto"/>
              <w:jc w:val="center"/>
              <w:rPr>
                <w:b/>
                <w:color w:val="000000"/>
                <w:sz w:val="20"/>
              </w:rPr>
            </w:pPr>
            <w:r w:rsidRPr="0035582B">
              <w:rPr>
                <w:b/>
                <w:color w:val="000000"/>
                <w:sz w:val="20"/>
              </w:rPr>
              <w:t>At least one partner</w:t>
            </w:r>
          </w:p>
        </w:tc>
        <w:tc>
          <w:tcPr>
            <w:tcW w:w="1980" w:type="dxa"/>
            <w:vMerge/>
            <w:shd w:val="clear" w:color="auto" w:fill="FFF5EB"/>
          </w:tcPr>
          <w:p w14:paraId="6546BCCC" w14:textId="77777777" w:rsidR="001370AD" w:rsidRPr="0035582B" w:rsidRDefault="001370AD" w:rsidP="00195497">
            <w:pPr>
              <w:spacing w:before="40" w:line="276" w:lineRule="auto"/>
              <w:rPr>
                <w:b/>
                <w:color w:val="000000"/>
                <w:sz w:val="20"/>
              </w:rPr>
            </w:pPr>
          </w:p>
        </w:tc>
      </w:tr>
      <w:tr w:rsidR="001370AD" w:rsidRPr="0035582B" w14:paraId="20FD8152" w14:textId="77777777" w:rsidTr="00195497">
        <w:trPr>
          <w:trHeight w:val="2332"/>
        </w:trPr>
        <w:tc>
          <w:tcPr>
            <w:tcW w:w="1548" w:type="dxa"/>
          </w:tcPr>
          <w:p w14:paraId="72253DC9" w14:textId="77777777" w:rsidR="001370AD" w:rsidRPr="0035582B" w:rsidRDefault="001370AD" w:rsidP="00195497">
            <w:pPr>
              <w:spacing w:line="276" w:lineRule="auto"/>
              <w:rPr>
                <w:color w:val="000000"/>
                <w:sz w:val="20"/>
              </w:rPr>
            </w:pPr>
            <w:r w:rsidRPr="0035582B">
              <w:rPr>
                <w:color w:val="000000"/>
                <w:sz w:val="20"/>
              </w:rPr>
              <w:t>2.</w:t>
            </w:r>
            <w:r>
              <w:rPr>
                <w:color w:val="000000"/>
                <w:sz w:val="20"/>
              </w:rPr>
              <w:t>3</w:t>
            </w:r>
            <w:r w:rsidRPr="0035582B">
              <w:rPr>
                <w:color w:val="000000"/>
                <w:sz w:val="20"/>
              </w:rPr>
              <w:t>.1 Historical Financial Performance</w:t>
            </w:r>
          </w:p>
        </w:tc>
        <w:tc>
          <w:tcPr>
            <w:tcW w:w="3960" w:type="dxa"/>
          </w:tcPr>
          <w:p w14:paraId="19C03558" w14:textId="799CF35A" w:rsidR="001370AD" w:rsidRPr="0035582B" w:rsidRDefault="001370AD" w:rsidP="00195497">
            <w:pPr>
              <w:spacing w:line="276" w:lineRule="auto"/>
              <w:rPr>
                <w:color w:val="000000"/>
                <w:sz w:val="20"/>
              </w:rPr>
            </w:pPr>
            <w:r w:rsidRPr="0035582B">
              <w:rPr>
                <w:color w:val="000000"/>
                <w:sz w:val="20"/>
              </w:rPr>
              <w:t xml:space="preserve">Submission of audited balance sheets or if not required by the law of the Tenderer’s country, other financial statements acceptable to the Employer, for the last </w:t>
            </w:r>
            <w:r w:rsidRPr="0035582B">
              <w:rPr>
                <w:b/>
                <w:bCs/>
                <w:color w:val="000000"/>
                <w:sz w:val="20"/>
              </w:rPr>
              <w:t>three (3)</w:t>
            </w:r>
            <w:r w:rsidRPr="0035582B">
              <w:rPr>
                <w:color w:val="000000"/>
                <w:sz w:val="20"/>
              </w:rPr>
              <w:t xml:space="preserve"> years to demonstrate the current soundness of the Tenderers financial position and its prospective </w:t>
            </w:r>
            <w:r w:rsidR="006B1FC3" w:rsidRPr="0035582B">
              <w:rPr>
                <w:color w:val="000000"/>
                <w:sz w:val="20"/>
              </w:rPr>
              <w:t>long-term</w:t>
            </w:r>
            <w:r w:rsidRPr="0035582B">
              <w:rPr>
                <w:color w:val="000000"/>
                <w:sz w:val="20"/>
              </w:rPr>
              <w:t xml:space="preserve"> profitability.</w:t>
            </w:r>
          </w:p>
          <w:p w14:paraId="7DCB250A" w14:textId="77777777" w:rsidR="001370AD" w:rsidRPr="0035582B" w:rsidRDefault="001370AD" w:rsidP="00195497">
            <w:pPr>
              <w:spacing w:line="276" w:lineRule="auto"/>
              <w:rPr>
                <w:color w:val="000000"/>
                <w:sz w:val="20"/>
              </w:rPr>
            </w:pPr>
          </w:p>
        </w:tc>
        <w:tc>
          <w:tcPr>
            <w:tcW w:w="1440" w:type="dxa"/>
            <w:vAlign w:val="center"/>
          </w:tcPr>
          <w:p w14:paraId="7558FA0C"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717DA3A7" w14:textId="77777777" w:rsidR="001370AD" w:rsidRPr="0035582B" w:rsidRDefault="001370AD" w:rsidP="00195497">
            <w:pPr>
              <w:spacing w:line="276" w:lineRule="auto"/>
              <w:jc w:val="center"/>
              <w:rPr>
                <w:color w:val="000000"/>
                <w:sz w:val="20"/>
              </w:rPr>
            </w:pPr>
            <w:r w:rsidRPr="0035582B">
              <w:rPr>
                <w:color w:val="000000"/>
                <w:sz w:val="20"/>
              </w:rPr>
              <w:t>N/A</w:t>
            </w:r>
          </w:p>
        </w:tc>
        <w:tc>
          <w:tcPr>
            <w:tcW w:w="1440" w:type="dxa"/>
            <w:vAlign w:val="center"/>
          </w:tcPr>
          <w:p w14:paraId="7BFC4343"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17AD5C73" w14:textId="77777777" w:rsidR="001370AD" w:rsidRPr="0035582B" w:rsidRDefault="001370AD" w:rsidP="00195497">
            <w:pPr>
              <w:spacing w:line="276" w:lineRule="auto"/>
              <w:jc w:val="center"/>
              <w:rPr>
                <w:color w:val="000000"/>
                <w:sz w:val="20"/>
              </w:rPr>
            </w:pPr>
            <w:r w:rsidRPr="0035582B">
              <w:rPr>
                <w:color w:val="000000"/>
                <w:sz w:val="20"/>
              </w:rPr>
              <w:t>N/A</w:t>
            </w:r>
          </w:p>
        </w:tc>
        <w:tc>
          <w:tcPr>
            <w:tcW w:w="1980" w:type="dxa"/>
            <w:vAlign w:val="center"/>
          </w:tcPr>
          <w:p w14:paraId="70C06C09" w14:textId="77777777" w:rsidR="001370AD" w:rsidRPr="0035582B" w:rsidRDefault="001370AD" w:rsidP="00195497">
            <w:pPr>
              <w:spacing w:line="276" w:lineRule="auto"/>
              <w:jc w:val="center"/>
              <w:rPr>
                <w:color w:val="000000"/>
                <w:sz w:val="20"/>
              </w:rPr>
            </w:pPr>
            <w:r w:rsidRPr="0035582B">
              <w:rPr>
                <w:color w:val="000000"/>
                <w:sz w:val="20"/>
              </w:rPr>
              <w:t>Form FIN – 2.1 with attachments</w:t>
            </w:r>
          </w:p>
        </w:tc>
      </w:tr>
      <w:tr w:rsidR="001370AD" w:rsidRPr="0035582B" w14:paraId="6C495CCC" w14:textId="77777777" w:rsidTr="00195497">
        <w:trPr>
          <w:trHeight w:val="1483"/>
        </w:trPr>
        <w:tc>
          <w:tcPr>
            <w:tcW w:w="1548" w:type="dxa"/>
          </w:tcPr>
          <w:p w14:paraId="3856D791" w14:textId="77777777" w:rsidR="001370AD" w:rsidRPr="0035582B" w:rsidRDefault="001370AD" w:rsidP="00195497">
            <w:pPr>
              <w:spacing w:line="276" w:lineRule="auto"/>
              <w:rPr>
                <w:color w:val="000000"/>
                <w:sz w:val="20"/>
              </w:rPr>
            </w:pPr>
            <w:r w:rsidRPr="0035582B">
              <w:rPr>
                <w:color w:val="000000"/>
                <w:sz w:val="20"/>
              </w:rPr>
              <w:t>2.</w:t>
            </w:r>
            <w:r>
              <w:rPr>
                <w:color w:val="000000"/>
                <w:sz w:val="20"/>
              </w:rPr>
              <w:t>3</w:t>
            </w:r>
            <w:r w:rsidRPr="0035582B">
              <w:rPr>
                <w:color w:val="000000"/>
                <w:sz w:val="20"/>
              </w:rPr>
              <w:t>.2. Average Annual Turnover</w:t>
            </w:r>
          </w:p>
          <w:p w14:paraId="7698B907" w14:textId="77777777" w:rsidR="001370AD" w:rsidRPr="0035582B" w:rsidRDefault="001370AD" w:rsidP="00195497">
            <w:pPr>
              <w:spacing w:line="276" w:lineRule="auto"/>
              <w:rPr>
                <w:color w:val="000000"/>
                <w:sz w:val="20"/>
              </w:rPr>
            </w:pPr>
          </w:p>
        </w:tc>
        <w:tc>
          <w:tcPr>
            <w:tcW w:w="3960" w:type="dxa"/>
          </w:tcPr>
          <w:p w14:paraId="5BFF3C33" w14:textId="2BAD6152" w:rsidR="001370AD" w:rsidRPr="0035582B" w:rsidRDefault="001370AD" w:rsidP="00195497">
            <w:pPr>
              <w:spacing w:line="276" w:lineRule="auto"/>
              <w:rPr>
                <w:color w:val="000000"/>
                <w:sz w:val="20"/>
              </w:rPr>
            </w:pPr>
            <w:r w:rsidRPr="0035582B">
              <w:rPr>
                <w:color w:val="000000"/>
                <w:sz w:val="20"/>
              </w:rPr>
              <w:t xml:space="preserve">Minimum average annual turnover of </w:t>
            </w:r>
            <w:proofErr w:type="gramStart"/>
            <w:r w:rsidRPr="007D630E">
              <w:rPr>
                <w:b/>
                <w:bCs/>
                <w:color w:val="5B9BD5"/>
                <w:sz w:val="20"/>
              </w:rPr>
              <w:t>MVR</w:t>
            </w:r>
            <w:r>
              <w:rPr>
                <w:b/>
                <w:bCs/>
                <w:color w:val="5B9BD5"/>
                <w:sz w:val="20"/>
              </w:rPr>
              <w:t xml:space="preserve"> </w:t>
            </w:r>
            <w:r w:rsidRPr="007D630E">
              <w:rPr>
                <w:b/>
                <w:bCs/>
                <w:color w:val="5B9BD5"/>
                <w:sz w:val="20"/>
              </w:rPr>
              <w:t xml:space="preserve"> </w:t>
            </w:r>
            <w:r w:rsidR="006B0E6C">
              <w:rPr>
                <w:b/>
                <w:bCs/>
                <w:color w:val="5B9BD5"/>
                <w:sz w:val="20"/>
              </w:rPr>
              <w:t>10</w:t>
            </w:r>
            <w:r w:rsidR="006B1FC3">
              <w:rPr>
                <w:b/>
                <w:bCs/>
                <w:color w:val="5B9BD5"/>
                <w:sz w:val="20"/>
              </w:rPr>
              <w:t>,</w:t>
            </w:r>
            <w:r w:rsidR="006B0E6C">
              <w:rPr>
                <w:b/>
                <w:bCs/>
                <w:color w:val="5B9BD5"/>
                <w:sz w:val="20"/>
              </w:rPr>
              <w:t>24</w:t>
            </w:r>
            <w:r w:rsidR="006B1FC3">
              <w:rPr>
                <w:b/>
                <w:bCs/>
                <w:color w:val="5B9BD5"/>
                <w:sz w:val="20"/>
              </w:rPr>
              <w:t>0,000.00</w:t>
            </w:r>
            <w:proofErr w:type="gramEnd"/>
            <w:r w:rsidRPr="0035582B">
              <w:rPr>
                <w:color w:val="000000"/>
                <w:sz w:val="20"/>
              </w:rPr>
              <w:t xml:space="preserve">, within the last </w:t>
            </w:r>
            <w:r w:rsidRPr="0035582B">
              <w:rPr>
                <w:b/>
                <w:bCs/>
                <w:color w:val="000000"/>
                <w:sz w:val="20"/>
              </w:rPr>
              <w:t>three (3)</w:t>
            </w:r>
            <w:r w:rsidRPr="0035582B">
              <w:rPr>
                <w:color w:val="000000"/>
                <w:sz w:val="20"/>
              </w:rPr>
              <w:t xml:space="preserve"> years.</w:t>
            </w:r>
          </w:p>
        </w:tc>
        <w:tc>
          <w:tcPr>
            <w:tcW w:w="1440" w:type="dxa"/>
            <w:vAlign w:val="center"/>
          </w:tcPr>
          <w:p w14:paraId="69B557B4"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6CF272CC"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2C2AF738" w14:textId="77777777" w:rsidR="001370AD" w:rsidRPr="0035582B" w:rsidRDefault="001370AD" w:rsidP="00195497">
            <w:pPr>
              <w:spacing w:line="276" w:lineRule="auto"/>
              <w:jc w:val="center"/>
              <w:rPr>
                <w:color w:val="000000"/>
                <w:sz w:val="20"/>
              </w:rPr>
            </w:pPr>
            <w:r w:rsidRPr="0035582B">
              <w:rPr>
                <w:color w:val="000000"/>
                <w:sz w:val="20"/>
              </w:rPr>
              <w:t>Must meet</w:t>
            </w:r>
          </w:p>
          <w:p w14:paraId="075AE39B" w14:textId="77777777" w:rsidR="001370AD" w:rsidRPr="0035582B" w:rsidRDefault="001370AD" w:rsidP="00195497">
            <w:pPr>
              <w:spacing w:line="276" w:lineRule="auto"/>
              <w:jc w:val="center"/>
              <w:rPr>
                <w:color w:val="000000"/>
                <w:sz w:val="20"/>
              </w:rPr>
            </w:pPr>
            <w:r w:rsidRPr="0035582B">
              <w:rPr>
                <w:color w:val="000000"/>
                <w:sz w:val="20"/>
              </w:rPr>
              <w:t>five percent (5 %) of the requirement</w:t>
            </w:r>
          </w:p>
        </w:tc>
        <w:tc>
          <w:tcPr>
            <w:tcW w:w="1440" w:type="dxa"/>
            <w:vAlign w:val="center"/>
          </w:tcPr>
          <w:p w14:paraId="44DA76FE" w14:textId="77777777" w:rsidR="001370AD" w:rsidRPr="0035582B" w:rsidRDefault="001370AD" w:rsidP="00195497">
            <w:pPr>
              <w:spacing w:line="276" w:lineRule="auto"/>
              <w:jc w:val="center"/>
              <w:rPr>
                <w:color w:val="000000"/>
                <w:sz w:val="20"/>
              </w:rPr>
            </w:pPr>
            <w:r w:rsidRPr="0035582B">
              <w:rPr>
                <w:color w:val="000000"/>
                <w:sz w:val="20"/>
              </w:rPr>
              <w:t>Must meet</w:t>
            </w:r>
          </w:p>
          <w:p w14:paraId="0C13C545" w14:textId="77777777" w:rsidR="001370AD" w:rsidRPr="0035582B" w:rsidRDefault="001370AD" w:rsidP="00195497">
            <w:pPr>
              <w:spacing w:line="276" w:lineRule="auto"/>
              <w:jc w:val="center"/>
              <w:rPr>
                <w:color w:val="000000"/>
                <w:sz w:val="20"/>
              </w:rPr>
            </w:pPr>
            <w:r w:rsidRPr="0035582B">
              <w:rPr>
                <w:color w:val="000000"/>
                <w:sz w:val="20"/>
              </w:rPr>
              <w:t>Twenty percent (20%) of the requirement</w:t>
            </w:r>
          </w:p>
        </w:tc>
        <w:tc>
          <w:tcPr>
            <w:tcW w:w="1980" w:type="dxa"/>
            <w:vAlign w:val="center"/>
          </w:tcPr>
          <w:p w14:paraId="6D83971E" w14:textId="77777777" w:rsidR="001370AD" w:rsidRPr="0035582B" w:rsidRDefault="001370AD" w:rsidP="00195497">
            <w:pPr>
              <w:spacing w:line="276" w:lineRule="auto"/>
              <w:jc w:val="center"/>
              <w:rPr>
                <w:color w:val="000000"/>
                <w:sz w:val="20"/>
              </w:rPr>
            </w:pPr>
            <w:r w:rsidRPr="0035582B">
              <w:rPr>
                <w:color w:val="000000"/>
                <w:sz w:val="20"/>
              </w:rPr>
              <w:t>Form FIN –2.2</w:t>
            </w:r>
          </w:p>
        </w:tc>
      </w:tr>
      <w:tr w:rsidR="001370AD" w:rsidRPr="0035582B" w14:paraId="22D17A35" w14:textId="77777777" w:rsidTr="00195497">
        <w:trPr>
          <w:trHeight w:val="2259"/>
        </w:trPr>
        <w:tc>
          <w:tcPr>
            <w:tcW w:w="1548" w:type="dxa"/>
          </w:tcPr>
          <w:p w14:paraId="5579E489" w14:textId="77777777" w:rsidR="001370AD" w:rsidRPr="0035582B" w:rsidRDefault="001370AD" w:rsidP="00195497">
            <w:pPr>
              <w:spacing w:line="276" w:lineRule="auto"/>
              <w:rPr>
                <w:color w:val="000000"/>
                <w:sz w:val="20"/>
              </w:rPr>
            </w:pPr>
            <w:r w:rsidRPr="0035582B">
              <w:rPr>
                <w:color w:val="000000"/>
                <w:sz w:val="20"/>
              </w:rPr>
              <w:t>2.</w:t>
            </w:r>
            <w:r>
              <w:rPr>
                <w:color w:val="000000"/>
                <w:sz w:val="20"/>
              </w:rPr>
              <w:t>3</w:t>
            </w:r>
            <w:r w:rsidRPr="0035582B">
              <w:rPr>
                <w:color w:val="000000"/>
                <w:sz w:val="20"/>
              </w:rPr>
              <w:t xml:space="preserve">.3. </w:t>
            </w:r>
            <w:proofErr w:type="gramStart"/>
            <w:r w:rsidRPr="0035582B">
              <w:rPr>
                <w:color w:val="000000"/>
                <w:sz w:val="20"/>
              </w:rPr>
              <w:t>Financial  Resources</w:t>
            </w:r>
            <w:proofErr w:type="gramEnd"/>
          </w:p>
          <w:p w14:paraId="4041414C" w14:textId="77777777" w:rsidR="001370AD" w:rsidRPr="0035582B" w:rsidRDefault="001370AD" w:rsidP="00195497">
            <w:pPr>
              <w:spacing w:line="276" w:lineRule="auto"/>
              <w:rPr>
                <w:color w:val="000000"/>
                <w:sz w:val="20"/>
              </w:rPr>
            </w:pPr>
          </w:p>
        </w:tc>
        <w:tc>
          <w:tcPr>
            <w:tcW w:w="3960" w:type="dxa"/>
          </w:tcPr>
          <w:p w14:paraId="2272DF2C" w14:textId="77777777" w:rsidR="001370AD" w:rsidRPr="0035582B" w:rsidRDefault="001370AD" w:rsidP="00195497">
            <w:pPr>
              <w:spacing w:line="276" w:lineRule="auto"/>
              <w:rPr>
                <w:color w:val="000000"/>
                <w:sz w:val="20"/>
              </w:rPr>
            </w:pPr>
            <w:r w:rsidRPr="0035582B">
              <w:rPr>
                <w:color w:val="000000"/>
                <w:sz w:val="20"/>
              </w:rPr>
              <w:t xml:space="preserve">The Tenderer must demonstrate access to, or availability of, financial resources such as liquid assets, unencumbered real assets, lines of credit, and other financial means, other than any contractual advance payments to meet: </w:t>
            </w:r>
          </w:p>
          <w:p w14:paraId="2BE8574E" w14:textId="77777777" w:rsidR="001370AD" w:rsidRPr="0035582B" w:rsidRDefault="001370AD" w:rsidP="00195497">
            <w:pPr>
              <w:spacing w:line="276" w:lineRule="auto"/>
              <w:rPr>
                <w:color w:val="000000"/>
                <w:sz w:val="20"/>
              </w:rPr>
            </w:pPr>
            <w:r w:rsidRPr="0035582B">
              <w:rPr>
                <w:color w:val="000000"/>
                <w:sz w:val="20"/>
              </w:rPr>
              <w:t>(</w:t>
            </w:r>
            <w:proofErr w:type="spellStart"/>
            <w:r w:rsidRPr="0035582B">
              <w:rPr>
                <w:color w:val="000000"/>
                <w:sz w:val="20"/>
              </w:rPr>
              <w:t>i</w:t>
            </w:r>
            <w:proofErr w:type="spellEnd"/>
            <w:r w:rsidRPr="0035582B">
              <w:rPr>
                <w:color w:val="000000"/>
                <w:sz w:val="20"/>
              </w:rPr>
              <w:t>) the following cash-flow requirement:</w:t>
            </w:r>
          </w:p>
          <w:p w14:paraId="0B6A0748" w14:textId="3CA05C25" w:rsidR="001370AD" w:rsidRPr="0035582B" w:rsidRDefault="001370AD" w:rsidP="00195497">
            <w:pPr>
              <w:spacing w:line="276" w:lineRule="auto"/>
              <w:rPr>
                <w:color w:val="000000"/>
                <w:sz w:val="20"/>
              </w:rPr>
            </w:pPr>
            <w:r w:rsidRPr="0035582B">
              <w:rPr>
                <w:color w:val="000000"/>
                <w:sz w:val="20"/>
              </w:rPr>
              <w:t xml:space="preserve">MVR </w:t>
            </w:r>
            <w:proofErr w:type="spellStart"/>
            <w:r w:rsidRPr="007D630E">
              <w:rPr>
                <w:b/>
                <w:bCs/>
                <w:color w:val="5B9BD5"/>
                <w:sz w:val="20"/>
              </w:rPr>
              <w:t>MVR</w:t>
            </w:r>
            <w:proofErr w:type="spellEnd"/>
            <w:r w:rsidRPr="007D630E">
              <w:rPr>
                <w:b/>
                <w:bCs/>
                <w:color w:val="5B9BD5"/>
                <w:sz w:val="20"/>
              </w:rPr>
              <w:t xml:space="preserve"> </w:t>
            </w:r>
            <w:r w:rsidR="006B0E6C">
              <w:rPr>
                <w:b/>
                <w:bCs/>
                <w:color w:val="5B9BD5"/>
                <w:sz w:val="20"/>
              </w:rPr>
              <w:t>3</w:t>
            </w:r>
            <w:r w:rsidR="006B1FC3">
              <w:rPr>
                <w:b/>
                <w:bCs/>
                <w:color w:val="5B9BD5"/>
                <w:sz w:val="20"/>
              </w:rPr>
              <w:t>,</w:t>
            </w:r>
            <w:r w:rsidR="00FC46F4">
              <w:rPr>
                <w:b/>
                <w:bCs/>
                <w:color w:val="5B9BD5"/>
                <w:sz w:val="20"/>
              </w:rPr>
              <w:t>0</w:t>
            </w:r>
            <w:r w:rsidR="006B0E6C">
              <w:rPr>
                <w:b/>
                <w:bCs/>
                <w:color w:val="5B9BD5"/>
                <w:sz w:val="20"/>
              </w:rPr>
              <w:t>7</w:t>
            </w:r>
            <w:r w:rsidR="00FC46F4">
              <w:rPr>
                <w:b/>
                <w:bCs/>
                <w:color w:val="5B9BD5"/>
                <w:sz w:val="20"/>
              </w:rPr>
              <w:t>0,000.00</w:t>
            </w:r>
            <w:r w:rsidRPr="0035582B">
              <w:rPr>
                <w:color w:val="000000"/>
                <w:sz w:val="20"/>
              </w:rPr>
              <w:t xml:space="preserve"> </w:t>
            </w:r>
          </w:p>
        </w:tc>
        <w:tc>
          <w:tcPr>
            <w:tcW w:w="1440" w:type="dxa"/>
            <w:vAlign w:val="center"/>
          </w:tcPr>
          <w:p w14:paraId="7DA6149E"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6771EBD4"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18711CBA" w14:textId="77777777" w:rsidR="001370AD" w:rsidRPr="0035582B" w:rsidRDefault="001370AD" w:rsidP="00195497">
            <w:pPr>
              <w:spacing w:line="276" w:lineRule="auto"/>
              <w:jc w:val="center"/>
              <w:rPr>
                <w:color w:val="000000"/>
                <w:sz w:val="20"/>
              </w:rPr>
            </w:pPr>
            <w:r w:rsidRPr="0035582B">
              <w:rPr>
                <w:color w:val="000000"/>
                <w:sz w:val="20"/>
              </w:rPr>
              <w:t>Must meet</w:t>
            </w:r>
          </w:p>
          <w:p w14:paraId="4667D6F3" w14:textId="77777777" w:rsidR="001370AD" w:rsidRPr="0035582B" w:rsidRDefault="001370AD" w:rsidP="00195497">
            <w:pPr>
              <w:spacing w:line="276" w:lineRule="auto"/>
              <w:jc w:val="center"/>
              <w:rPr>
                <w:color w:val="000000"/>
                <w:sz w:val="20"/>
              </w:rPr>
            </w:pPr>
            <w:r w:rsidRPr="0035582B">
              <w:rPr>
                <w:color w:val="000000"/>
                <w:sz w:val="20"/>
              </w:rPr>
              <w:t>Five percent (5 %) of the requirement</w:t>
            </w:r>
          </w:p>
        </w:tc>
        <w:tc>
          <w:tcPr>
            <w:tcW w:w="1440" w:type="dxa"/>
            <w:vAlign w:val="center"/>
          </w:tcPr>
          <w:p w14:paraId="18ADF7C7" w14:textId="77777777" w:rsidR="001370AD" w:rsidRPr="0035582B" w:rsidRDefault="001370AD" w:rsidP="00195497">
            <w:pPr>
              <w:spacing w:line="276" w:lineRule="auto"/>
              <w:jc w:val="center"/>
              <w:rPr>
                <w:color w:val="000000"/>
                <w:sz w:val="20"/>
              </w:rPr>
            </w:pPr>
            <w:r w:rsidRPr="0035582B">
              <w:rPr>
                <w:color w:val="000000"/>
                <w:sz w:val="20"/>
              </w:rPr>
              <w:t>Must meet</w:t>
            </w:r>
          </w:p>
          <w:p w14:paraId="65075C6A" w14:textId="77777777" w:rsidR="001370AD" w:rsidRPr="0035582B" w:rsidRDefault="001370AD" w:rsidP="00195497">
            <w:pPr>
              <w:spacing w:line="276" w:lineRule="auto"/>
              <w:jc w:val="center"/>
              <w:rPr>
                <w:color w:val="000000"/>
                <w:sz w:val="20"/>
              </w:rPr>
            </w:pPr>
            <w:r w:rsidRPr="0035582B">
              <w:rPr>
                <w:color w:val="000000"/>
                <w:sz w:val="20"/>
              </w:rPr>
              <w:t>Twenty percent (20%) of the requirement</w:t>
            </w:r>
          </w:p>
        </w:tc>
        <w:tc>
          <w:tcPr>
            <w:tcW w:w="1980" w:type="dxa"/>
            <w:vAlign w:val="center"/>
          </w:tcPr>
          <w:p w14:paraId="66714784" w14:textId="77777777" w:rsidR="001370AD" w:rsidRPr="0035582B" w:rsidRDefault="001370AD" w:rsidP="00195497">
            <w:pPr>
              <w:spacing w:line="276" w:lineRule="auto"/>
              <w:jc w:val="center"/>
              <w:rPr>
                <w:color w:val="000000"/>
                <w:sz w:val="20"/>
              </w:rPr>
            </w:pPr>
            <w:r w:rsidRPr="0035582B">
              <w:rPr>
                <w:color w:val="000000"/>
                <w:sz w:val="20"/>
              </w:rPr>
              <w:t>Form FIN –2.</w:t>
            </w:r>
            <w:r>
              <w:rPr>
                <w:color w:val="000000"/>
                <w:sz w:val="20"/>
              </w:rPr>
              <w:t>1 and FIN 2.3</w:t>
            </w:r>
          </w:p>
        </w:tc>
      </w:tr>
    </w:tbl>
    <w:p w14:paraId="594A0244" w14:textId="77777777" w:rsidR="001370AD" w:rsidRDefault="001370AD" w:rsidP="001370AD">
      <w:pPr>
        <w:ind w:left="-540"/>
        <w:jc w:val="both"/>
        <w:rPr>
          <w:color w:val="002060"/>
          <w:sz w:val="22"/>
          <w:szCs w:val="22"/>
        </w:rPr>
      </w:pPr>
      <w:r>
        <w:rPr>
          <w:color w:val="002060"/>
          <w:sz w:val="22"/>
          <w:szCs w:val="22"/>
        </w:rPr>
        <w:lastRenderedPageBreak/>
        <w:t>Note 1: 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14:paraId="0745E1B1" w14:textId="77777777" w:rsidR="001370AD" w:rsidRDefault="001370AD" w:rsidP="001370AD">
      <w:pPr>
        <w:pStyle w:val="Heading1"/>
        <w:spacing w:line="276" w:lineRule="auto"/>
        <w:ind w:left="895" w:hanging="646"/>
        <w:rPr>
          <w:bCs/>
          <w:noProof/>
          <w:color w:val="000000"/>
        </w:rPr>
      </w:pPr>
    </w:p>
    <w:p w14:paraId="1EF007DD" w14:textId="77777777" w:rsidR="001370AD" w:rsidRDefault="001370AD" w:rsidP="001370AD">
      <w:pPr>
        <w:pStyle w:val="Heading1"/>
        <w:spacing w:line="276" w:lineRule="auto"/>
        <w:ind w:left="895" w:hanging="646"/>
      </w:pPr>
    </w:p>
    <w:p w14:paraId="796A647A" w14:textId="3794D3EC" w:rsidR="001370AD" w:rsidRPr="0035582B" w:rsidRDefault="001370AD" w:rsidP="001370AD">
      <w:pPr>
        <w:pStyle w:val="Heading1"/>
        <w:spacing w:line="276" w:lineRule="auto"/>
        <w:ind w:left="895" w:hanging="646"/>
        <w:rPr>
          <w:bCs/>
          <w:noProof/>
          <w:color w:val="000000"/>
          <w:sz w:val="16"/>
          <w:szCs w:val="16"/>
        </w:rPr>
      </w:pP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1370AD" w:rsidRPr="0035582B" w14:paraId="3A29882B" w14:textId="77777777" w:rsidTr="00195497">
        <w:trPr>
          <w:cantSplit/>
          <w:tblHeader/>
        </w:trPr>
        <w:tc>
          <w:tcPr>
            <w:tcW w:w="2124" w:type="dxa"/>
          </w:tcPr>
          <w:p w14:paraId="019D8932" w14:textId="77777777" w:rsidR="001370AD" w:rsidRPr="0035582B" w:rsidRDefault="001370AD" w:rsidP="00195497">
            <w:pPr>
              <w:spacing w:before="120" w:after="120" w:line="276" w:lineRule="auto"/>
              <w:jc w:val="center"/>
              <w:rPr>
                <w:b/>
                <w:bCs/>
                <w:color w:val="000000"/>
                <w:sz w:val="22"/>
                <w:szCs w:val="22"/>
                <w:lang w:val="pt-BR"/>
              </w:rPr>
            </w:pPr>
            <w:r w:rsidRPr="0035582B">
              <w:rPr>
                <w:b/>
                <w:bCs/>
                <w:color w:val="000000"/>
                <w:sz w:val="22"/>
                <w:szCs w:val="22"/>
                <w:lang w:val="pt-BR"/>
              </w:rPr>
              <w:t>Factor</w:t>
            </w:r>
          </w:p>
        </w:tc>
        <w:tc>
          <w:tcPr>
            <w:tcW w:w="10944" w:type="dxa"/>
            <w:gridSpan w:val="6"/>
          </w:tcPr>
          <w:p w14:paraId="13A4F3CC" w14:textId="77777777" w:rsidR="001370AD" w:rsidRPr="0035582B" w:rsidRDefault="001370AD" w:rsidP="00195497">
            <w:pPr>
              <w:pStyle w:val="S3-Heading2"/>
              <w:spacing w:line="276" w:lineRule="auto"/>
              <w:rPr>
                <w:color w:val="000000"/>
                <w:szCs w:val="22"/>
              </w:rPr>
            </w:pPr>
            <w:r w:rsidRPr="0035582B">
              <w:rPr>
                <w:color w:val="000000"/>
              </w:rPr>
              <w:t>2.</w:t>
            </w:r>
            <w:r>
              <w:rPr>
                <w:color w:val="000000"/>
              </w:rPr>
              <w:t>4</w:t>
            </w:r>
            <w:r w:rsidRPr="0035582B">
              <w:rPr>
                <w:color w:val="000000"/>
              </w:rPr>
              <w:tab/>
              <w:t>Experience</w:t>
            </w:r>
          </w:p>
        </w:tc>
      </w:tr>
      <w:tr w:rsidR="001370AD" w:rsidRPr="0035582B" w14:paraId="2BE41876" w14:textId="77777777" w:rsidTr="00195497">
        <w:trPr>
          <w:cantSplit/>
          <w:trHeight w:val="400"/>
          <w:tblHeader/>
        </w:trPr>
        <w:tc>
          <w:tcPr>
            <w:tcW w:w="2124" w:type="dxa"/>
            <w:vMerge w:val="restart"/>
            <w:shd w:val="clear" w:color="auto" w:fill="FFF5EB"/>
            <w:vAlign w:val="center"/>
          </w:tcPr>
          <w:p w14:paraId="66599B4B" w14:textId="77777777" w:rsidR="001370AD" w:rsidRPr="0035582B" w:rsidRDefault="001370AD" w:rsidP="00195497">
            <w:pPr>
              <w:spacing w:before="120" w:after="120" w:line="276" w:lineRule="auto"/>
              <w:ind w:left="360" w:hanging="360"/>
              <w:jc w:val="center"/>
              <w:rPr>
                <w:b/>
                <w:color w:val="000000"/>
                <w:sz w:val="20"/>
              </w:rPr>
            </w:pPr>
            <w:r w:rsidRPr="0035582B">
              <w:rPr>
                <w:b/>
                <w:color w:val="000000"/>
                <w:sz w:val="20"/>
              </w:rPr>
              <w:t>Sub-Factor</w:t>
            </w:r>
          </w:p>
        </w:tc>
        <w:tc>
          <w:tcPr>
            <w:tcW w:w="8910" w:type="dxa"/>
            <w:gridSpan w:val="5"/>
            <w:shd w:val="clear" w:color="auto" w:fill="FFF5EB"/>
          </w:tcPr>
          <w:p w14:paraId="16A78149" w14:textId="77777777" w:rsidR="001370AD" w:rsidRPr="0035582B" w:rsidRDefault="001370AD" w:rsidP="00195497">
            <w:pPr>
              <w:pStyle w:val="titulo"/>
              <w:spacing w:before="80" w:after="80" w:line="276" w:lineRule="auto"/>
              <w:rPr>
                <w:color w:val="000000"/>
                <w:sz w:val="20"/>
              </w:rPr>
            </w:pPr>
            <w:r w:rsidRPr="0035582B">
              <w:rPr>
                <w:b w:val="0"/>
                <w:color w:val="000000"/>
                <w:sz w:val="20"/>
              </w:rPr>
              <w:t>Criteria</w:t>
            </w:r>
          </w:p>
        </w:tc>
        <w:tc>
          <w:tcPr>
            <w:tcW w:w="2034" w:type="dxa"/>
            <w:vMerge w:val="restart"/>
            <w:shd w:val="clear" w:color="auto" w:fill="FFF5EB"/>
            <w:vAlign w:val="center"/>
          </w:tcPr>
          <w:p w14:paraId="33179CB8" w14:textId="77777777" w:rsidR="001370AD" w:rsidRPr="0035582B" w:rsidRDefault="001370AD" w:rsidP="00195497">
            <w:pPr>
              <w:pStyle w:val="titulo"/>
              <w:spacing w:before="120" w:after="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1370AD" w:rsidRPr="0035582B" w14:paraId="5E668A4C" w14:textId="77777777" w:rsidTr="00195497">
        <w:trPr>
          <w:cantSplit/>
          <w:trHeight w:val="400"/>
          <w:tblHeader/>
        </w:trPr>
        <w:tc>
          <w:tcPr>
            <w:tcW w:w="2124" w:type="dxa"/>
            <w:vMerge/>
            <w:shd w:val="clear" w:color="auto" w:fill="FFF5EB"/>
          </w:tcPr>
          <w:p w14:paraId="688B23A2" w14:textId="77777777" w:rsidR="001370AD" w:rsidRPr="0035582B" w:rsidRDefault="001370AD" w:rsidP="00195497">
            <w:pPr>
              <w:spacing w:line="276" w:lineRule="auto"/>
              <w:ind w:left="360" w:hanging="360"/>
              <w:jc w:val="center"/>
              <w:rPr>
                <w:b/>
                <w:color w:val="000000"/>
                <w:sz w:val="20"/>
              </w:rPr>
            </w:pPr>
          </w:p>
        </w:tc>
        <w:tc>
          <w:tcPr>
            <w:tcW w:w="3085" w:type="dxa"/>
            <w:vMerge w:val="restart"/>
            <w:shd w:val="clear" w:color="auto" w:fill="FFF5EB"/>
            <w:vAlign w:val="center"/>
          </w:tcPr>
          <w:p w14:paraId="3CE2E39B" w14:textId="77777777" w:rsidR="001370AD" w:rsidRPr="0035582B" w:rsidRDefault="001370AD" w:rsidP="00195497">
            <w:pPr>
              <w:spacing w:line="276" w:lineRule="auto"/>
              <w:ind w:left="360" w:hanging="360"/>
              <w:jc w:val="center"/>
              <w:rPr>
                <w:b/>
                <w:color w:val="000000"/>
                <w:sz w:val="20"/>
              </w:rPr>
            </w:pPr>
            <w:r w:rsidRPr="0035582B">
              <w:rPr>
                <w:b/>
                <w:color w:val="000000"/>
                <w:sz w:val="20"/>
              </w:rPr>
              <w:t>Requirement</w:t>
            </w:r>
          </w:p>
        </w:tc>
        <w:tc>
          <w:tcPr>
            <w:tcW w:w="5825" w:type="dxa"/>
            <w:gridSpan w:val="4"/>
            <w:shd w:val="clear" w:color="auto" w:fill="FFF5EB"/>
          </w:tcPr>
          <w:p w14:paraId="67427E68" w14:textId="77777777" w:rsidR="001370AD" w:rsidRPr="0035582B" w:rsidRDefault="001370AD" w:rsidP="00195497">
            <w:pPr>
              <w:pStyle w:val="titulo"/>
              <w:spacing w:before="80" w:after="80" w:line="276" w:lineRule="auto"/>
              <w:rPr>
                <w:color w:val="000000"/>
                <w:sz w:val="20"/>
              </w:rPr>
            </w:pPr>
            <w:r w:rsidRPr="0035582B">
              <w:rPr>
                <w:color w:val="000000"/>
                <w:sz w:val="20"/>
              </w:rPr>
              <w:t>Tenderer</w:t>
            </w:r>
          </w:p>
        </w:tc>
        <w:tc>
          <w:tcPr>
            <w:tcW w:w="2034" w:type="dxa"/>
            <w:vMerge/>
          </w:tcPr>
          <w:p w14:paraId="7CF85875" w14:textId="77777777" w:rsidR="001370AD" w:rsidRPr="0035582B" w:rsidRDefault="001370AD" w:rsidP="00195497">
            <w:pPr>
              <w:spacing w:before="40" w:line="276" w:lineRule="auto"/>
              <w:jc w:val="center"/>
              <w:rPr>
                <w:b/>
                <w:color w:val="000000"/>
                <w:sz w:val="20"/>
              </w:rPr>
            </w:pPr>
          </w:p>
        </w:tc>
      </w:tr>
      <w:tr w:rsidR="001370AD" w:rsidRPr="0035582B" w14:paraId="1938009A" w14:textId="77777777" w:rsidTr="00195497">
        <w:trPr>
          <w:cantSplit/>
          <w:tblHeader/>
        </w:trPr>
        <w:tc>
          <w:tcPr>
            <w:tcW w:w="2124" w:type="dxa"/>
            <w:vMerge/>
            <w:shd w:val="clear" w:color="auto" w:fill="FFF5EB"/>
          </w:tcPr>
          <w:p w14:paraId="1ED460F3" w14:textId="77777777" w:rsidR="001370AD" w:rsidRPr="0035582B" w:rsidRDefault="001370AD" w:rsidP="00195497">
            <w:pPr>
              <w:spacing w:line="276" w:lineRule="auto"/>
              <w:ind w:left="360" w:hanging="360"/>
              <w:jc w:val="center"/>
              <w:rPr>
                <w:b/>
                <w:color w:val="000000"/>
                <w:sz w:val="20"/>
              </w:rPr>
            </w:pPr>
          </w:p>
        </w:tc>
        <w:tc>
          <w:tcPr>
            <w:tcW w:w="3085" w:type="dxa"/>
            <w:vMerge/>
            <w:shd w:val="clear" w:color="auto" w:fill="FFF5EB"/>
          </w:tcPr>
          <w:p w14:paraId="54980DDD" w14:textId="77777777" w:rsidR="001370AD" w:rsidRPr="0035582B" w:rsidRDefault="001370AD" w:rsidP="00195497">
            <w:pPr>
              <w:spacing w:line="276" w:lineRule="auto"/>
              <w:ind w:left="360" w:hanging="360"/>
              <w:jc w:val="center"/>
              <w:rPr>
                <w:b/>
                <w:color w:val="000000"/>
                <w:sz w:val="20"/>
              </w:rPr>
            </w:pPr>
          </w:p>
        </w:tc>
        <w:tc>
          <w:tcPr>
            <w:tcW w:w="1562" w:type="dxa"/>
            <w:vMerge w:val="restart"/>
            <w:shd w:val="clear" w:color="auto" w:fill="FFF5EB"/>
            <w:vAlign w:val="center"/>
          </w:tcPr>
          <w:p w14:paraId="6858AAFA" w14:textId="77777777" w:rsidR="001370AD" w:rsidRPr="0035582B" w:rsidRDefault="001370AD" w:rsidP="00195497">
            <w:pPr>
              <w:pStyle w:val="titulo"/>
              <w:spacing w:before="40" w:after="0" w:line="276" w:lineRule="auto"/>
              <w:rPr>
                <w:rFonts w:ascii="Times New Roman" w:hAnsi="Times New Roman"/>
                <w:color w:val="000000"/>
                <w:sz w:val="20"/>
              </w:rPr>
            </w:pPr>
            <w:r w:rsidRPr="0035582B">
              <w:rPr>
                <w:rFonts w:ascii="Times New Roman" w:hAnsi="Times New Roman"/>
                <w:color w:val="000000"/>
                <w:sz w:val="20"/>
              </w:rPr>
              <w:t>Single Entity</w:t>
            </w:r>
          </w:p>
        </w:tc>
        <w:tc>
          <w:tcPr>
            <w:tcW w:w="4263" w:type="dxa"/>
            <w:gridSpan w:val="3"/>
            <w:shd w:val="clear" w:color="auto" w:fill="FFF5EB"/>
          </w:tcPr>
          <w:p w14:paraId="2CA434E7" w14:textId="2ED3ADC8" w:rsidR="001370AD" w:rsidRPr="0035582B" w:rsidRDefault="001370AD" w:rsidP="00195497">
            <w:pPr>
              <w:spacing w:before="40" w:line="276" w:lineRule="auto"/>
              <w:jc w:val="center"/>
              <w:rPr>
                <w:b/>
                <w:color w:val="000000"/>
                <w:sz w:val="20"/>
              </w:rPr>
            </w:pPr>
            <w:r w:rsidRPr="0035582B">
              <w:rPr>
                <w:b/>
                <w:color w:val="000000"/>
                <w:sz w:val="20"/>
              </w:rPr>
              <w:t xml:space="preserve">Joint Venture, Consortium </w:t>
            </w:r>
            <w:r w:rsidR="00015509" w:rsidRPr="0035582B">
              <w:rPr>
                <w:b/>
                <w:color w:val="000000"/>
                <w:sz w:val="20"/>
              </w:rPr>
              <w:t>or Association</w:t>
            </w:r>
            <w:r w:rsidRPr="0035582B">
              <w:rPr>
                <w:b/>
                <w:color w:val="000000"/>
                <w:sz w:val="20"/>
              </w:rPr>
              <w:t xml:space="preserve"> </w:t>
            </w:r>
          </w:p>
        </w:tc>
        <w:tc>
          <w:tcPr>
            <w:tcW w:w="2034" w:type="dxa"/>
            <w:vMerge/>
          </w:tcPr>
          <w:p w14:paraId="328E53F7" w14:textId="77777777" w:rsidR="001370AD" w:rsidRPr="0035582B" w:rsidRDefault="001370AD" w:rsidP="00195497">
            <w:pPr>
              <w:spacing w:before="40" w:line="276" w:lineRule="auto"/>
              <w:jc w:val="center"/>
              <w:rPr>
                <w:b/>
                <w:color w:val="000000"/>
                <w:sz w:val="20"/>
              </w:rPr>
            </w:pPr>
          </w:p>
        </w:tc>
      </w:tr>
      <w:tr w:rsidR="001370AD" w:rsidRPr="0035582B" w14:paraId="2AD4EC1D" w14:textId="77777777" w:rsidTr="00195497">
        <w:trPr>
          <w:cantSplit/>
          <w:tblHeader/>
        </w:trPr>
        <w:tc>
          <w:tcPr>
            <w:tcW w:w="2124" w:type="dxa"/>
            <w:vMerge/>
            <w:shd w:val="clear" w:color="auto" w:fill="FFF5EB"/>
          </w:tcPr>
          <w:p w14:paraId="147BCD91" w14:textId="77777777" w:rsidR="001370AD" w:rsidRPr="0035582B" w:rsidRDefault="001370AD" w:rsidP="00195497">
            <w:pPr>
              <w:spacing w:line="276" w:lineRule="auto"/>
              <w:ind w:left="360" w:hanging="360"/>
              <w:rPr>
                <w:b/>
                <w:color w:val="000000"/>
                <w:sz w:val="20"/>
              </w:rPr>
            </w:pPr>
          </w:p>
        </w:tc>
        <w:tc>
          <w:tcPr>
            <w:tcW w:w="3085" w:type="dxa"/>
            <w:vMerge/>
            <w:shd w:val="clear" w:color="auto" w:fill="FFF5EB"/>
          </w:tcPr>
          <w:p w14:paraId="6C8A014D" w14:textId="77777777" w:rsidR="001370AD" w:rsidRPr="0035582B" w:rsidRDefault="001370AD" w:rsidP="00195497">
            <w:pPr>
              <w:spacing w:line="276" w:lineRule="auto"/>
              <w:ind w:left="360" w:hanging="360"/>
              <w:rPr>
                <w:b/>
                <w:color w:val="000000"/>
                <w:sz w:val="20"/>
              </w:rPr>
            </w:pPr>
          </w:p>
        </w:tc>
        <w:tc>
          <w:tcPr>
            <w:tcW w:w="1562" w:type="dxa"/>
            <w:vMerge/>
            <w:shd w:val="clear" w:color="auto" w:fill="FFF5EB"/>
          </w:tcPr>
          <w:p w14:paraId="0560C7B6" w14:textId="77777777" w:rsidR="001370AD" w:rsidRPr="0035582B" w:rsidRDefault="001370AD" w:rsidP="00195497">
            <w:pPr>
              <w:spacing w:before="40" w:line="276" w:lineRule="auto"/>
              <w:jc w:val="center"/>
              <w:rPr>
                <w:b/>
                <w:color w:val="000000"/>
                <w:sz w:val="20"/>
              </w:rPr>
            </w:pPr>
          </w:p>
        </w:tc>
        <w:tc>
          <w:tcPr>
            <w:tcW w:w="1559" w:type="dxa"/>
            <w:shd w:val="clear" w:color="auto" w:fill="FFF5EB"/>
          </w:tcPr>
          <w:p w14:paraId="6CDA3169" w14:textId="77777777" w:rsidR="001370AD" w:rsidRPr="0035582B" w:rsidRDefault="001370AD" w:rsidP="00195497">
            <w:pPr>
              <w:spacing w:before="40" w:line="276" w:lineRule="auto"/>
              <w:jc w:val="center"/>
              <w:rPr>
                <w:b/>
                <w:color w:val="000000"/>
                <w:sz w:val="20"/>
              </w:rPr>
            </w:pPr>
            <w:r w:rsidRPr="0035582B">
              <w:rPr>
                <w:b/>
                <w:color w:val="000000"/>
                <w:sz w:val="20"/>
              </w:rPr>
              <w:t>All partners combined</w:t>
            </w:r>
          </w:p>
        </w:tc>
        <w:tc>
          <w:tcPr>
            <w:tcW w:w="1318" w:type="dxa"/>
            <w:shd w:val="clear" w:color="auto" w:fill="FFF5EB"/>
          </w:tcPr>
          <w:p w14:paraId="09A66E00" w14:textId="77777777" w:rsidR="001370AD" w:rsidRPr="0035582B" w:rsidRDefault="001370AD" w:rsidP="00195497">
            <w:pPr>
              <w:spacing w:before="40" w:line="276" w:lineRule="auto"/>
              <w:jc w:val="center"/>
              <w:rPr>
                <w:b/>
                <w:color w:val="000000"/>
                <w:sz w:val="20"/>
              </w:rPr>
            </w:pPr>
            <w:r w:rsidRPr="0035582B">
              <w:rPr>
                <w:b/>
                <w:color w:val="000000"/>
                <w:sz w:val="20"/>
              </w:rPr>
              <w:t>Each partner</w:t>
            </w:r>
          </w:p>
        </w:tc>
        <w:tc>
          <w:tcPr>
            <w:tcW w:w="1386" w:type="dxa"/>
            <w:shd w:val="clear" w:color="auto" w:fill="FFF5EB"/>
          </w:tcPr>
          <w:p w14:paraId="50D6BC5B" w14:textId="77777777" w:rsidR="001370AD" w:rsidRPr="0035582B" w:rsidRDefault="001370AD" w:rsidP="00195497">
            <w:pPr>
              <w:spacing w:before="40" w:line="276" w:lineRule="auto"/>
              <w:jc w:val="center"/>
              <w:rPr>
                <w:b/>
                <w:color w:val="000000"/>
                <w:sz w:val="20"/>
              </w:rPr>
            </w:pPr>
            <w:r w:rsidRPr="0035582B">
              <w:rPr>
                <w:b/>
                <w:color w:val="000000"/>
                <w:sz w:val="20"/>
              </w:rPr>
              <w:t>At least one partner</w:t>
            </w:r>
          </w:p>
        </w:tc>
        <w:tc>
          <w:tcPr>
            <w:tcW w:w="2034" w:type="dxa"/>
            <w:vMerge/>
          </w:tcPr>
          <w:p w14:paraId="5904DE67" w14:textId="77777777" w:rsidR="001370AD" w:rsidRPr="0035582B" w:rsidRDefault="001370AD" w:rsidP="00195497">
            <w:pPr>
              <w:spacing w:before="40" w:line="276" w:lineRule="auto"/>
              <w:jc w:val="center"/>
              <w:rPr>
                <w:b/>
                <w:color w:val="000000"/>
                <w:sz w:val="20"/>
              </w:rPr>
            </w:pPr>
          </w:p>
        </w:tc>
      </w:tr>
      <w:tr w:rsidR="001370AD" w:rsidRPr="0035582B" w14:paraId="3489396D" w14:textId="77777777" w:rsidTr="00195497">
        <w:trPr>
          <w:trHeight w:val="600"/>
        </w:trPr>
        <w:tc>
          <w:tcPr>
            <w:tcW w:w="2124" w:type="dxa"/>
          </w:tcPr>
          <w:p w14:paraId="4572CE15" w14:textId="77777777" w:rsidR="001370AD" w:rsidRPr="0035582B" w:rsidRDefault="001370AD" w:rsidP="00195497">
            <w:pPr>
              <w:spacing w:line="276" w:lineRule="auto"/>
              <w:rPr>
                <w:color w:val="000000"/>
                <w:sz w:val="20"/>
              </w:rPr>
            </w:pPr>
            <w:r w:rsidRPr="0035582B">
              <w:rPr>
                <w:color w:val="000000"/>
                <w:sz w:val="20"/>
              </w:rPr>
              <w:t>2.</w:t>
            </w:r>
            <w:r>
              <w:rPr>
                <w:color w:val="000000"/>
                <w:sz w:val="20"/>
              </w:rPr>
              <w:t>4</w:t>
            </w:r>
            <w:r w:rsidRPr="0035582B">
              <w:rPr>
                <w:color w:val="000000"/>
                <w:sz w:val="20"/>
              </w:rPr>
              <w:t xml:space="preserve">.1 General Experience </w:t>
            </w:r>
          </w:p>
        </w:tc>
        <w:tc>
          <w:tcPr>
            <w:tcW w:w="3085" w:type="dxa"/>
          </w:tcPr>
          <w:p w14:paraId="6058C249" w14:textId="77777777" w:rsidR="001370AD" w:rsidRPr="0035582B" w:rsidRDefault="001370AD" w:rsidP="00195497">
            <w:pPr>
              <w:spacing w:line="276" w:lineRule="auto"/>
              <w:rPr>
                <w:color w:val="000000"/>
                <w:sz w:val="20"/>
              </w:rPr>
            </w:pPr>
            <w:r w:rsidRPr="0035582B">
              <w:rPr>
                <w:color w:val="000000"/>
                <w:sz w:val="20"/>
              </w:rPr>
              <w:t xml:space="preserve">Experience under contracts in the role of </w:t>
            </w:r>
            <w:r>
              <w:rPr>
                <w:color w:val="000000"/>
                <w:sz w:val="20"/>
              </w:rPr>
              <w:t>supplier</w:t>
            </w:r>
            <w:r w:rsidRPr="0035582B">
              <w:rPr>
                <w:color w:val="000000"/>
                <w:sz w:val="20"/>
              </w:rPr>
              <w:t>, subcontractor, or management</w:t>
            </w:r>
            <w:r>
              <w:rPr>
                <w:color w:val="000000"/>
                <w:sz w:val="20"/>
              </w:rPr>
              <w:t xml:space="preserve"> Supplier</w:t>
            </w:r>
            <w:r w:rsidRPr="0035582B">
              <w:rPr>
                <w:color w:val="000000"/>
                <w:sz w:val="20"/>
              </w:rPr>
              <w:t xml:space="preserve"> for at least the last </w:t>
            </w:r>
            <w:r w:rsidRPr="0035582B">
              <w:rPr>
                <w:b/>
                <w:bCs/>
                <w:color w:val="000000"/>
                <w:sz w:val="20"/>
              </w:rPr>
              <w:t>3</w:t>
            </w:r>
            <w:r w:rsidRPr="0035582B">
              <w:rPr>
                <w:color w:val="000000"/>
                <w:sz w:val="20"/>
              </w:rPr>
              <w:t xml:space="preserve"> years prior to the applications submission deadline.</w:t>
            </w:r>
          </w:p>
        </w:tc>
        <w:tc>
          <w:tcPr>
            <w:tcW w:w="1562" w:type="dxa"/>
            <w:vAlign w:val="center"/>
          </w:tcPr>
          <w:p w14:paraId="48224F5F"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559" w:type="dxa"/>
            <w:vAlign w:val="center"/>
          </w:tcPr>
          <w:p w14:paraId="674BDC15" w14:textId="77777777" w:rsidR="001370AD" w:rsidRPr="0035582B" w:rsidRDefault="001370AD" w:rsidP="00195497">
            <w:pPr>
              <w:spacing w:line="276" w:lineRule="auto"/>
              <w:jc w:val="center"/>
              <w:rPr>
                <w:color w:val="000000"/>
                <w:sz w:val="20"/>
              </w:rPr>
            </w:pPr>
            <w:r w:rsidRPr="0035582B">
              <w:rPr>
                <w:color w:val="000000"/>
                <w:sz w:val="20"/>
              </w:rPr>
              <w:t>N/A</w:t>
            </w:r>
          </w:p>
        </w:tc>
        <w:tc>
          <w:tcPr>
            <w:tcW w:w="1318" w:type="dxa"/>
            <w:vAlign w:val="center"/>
          </w:tcPr>
          <w:p w14:paraId="6446F309"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386" w:type="dxa"/>
            <w:vAlign w:val="center"/>
          </w:tcPr>
          <w:p w14:paraId="10E67F35" w14:textId="77777777" w:rsidR="001370AD" w:rsidRPr="0035582B" w:rsidRDefault="001370AD" w:rsidP="00195497">
            <w:pPr>
              <w:spacing w:line="276" w:lineRule="auto"/>
              <w:jc w:val="center"/>
              <w:rPr>
                <w:color w:val="000000"/>
                <w:sz w:val="20"/>
              </w:rPr>
            </w:pPr>
            <w:r w:rsidRPr="0035582B">
              <w:rPr>
                <w:color w:val="000000"/>
                <w:sz w:val="20"/>
              </w:rPr>
              <w:t>N/A</w:t>
            </w:r>
          </w:p>
        </w:tc>
        <w:tc>
          <w:tcPr>
            <w:tcW w:w="2034" w:type="dxa"/>
            <w:vAlign w:val="center"/>
          </w:tcPr>
          <w:p w14:paraId="75AACD0C" w14:textId="77777777" w:rsidR="001370AD" w:rsidRPr="0035582B" w:rsidRDefault="001370AD" w:rsidP="00195497">
            <w:pPr>
              <w:spacing w:line="276" w:lineRule="auto"/>
              <w:jc w:val="center"/>
              <w:rPr>
                <w:color w:val="000000"/>
                <w:sz w:val="20"/>
              </w:rPr>
            </w:pPr>
            <w:r w:rsidRPr="0035582B">
              <w:rPr>
                <w:color w:val="000000"/>
                <w:sz w:val="20"/>
              </w:rPr>
              <w:t>Form EXP-</w:t>
            </w:r>
            <w:r>
              <w:rPr>
                <w:color w:val="000000"/>
                <w:sz w:val="20"/>
              </w:rPr>
              <w:t>2.4</w:t>
            </w:r>
          </w:p>
        </w:tc>
      </w:tr>
      <w:tr w:rsidR="001370AD" w:rsidRPr="0035582B" w14:paraId="76E84CC4" w14:textId="77777777" w:rsidTr="00195497">
        <w:tc>
          <w:tcPr>
            <w:tcW w:w="2124" w:type="dxa"/>
          </w:tcPr>
          <w:p w14:paraId="0F6CCC03" w14:textId="77777777" w:rsidR="001370AD" w:rsidRPr="0035582B" w:rsidRDefault="001370AD" w:rsidP="00195497">
            <w:pPr>
              <w:spacing w:line="276" w:lineRule="auto"/>
              <w:rPr>
                <w:color w:val="000000"/>
                <w:sz w:val="20"/>
              </w:rPr>
            </w:pPr>
            <w:r w:rsidRPr="0035582B">
              <w:rPr>
                <w:color w:val="000000"/>
                <w:sz w:val="20"/>
              </w:rPr>
              <w:t>2.</w:t>
            </w:r>
            <w:r>
              <w:rPr>
                <w:color w:val="000000"/>
                <w:sz w:val="20"/>
              </w:rPr>
              <w:t>4</w:t>
            </w:r>
            <w:r w:rsidRPr="0035582B">
              <w:rPr>
                <w:color w:val="000000"/>
                <w:sz w:val="20"/>
              </w:rPr>
              <w:t>.2 Specific Experience</w:t>
            </w:r>
          </w:p>
        </w:tc>
        <w:tc>
          <w:tcPr>
            <w:tcW w:w="3085" w:type="dxa"/>
          </w:tcPr>
          <w:p w14:paraId="5BDB5885" w14:textId="0679226A" w:rsidR="001370AD" w:rsidRPr="0035582B" w:rsidRDefault="001370AD" w:rsidP="00195497">
            <w:pPr>
              <w:spacing w:line="276" w:lineRule="auto"/>
              <w:rPr>
                <w:b/>
                <w:color w:val="000000"/>
                <w:sz w:val="20"/>
              </w:rPr>
            </w:pPr>
            <w:r w:rsidRPr="0035582B">
              <w:rPr>
                <w:color w:val="000000"/>
                <w:sz w:val="20"/>
              </w:rPr>
              <w:t xml:space="preserve">Participation as </w:t>
            </w:r>
            <w:r>
              <w:rPr>
                <w:color w:val="000000"/>
                <w:sz w:val="20"/>
              </w:rPr>
              <w:t>Supplier</w:t>
            </w:r>
            <w:r w:rsidRPr="0035582B">
              <w:rPr>
                <w:color w:val="000000"/>
                <w:sz w:val="20"/>
              </w:rPr>
              <w:t xml:space="preserve">, management </w:t>
            </w:r>
            <w:r>
              <w:rPr>
                <w:color w:val="000000"/>
                <w:sz w:val="20"/>
              </w:rPr>
              <w:t>Supplier</w:t>
            </w:r>
            <w:r w:rsidRPr="0035582B">
              <w:rPr>
                <w:color w:val="000000"/>
                <w:sz w:val="20"/>
              </w:rPr>
              <w:t xml:space="preserve">, or </w:t>
            </w:r>
            <w:r w:rsidR="00A55D8E" w:rsidRPr="00E34337">
              <w:rPr>
                <w:color w:val="00B050"/>
              </w:rPr>
              <w:t>subcontractor</w:t>
            </w:r>
            <w:r w:rsidR="00A55D8E" w:rsidRPr="00E34337">
              <w:rPr>
                <w:rStyle w:val="FootnoteReference"/>
                <w:color w:val="00B050"/>
              </w:rPr>
              <w:footnoteReference w:id="3"/>
            </w:r>
            <w:r w:rsidR="00A55D8E" w:rsidRPr="00E34337">
              <w:rPr>
                <w:color w:val="000000"/>
              </w:rPr>
              <w:t>,</w:t>
            </w:r>
            <w:r w:rsidRPr="0035582B">
              <w:rPr>
                <w:color w:val="000000"/>
                <w:sz w:val="20"/>
              </w:rPr>
              <w:t>, in at least</w:t>
            </w:r>
            <w:r w:rsidRPr="0035582B">
              <w:rPr>
                <w:b/>
                <w:bCs/>
                <w:color w:val="000000"/>
                <w:sz w:val="20"/>
              </w:rPr>
              <w:t xml:space="preserve"> 2</w:t>
            </w:r>
            <w:r w:rsidRPr="0035582B">
              <w:rPr>
                <w:color w:val="000000"/>
                <w:sz w:val="20"/>
              </w:rPr>
              <w:t xml:space="preserve"> </w:t>
            </w:r>
            <w:r w:rsidR="00A55D8E" w:rsidRPr="00E34337">
              <w:rPr>
                <w:color w:val="00B050"/>
              </w:rPr>
              <w:lastRenderedPageBreak/>
              <w:t>contracts</w:t>
            </w:r>
            <w:r w:rsidR="00A55D8E" w:rsidRPr="00E34337">
              <w:rPr>
                <w:rStyle w:val="FootnoteReference"/>
                <w:color w:val="00B050"/>
              </w:rPr>
              <w:footnoteReference w:id="4"/>
            </w:r>
            <w:r w:rsidR="00A55D8E" w:rsidRPr="00E34337">
              <w:rPr>
                <w:color w:val="00B050"/>
              </w:rPr>
              <w:t xml:space="preserve"> </w:t>
            </w:r>
            <w:r w:rsidRPr="0035582B">
              <w:rPr>
                <w:color w:val="000000"/>
                <w:sz w:val="20"/>
              </w:rPr>
              <w:t xml:space="preserve"> within the last </w:t>
            </w:r>
            <w:r w:rsidRPr="0035582B">
              <w:rPr>
                <w:b/>
                <w:bCs/>
                <w:color w:val="000000"/>
                <w:sz w:val="20"/>
              </w:rPr>
              <w:t>5</w:t>
            </w:r>
            <w:r w:rsidRPr="0035582B">
              <w:rPr>
                <w:color w:val="000000"/>
                <w:sz w:val="20"/>
              </w:rPr>
              <w:t xml:space="preserve"> </w:t>
            </w:r>
            <w:r w:rsidR="006B1FC3" w:rsidRPr="0035582B">
              <w:rPr>
                <w:color w:val="000000"/>
                <w:sz w:val="20"/>
              </w:rPr>
              <w:t>years,</w:t>
            </w:r>
            <w:r w:rsidRPr="0035582B">
              <w:rPr>
                <w:color w:val="000000"/>
                <w:sz w:val="20"/>
              </w:rPr>
              <w:t xml:space="preserve"> each with a value of at </w:t>
            </w:r>
            <w:r w:rsidRPr="007D630E">
              <w:rPr>
                <w:b/>
                <w:bCs/>
                <w:color w:val="5B9BD5"/>
                <w:sz w:val="20"/>
              </w:rPr>
              <w:t xml:space="preserve">least MVR </w:t>
            </w:r>
            <w:r w:rsidR="006B0E6C">
              <w:rPr>
                <w:b/>
                <w:bCs/>
                <w:color w:val="5B9BD5"/>
                <w:sz w:val="20"/>
              </w:rPr>
              <w:t>7</w:t>
            </w:r>
            <w:r w:rsidR="00116CC5">
              <w:rPr>
                <w:b/>
                <w:bCs/>
                <w:color w:val="5B9BD5"/>
                <w:sz w:val="20"/>
              </w:rPr>
              <w:t>,</w:t>
            </w:r>
            <w:r w:rsidR="006B0E6C">
              <w:rPr>
                <w:b/>
                <w:bCs/>
                <w:color w:val="5B9BD5"/>
                <w:sz w:val="20"/>
              </w:rPr>
              <w:t>1</w:t>
            </w:r>
            <w:r w:rsidR="00116CC5">
              <w:rPr>
                <w:b/>
                <w:bCs/>
                <w:color w:val="5B9BD5"/>
                <w:sz w:val="20"/>
              </w:rPr>
              <w:t>00,000.00</w:t>
            </w:r>
            <w:r>
              <w:rPr>
                <w:b/>
                <w:bCs/>
                <w:color w:val="5B9BD5"/>
                <w:sz w:val="20"/>
              </w:rPr>
              <w:t xml:space="preserve"> </w:t>
            </w:r>
            <w:r w:rsidRPr="0035582B">
              <w:rPr>
                <w:color w:val="000000"/>
                <w:sz w:val="20"/>
              </w:rPr>
              <w:t xml:space="preserve">that have been </w:t>
            </w:r>
            <w:r w:rsidR="00A55D8E" w:rsidRPr="00E34337">
              <w:rPr>
                <w:color w:val="00B050"/>
              </w:rPr>
              <w:t>successfully</w:t>
            </w:r>
            <w:r w:rsidR="00A55D8E" w:rsidRPr="00E34337">
              <w:rPr>
                <w:rStyle w:val="FootnoteReference"/>
                <w:color w:val="00B050"/>
              </w:rPr>
              <w:footnoteReference w:id="5"/>
            </w:r>
            <w:r w:rsidR="00A55D8E" w:rsidRPr="00E34337">
              <w:rPr>
                <w:color w:val="000000"/>
              </w:rPr>
              <w:t xml:space="preserve"> </w:t>
            </w:r>
            <w:r w:rsidRPr="0035582B">
              <w:rPr>
                <w:color w:val="000000"/>
                <w:sz w:val="20"/>
              </w:rPr>
              <w:t xml:space="preserve"> and </w:t>
            </w:r>
            <w:r w:rsidR="00A55D8E" w:rsidRPr="007E2F83">
              <w:rPr>
                <w:color w:val="00B050"/>
              </w:rPr>
              <w:t>substantially</w:t>
            </w:r>
            <w:r w:rsidR="00A55D8E" w:rsidRPr="00E34337">
              <w:rPr>
                <w:rStyle w:val="FootnoteReference"/>
                <w:color w:val="00B050"/>
              </w:rPr>
              <w:footnoteReference w:id="6"/>
            </w:r>
            <w:r w:rsidR="00A55D8E" w:rsidRPr="00E34337">
              <w:rPr>
                <w:color w:val="000000"/>
              </w:rPr>
              <w:t xml:space="preserve"> </w:t>
            </w:r>
            <w:r w:rsidRPr="0035582B">
              <w:rPr>
                <w:color w:val="000000"/>
                <w:sz w:val="20"/>
              </w:rPr>
              <w:t xml:space="preserve"> completed and that are similar to the proposed Works. The similarity shall be based on the physical size, complexity, methods/technology or other characteristics as described in</w:t>
            </w:r>
            <w:r w:rsidRPr="0035582B">
              <w:rPr>
                <w:b/>
                <w:color w:val="000000"/>
                <w:sz w:val="20"/>
              </w:rPr>
              <w:t xml:space="preserve"> </w:t>
            </w:r>
            <w:r w:rsidRPr="0035582B">
              <w:rPr>
                <w:color w:val="000000"/>
                <w:sz w:val="20"/>
              </w:rPr>
              <w:t>Section VI,</w:t>
            </w:r>
            <w:r w:rsidRPr="0035582B">
              <w:rPr>
                <w:b/>
                <w:color w:val="000000"/>
                <w:sz w:val="20"/>
              </w:rPr>
              <w:t xml:space="preserve"> </w:t>
            </w:r>
            <w:r w:rsidRPr="0035582B">
              <w:rPr>
                <w:color w:val="000000"/>
                <w:sz w:val="20"/>
              </w:rPr>
              <w:t>Employer’s Requirements.</w:t>
            </w:r>
          </w:p>
        </w:tc>
        <w:tc>
          <w:tcPr>
            <w:tcW w:w="1562" w:type="dxa"/>
            <w:vAlign w:val="center"/>
          </w:tcPr>
          <w:p w14:paraId="08DFC075" w14:textId="77777777" w:rsidR="001370AD" w:rsidRPr="0035582B" w:rsidRDefault="001370AD" w:rsidP="00195497">
            <w:pPr>
              <w:spacing w:line="276" w:lineRule="auto"/>
              <w:jc w:val="center"/>
              <w:rPr>
                <w:color w:val="000000"/>
                <w:sz w:val="20"/>
              </w:rPr>
            </w:pPr>
            <w:r w:rsidRPr="0035582B">
              <w:rPr>
                <w:color w:val="000000"/>
                <w:sz w:val="20"/>
              </w:rPr>
              <w:lastRenderedPageBreak/>
              <w:t>Must meet requirement</w:t>
            </w:r>
          </w:p>
        </w:tc>
        <w:tc>
          <w:tcPr>
            <w:tcW w:w="1559" w:type="dxa"/>
            <w:vAlign w:val="center"/>
          </w:tcPr>
          <w:p w14:paraId="0AE70FB0" w14:textId="7FE10278" w:rsidR="001370AD" w:rsidRPr="0035582B" w:rsidRDefault="001370AD" w:rsidP="00195497">
            <w:pPr>
              <w:spacing w:line="276" w:lineRule="auto"/>
              <w:jc w:val="center"/>
              <w:rPr>
                <w:color w:val="000000"/>
                <w:spacing w:val="-4"/>
                <w:sz w:val="20"/>
              </w:rPr>
            </w:pPr>
            <w:r w:rsidRPr="0035582B">
              <w:rPr>
                <w:color w:val="000000"/>
                <w:spacing w:val="-4"/>
                <w:sz w:val="20"/>
              </w:rPr>
              <w:t xml:space="preserve">Must meet </w:t>
            </w:r>
            <w:r w:rsidR="006B1FC3" w:rsidRPr="0035582B">
              <w:rPr>
                <w:color w:val="000000"/>
                <w:spacing w:val="-4"/>
                <w:sz w:val="20"/>
              </w:rPr>
              <w:t>requirements for</w:t>
            </w:r>
            <w:r w:rsidRPr="0035582B">
              <w:rPr>
                <w:color w:val="000000"/>
                <w:spacing w:val="-4"/>
                <w:sz w:val="20"/>
              </w:rPr>
              <w:t xml:space="preserve"> all characteristics</w:t>
            </w:r>
          </w:p>
        </w:tc>
        <w:tc>
          <w:tcPr>
            <w:tcW w:w="1318" w:type="dxa"/>
            <w:vAlign w:val="center"/>
          </w:tcPr>
          <w:p w14:paraId="5D519BD7" w14:textId="77777777" w:rsidR="001370AD" w:rsidRPr="0035582B" w:rsidRDefault="001370AD" w:rsidP="00195497">
            <w:pPr>
              <w:spacing w:line="276" w:lineRule="auto"/>
              <w:jc w:val="center"/>
              <w:rPr>
                <w:color w:val="000000"/>
                <w:sz w:val="20"/>
              </w:rPr>
            </w:pPr>
            <w:r w:rsidRPr="0035582B">
              <w:rPr>
                <w:color w:val="000000"/>
                <w:sz w:val="20"/>
              </w:rPr>
              <w:t>N / A</w:t>
            </w:r>
          </w:p>
        </w:tc>
        <w:tc>
          <w:tcPr>
            <w:tcW w:w="1386" w:type="dxa"/>
            <w:vAlign w:val="center"/>
          </w:tcPr>
          <w:p w14:paraId="1ED47D32" w14:textId="77777777" w:rsidR="001370AD" w:rsidRPr="0035582B" w:rsidRDefault="001370AD" w:rsidP="00195497">
            <w:pPr>
              <w:spacing w:line="276" w:lineRule="auto"/>
              <w:jc w:val="center"/>
              <w:rPr>
                <w:color w:val="000000"/>
                <w:spacing w:val="-4"/>
                <w:sz w:val="20"/>
              </w:rPr>
            </w:pPr>
            <w:r w:rsidRPr="0035582B">
              <w:rPr>
                <w:color w:val="000000"/>
                <w:spacing w:val="-4"/>
                <w:sz w:val="20"/>
              </w:rPr>
              <w:t>Must meet requirement for one characteristic</w:t>
            </w:r>
          </w:p>
        </w:tc>
        <w:tc>
          <w:tcPr>
            <w:tcW w:w="2034" w:type="dxa"/>
            <w:vAlign w:val="center"/>
          </w:tcPr>
          <w:p w14:paraId="58D3A4D4" w14:textId="77777777" w:rsidR="001370AD" w:rsidRPr="0035582B" w:rsidRDefault="001370AD" w:rsidP="00195497">
            <w:pPr>
              <w:spacing w:line="276" w:lineRule="auto"/>
              <w:jc w:val="center"/>
              <w:rPr>
                <w:color w:val="000000"/>
                <w:sz w:val="20"/>
              </w:rPr>
            </w:pPr>
            <w:r w:rsidRPr="0035582B">
              <w:rPr>
                <w:color w:val="000000"/>
                <w:sz w:val="20"/>
              </w:rPr>
              <w:t xml:space="preserve">Form EXP </w:t>
            </w:r>
            <w:r w:rsidRPr="00B42DDE">
              <w:rPr>
                <w:color w:val="000000"/>
                <w:sz w:val="20"/>
              </w:rPr>
              <w:t>2</w:t>
            </w:r>
            <w:r>
              <w:rPr>
                <w:color w:val="000000"/>
                <w:sz w:val="20"/>
              </w:rPr>
              <w:t>.4.1</w:t>
            </w:r>
          </w:p>
          <w:p w14:paraId="4A6745A9" w14:textId="77777777" w:rsidR="001370AD" w:rsidRPr="0035582B" w:rsidRDefault="001370AD" w:rsidP="00195497">
            <w:pPr>
              <w:spacing w:line="276" w:lineRule="auto"/>
              <w:jc w:val="center"/>
              <w:rPr>
                <w:color w:val="000000"/>
                <w:sz w:val="20"/>
              </w:rPr>
            </w:pPr>
          </w:p>
        </w:tc>
      </w:tr>
    </w:tbl>
    <w:p w14:paraId="48D5FC61" w14:textId="77777777" w:rsidR="001370AD" w:rsidRPr="0035582B" w:rsidRDefault="001370AD" w:rsidP="001370AD">
      <w:pPr>
        <w:spacing w:line="276" w:lineRule="auto"/>
        <w:rPr>
          <w:color w:val="000000"/>
        </w:rPr>
      </w:pPr>
    </w:p>
    <w:p w14:paraId="586D8B6E" w14:textId="77777777" w:rsidR="008819F5" w:rsidRDefault="008819F5" w:rsidP="00216EA5">
      <w:pPr>
        <w:autoSpaceDE w:val="0"/>
        <w:autoSpaceDN w:val="0"/>
        <w:adjustRightInd w:val="0"/>
        <w:spacing w:after="240"/>
        <w:jc w:val="center"/>
        <w:rPr>
          <w:szCs w:val="24"/>
        </w:rPr>
        <w:sectPr w:rsidR="008819F5" w:rsidSect="008819F5">
          <w:headerReference w:type="even" r:id="rId35"/>
          <w:headerReference w:type="default" r:id="rId36"/>
          <w:headerReference w:type="first" r:id="rId37"/>
          <w:type w:val="oddPage"/>
          <w:pgSz w:w="16834" w:h="11907" w:orient="landscape" w:code="9"/>
          <w:pgMar w:top="1800" w:right="1440" w:bottom="1440" w:left="1440" w:header="720" w:footer="720" w:gutter="0"/>
          <w:cols w:space="720"/>
          <w:titlePg/>
          <w:docGrid w:linePitch="326"/>
        </w:sectPr>
      </w:pPr>
    </w:p>
    <w:p w14:paraId="5451A636" w14:textId="77777777" w:rsidR="008B78A5" w:rsidRDefault="008B78A5" w:rsidP="008B78A5">
      <w:pPr>
        <w:pStyle w:val="Section4-Heading2"/>
        <w:rPr>
          <w:color w:val="000000"/>
        </w:rPr>
      </w:pPr>
      <w:r>
        <w:rPr>
          <w:color w:val="000000"/>
          <w:szCs w:val="32"/>
        </w:rPr>
        <w:lastRenderedPageBreak/>
        <w:t>Form CON – 2</w:t>
      </w:r>
      <w:r>
        <w:rPr>
          <w:color w:val="000000"/>
          <w:szCs w:val="32"/>
        </w:rPr>
        <w:br/>
      </w:r>
      <w:r>
        <w:rPr>
          <w:color w:val="000000"/>
        </w:rPr>
        <w:t>Pending Litigation   and Arbitration</w:t>
      </w:r>
    </w:p>
    <w:p w14:paraId="5B624A8B" w14:textId="77777777" w:rsidR="008B78A5" w:rsidRDefault="008B78A5" w:rsidP="008B78A5">
      <w:pPr>
        <w:pStyle w:val="Section4-Heading2"/>
        <w:rPr>
          <w:bCs/>
          <w:color w:val="000000"/>
          <w:spacing w:val="10"/>
          <w:szCs w:val="32"/>
        </w:rPr>
      </w:pPr>
    </w:p>
    <w:p w14:paraId="64D2AA09" w14:textId="77777777" w:rsidR="008B78A5" w:rsidRPr="005E2A70" w:rsidRDefault="008B78A5" w:rsidP="008B78A5">
      <w:pPr>
        <w:spacing w:line="276" w:lineRule="auto"/>
      </w:pPr>
      <w:bookmarkStart w:id="368" w:name="_Toc87258242"/>
      <w:r w:rsidRPr="005E2A70">
        <w:t xml:space="preserve">Each </w:t>
      </w:r>
      <w:r>
        <w:t>Tenderer</w:t>
      </w:r>
      <w:r w:rsidRPr="005E2A70">
        <w:t xml:space="preserve"> must fill out this form if so required under Criterion 2.2 of Section 3 (Evaluation and Qualification Criteria) to describe any pending litigation or arbitration formally commenced against it.</w:t>
      </w:r>
      <w:bookmarkEnd w:id="368"/>
      <w:r w:rsidRPr="005E2A70">
        <w:t xml:space="preserve"> </w:t>
      </w:r>
    </w:p>
    <w:p w14:paraId="00D1F88F" w14:textId="77777777" w:rsidR="008B78A5" w:rsidRPr="005E2A70" w:rsidRDefault="008B78A5" w:rsidP="008B78A5">
      <w:pPr>
        <w:spacing w:line="276" w:lineRule="auto"/>
      </w:pPr>
    </w:p>
    <w:p w14:paraId="12393EE6" w14:textId="77777777" w:rsidR="008B78A5" w:rsidRDefault="008B78A5" w:rsidP="008B78A5">
      <w:pPr>
        <w:spacing w:line="276" w:lineRule="auto"/>
      </w:pPr>
      <w:r w:rsidRPr="005E2A70">
        <w:t>In case of a Joint Venture, each Joint Venture Partner must fill out this form separately and provide the Joint Venture Partner’s name below:</w:t>
      </w:r>
    </w:p>
    <w:p w14:paraId="392EB2D5" w14:textId="77777777" w:rsidR="008B78A5" w:rsidRDefault="008B78A5" w:rsidP="008B78A5">
      <w:pPr>
        <w:pStyle w:val="Section4-Heading2"/>
        <w:rPr>
          <w:bCs/>
          <w:color w:val="000000"/>
          <w:spacing w:val="10"/>
          <w:szCs w:val="32"/>
        </w:rPr>
      </w:pPr>
    </w:p>
    <w:p w14:paraId="4F8F59FA" w14:textId="77777777" w:rsidR="008B78A5" w:rsidRPr="006D60AA" w:rsidRDefault="008B78A5" w:rsidP="008B78A5">
      <w:pPr>
        <w:spacing w:before="288" w:after="324" w:line="264" w:lineRule="exact"/>
        <w:jc w:val="right"/>
        <w:rPr>
          <w:color w:val="000000"/>
          <w:spacing w:val="-4"/>
        </w:rPr>
      </w:pPr>
      <w:r>
        <w:rPr>
          <w:color w:val="000000"/>
          <w:sz w:val="22"/>
          <w:szCs w:val="22"/>
        </w:rPr>
        <w:t xml:space="preserve">Tenderer’s Legal Name: </w:t>
      </w:r>
      <w:r>
        <w:rPr>
          <w:i/>
          <w:iCs/>
          <w:color w:val="000000"/>
          <w:spacing w:val="-6"/>
        </w:rPr>
        <w:t>________________</w:t>
      </w:r>
      <w:r>
        <w:rPr>
          <w:i/>
          <w:iCs/>
          <w:color w:val="000000"/>
          <w:spacing w:val="-6"/>
        </w:rPr>
        <w:br/>
      </w:r>
      <w:r w:rsidRPr="00EF6FD3">
        <w:rPr>
          <w:color w:val="000000"/>
          <w:sz w:val="22"/>
          <w:szCs w:val="22"/>
        </w:rPr>
        <w:t xml:space="preserve">Joint Venture </w:t>
      </w:r>
      <w:r>
        <w:rPr>
          <w:color w:val="000000"/>
          <w:sz w:val="22"/>
          <w:szCs w:val="22"/>
        </w:rPr>
        <w:t xml:space="preserve">Tenderer’s Legal Name: </w:t>
      </w:r>
      <w:r>
        <w:rPr>
          <w:color w:val="000000"/>
          <w:spacing w:val="-4"/>
        </w:rPr>
        <w:t>_________________________</w:t>
      </w:r>
    </w:p>
    <w:p w14:paraId="497B9DA4" w14:textId="77777777" w:rsidR="008B78A5" w:rsidRDefault="008B78A5" w:rsidP="008B78A5">
      <w:pPr>
        <w:tabs>
          <w:tab w:val="left" w:pos="2685"/>
        </w:tabs>
      </w:pPr>
    </w:p>
    <w:p w14:paraId="265B83E8" w14:textId="77777777" w:rsidR="008B78A5" w:rsidRDefault="008B78A5" w:rsidP="008B78A5">
      <w:pPr>
        <w:tabs>
          <w:tab w:val="left" w:pos="2685"/>
        </w:tabs>
      </w:pPr>
    </w:p>
    <w:p w14:paraId="1FE02144" w14:textId="77777777" w:rsidR="008B78A5" w:rsidRDefault="008B78A5" w:rsidP="008B78A5">
      <w:pPr>
        <w:tabs>
          <w:tab w:val="left" w:pos="2685"/>
        </w:tabs>
        <w:jc w:val="center"/>
        <w:rPr>
          <w:b/>
          <w:bCs/>
        </w:rPr>
      </w:pPr>
      <w:r>
        <w:rPr>
          <w:b/>
          <w:bCs/>
          <w:color w:val="000000"/>
        </w:rPr>
        <w:t>Pending Litigation and Arbitration</w:t>
      </w:r>
    </w:p>
    <w:tbl>
      <w:tblPr>
        <w:tblW w:w="9360" w:type="dxa"/>
        <w:tblInd w:w="-185" w:type="dxa"/>
        <w:tblLayout w:type="fixed"/>
        <w:tblCellMar>
          <w:left w:w="0" w:type="dxa"/>
          <w:right w:w="0" w:type="dxa"/>
        </w:tblCellMar>
        <w:tblLook w:val="04A0" w:firstRow="1" w:lastRow="0" w:firstColumn="1" w:lastColumn="0" w:noHBand="0" w:noVBand="1"/>
      </w:tblPr>
      <w:tblGrid>
        <w:gridCol w:w="1530"/>
        <w:gridCol w:w="1981"/>
        <w:gridCol w:w="3689"/>
        <w:gridCol w:w="2160"/>
      </w:tblGrid>
      <w:tr w:rsidR="008B78A5" w:rsidRPr="007158BC" w14:paraId="7A53882F" w14:textId="77777777" w:rsidTr="00FC4D2E">
        <w:trPr>
          <w:trHeight w:val="776"/>
        </w:trPr>
        <w:tc>
          <w:tcPr>
            <w:tcW w:w="9360" w:type="dxa"/>
            <w:gridSpan w:val="4"/>
            <w:tcBorders>
              <w:top w:val="single" w:sz="2" w:space="0" w:color="auto"/>
              <w:left w:val="single" w:sz="2" w:space="0" w:color="auto"/>
              <w:bottom w:val="single" w:sz="2" w:space="0" w:color="auto"/>
              <w:right w:val="single" w:sz="2" w:space="0" w:color="auto"/>
            </w:tcBorders>
            <w:vAlign w:val="center"/>
            <w:hideMark/>
          </w:tcPr>
          <w:p w14:paraId="7468FA34" w14:textId="77777777" w:rsidR="008B78A5" w:rsidRPr="007158BC" w:rsidRDefault="008B78A5" w:rsidP="00FC4D2E">
            <w:pPr>
              <w:spacing w:line="256" w:lineRule="auto"/>
              <w:jc w:val="center"/>
              <w:rPr>
                <w:b/>
                <w:bCs/>
                <w:color w:val="000000"/>
                <w:spacing w:val="-4"/>
              </w:rPr>
            </w:pPr>
            <w:r w:rsidRPr="007158BC">
              <w:rPr>
                <w:b/>
                <w:bCs/>
                <w:color w:val="000000"/>
                <w:spacing w:val="-8"/>
              </w:rPr>
              <w:t xml:space="preserve">Pending Litigation, in accordance with Section III, Evaluation and </w:t>
            </w:r>
            <w:r w:rsidRPr="007158BC">
              <w:rPr>
                <w:b/>
                <w:bCs/>
                <w:color w:val="000000"/>
                <w:spacing w:val="-4"/>
              </w:rPr>
              <w:t xml:space="preserve">Qualification Criteria </w:t>
            </w:r>
            <w:r>
              <w:rPr>
                <w:b/>
                <w:bCs/>
                <w:color w:val="000000"/>
                <w:spacing w:val="-6"/>
              </w:rPr>
              <w:t>in</w:t>
            </w:r>
            <w:r>
              <w:rPr>
                <w:b/>
                <w:bCs/>
                <w:color w:val="000000"/>
                <w:spacing w:val="-4"/>
              </w:rPr>
              <w:t>, Sub-Factor 2.2.1</w:t>
            </w:r>
          </w:p>
        </w:tc>
      </w:tr>
      <w:tr w:rsidR="008B78A5" w:rsidRPr="007158BC" w14:paraId="1AA0354D" w14:textId="77777777" w:rsidTr="00FC4D2E">
        <w:tc>
          <w:tcPr>
            <w:tcW w:w="9360" w:type="dxa"/>
            <w:gridSpan w:val="4"/>
            <w:tcBorders>
              <w:top w:val="single" w:sz="2" w:space="0" w:color="auto"/>
              <w:left w:val="single" w:sz="2" w:space="0" w:color="auto"/>
              <w:bottom w:val="nil"/>
              <w:right w:val="single" w:sz="2" w:space="0" w:color="auto"/>
            </w:tcBorders>
            <w:hideMark/>
          </w:tcPr>
          <w:p w14:paraId="719C7778" w14:textId="77777777" w:rsidR="008B78A5" w:rsidRPr="007158BC" w:rsidRDefault="008B78A5" w:rsidP="00FC4D2E">
            <w:pPr>
              <w:spacing w:line="256" w:lineRule="auto"/>
              <w:ind w:left="540" w:hanging="438"/>
              <w:rPr>
                <w:color w:val="000000"/>
                <w:spacing w:val="-4"/>
              </w:rPr>
            </w:pPr>
            <w:r w:rsidRPr="007158BC">
              <w:rPr>
                <w:rFonts w:eastAsia="MS Gothic" w:hint="eastAsia"/>
              </w:rPr>
              <w:t>☐</w:t>
            </w:r>
            <w:r w:rsidRPr="007158BC">
              <w:rPr>
                <w:color w:val="000000"/>
                <w:spacing w:val="-4"/>
              </w:rPr>
              <w:t xml:space="preserve"> </w:t>
            </w:r>
            <w:r w:rsidRPr="007158BC">
              <w:rPr>
                <w:color w:val="000000"/>
                <w:spacing w:val="-4"/>
              </w:rPr>
              <w:tab/>
            </w:r>
            <w:r w:rsidRPr="007158BC">
              <w:rPr>
                <w:color w:val="000000"/>
                <w:spacing w:val="-6"/>
              </w:rPr>
              <w:t xml:space="preserve">No pending litigation </w:t>
            </w:r>
            <w:r>
              <w:rPr>
                <w:color w:val="000000"/>
                <w:spacing w:val="-6"/>
              </w:rPr>
              <w:t>and Arbitration</w:t>
            </w:r>
          </w:p>
        </w:tc>
      </w:tr>
      <w:tr w:rsidR="008B78A5" w:rsidRPr="007158BC" w14:paraId="46CAC91A" w14:textId="77777777" w:rsidTr="00FC4D2E">
        <w:tc>
          <w:tcPr>
            <w:tcW w:w="9360" w:type="dxa"/>
            <w:gridSpan w:val="4"/>
            <w:tcBorders>
              <w:top w:val="nil"/>
              <w:left w:val="single" w:sz="2" w:space="0" w:color="auto"/>
              <w:bottom w:val="single" w:sz="2" w:space="0" w:color="auto"/>
              <w:right w:val="single" w:sz="2" w:space="0" w:color="auto"/>
            </w:tcBorders>
            <w:hideMark/>
          </w:tcPr>
          <w:p w14:paraId="0F298472" w14:textId="77777777" w:rsidR="008B78A5" w:rsidRPr="007158BC" w:rsidRDefault="008B78A5" w:rsidP="00FC4D2E">
            <w:pPr>
              <w:spacing w:line="256" w:lineRule="auto"/>
              <w:ind w:left="540" w:hanging="438"/>
              <w:rPr>
                <w:color w:val="000000"/>
                <w:spacing w:val="-4"/>
              </w:rPr>
            </w:pPr>
            <w:r w:rsidRPr="007158BC">
              <w:rPr>
                <w:rFonts w:eastAsia="MS Gothic" w:hint="eastAsia"/>
              </w:rPr>
              <w:t>☐</w:t>
            </w:r>
            <w:r w:rsidRPr="007158BC">
              <w:rPr>
                <w:color w:val="000000"/>
                <w:spacing w:val="-4"/>
              </w:rPr>
              <w:t xml:space="preserve"> </w:t>
            </w:r>
            <w:r>
              <w:rPr>
                <w:color w:val="000000"/>
                <w:spacing w:val="-4"/>
              </w:rPr>
              <w:t xml:space="preserve">  </w:t>
            </w:r>
            <w:r w:rsidRPr="005856B5">
              <w:rPr>
                <w:color w:val="000000"/>
                <w:spacing w:val="-8"/>
              </w:rPr>
              <w:t>Below is a description of all pending litigation and arbitration involving the Bidder (or each Joint Venture member if Bidder is a Joint Venture).</w:t>
            </w:r>
          </w:p>
        </w:tc>
      </w:tr>
      <w:tr w:rsidR="008B78A5" w:rsidRPr="007158BC" w14:paraId="29D8DDD6" w14:textId="77777777" w:rsidTr="00FC4D2E">
        <w:tc>
          <w:tcPr>
            <w:tcW w:w="1530" w:type="dxa"/>
            <w:tcBorders>
              <w:top w:val="single" w:sz="4" w:space="0" w:color="auto"/>
              <w:left w:val="single" w:sz="4" w:space="0" w:color="auto"/>
              <w:bottom w:val="single" w:sz="4" w:space="0" w:color="auto"/>
              <w:right w:val="single" w:sz="4" w:space="0" w:color="auto"/>
            </w:tcBorders>
            <w:hideMark/>
          </w:tcPr>
          <w:p w14:paraId="6C91D36B" w14:textId="77777777" w:rsidR="008B78A5" w:rsidRPr="007158BC" w:rsidRDefault="008B78A5" w:rsidP="00FC4D2E">
            <w:pPr>
              <w:spacing w:line="256" w:lineRule="auto"/>
              <w:jc w:val="center"/>
              <w:rPr>
                <w:b/>
                <w:color w:val="000000"/>
                <w:spacing w:val="8"/>
              </w:rPr>
            </w:pPr>
            <w:r w:rsidRPr="007158BC">
              <w:rPr>
                <w:b/>
                <w:color w:val="000000"/>
              </w:rPr>
              <w:t>Year of dispute</w:t>
            </w:r>
          </w:p>
        </w:tc>
        <w:tc>
          <w:tcPr>
            <w:tcW w:w="1981" w:type="dxa"/>
            <w:tcBorders>
              <w:top w:val="single" w:sz="4" w:space="0" w:color="auto"/>
              <w:left w:val="single" w:sz="4" w:space="0" w:color="auto"/>
              <w:bottom w:val="single" w:sz="4" w:space="0" w:color="auto"/>
              <w:right w:val="single" w:sz="4" w:space="0" w:color="auto"/>
            </w:tcBorders>
            <w:hideMark/>
          </w:tcPr>
          <w:p w14:paraId="31689C12" w14:textId="77777777" w:rsidR="008B78A5" w:rsidRPr="007158BC" w:rsidRDefault="008B78A5" w:rsidP="00FC4D2E">
            <w:pPr>
              <w:spacing w:line="256" w:lineRule="auto"/>
              <w:jc w:val="center"/>
              <w:rPr>
                <w:b/>
                <w:color w:val="000000"/>
              </w:rPr>
            </w:pPr>
            <w:r w:rsidRPr="007158BC">
              <w:rPr>
                <w:b/>
                <w:color w:val="000000"/>
              </w:rPr>
              <w:t>Amount in dispute (</w:t>
            </w:r>
            <w:r w:rsidRPr="007158BC">
              <w:rPr>
                <w:b/>
                <w:bCs/>
                <w:color w:val="000000"/>
                <w:spacing w:val="-4"/>
              </w:rPr>
              <w:t>currency</w:t>
            </w:r>
            <w:r w:rsidRPr="007158BC">
              <w:rPr>
                <w:b/>
                <w:color w:val="000000"/>
              </w:rPr>
              <w:t>)</w:t>
            </w:r>
          </w:p>
        </w:tc>
        <w:tc>
          <w:tcPr>
            <w:tcW w:w="3689" w:type="dxa"/>
            <w:tcBorders>
              <w:top w:val="single" w:sz="4" w:space="0" w:color="auto"/>
              <w:left w:val="single" w:sz="4" w:space="0" w:color="auto"/>
              <w:bottom w:val="single" w:sz="4" w:space="0" w:color="auto"/>
              <w:right w:val="single" w:sz="4" w:space="0" w:color="auto"/>
            </w:tcBorders>
            <w:hideMark/>
          </w:tcPr>
          <w:p w14:paraId="15381D1B" w14:textId="77777777" w:rsidR="008B78A5" w:rsidRPr="007158BC" w:rsidRDefault="008B78A5" w:rsidP="00FC4D2E">
            <w:pPr>
              <w:spacing w:line="256" w:lineRule="auto"/>
              <w:jc w:val="center"/>
              <w:rPr>
                <w:b/>
                <w:color w:val="000000"/>
                <w:spacing w:val="8"/>
              </w:rPr>
            </w:pPr>
            <w:r w:rsidRPr="007158BC">
              <w:rPr>
                <w:b/>
                <w:color w:val="000000"/>
              </w:rPr>
              <w:t>Contract Identification</w:t>
            </w:r>
          </w:p>
        </w:tc>
        <w:tc>
          <w:tcPr>
            <w:tcW w:w="2160" w:type="dxa"/>
            <w:tcBorders>
              <w:top w:val="single" w:sz="4" w:space="0" w:color="auto"/>
              <w:left w:val="single" w:sz="4" w:space="0" w:color="auto"/>
              <w:bottom w:val="single" w:sz="4" w:space="0" w:color="auto"/>
              <w:right w:val="single" w:sz="4" w:space="0" w:color="auto"/>
            </w:tcBorders>
            <w:hideMark/>
          </w:tcPr>
          <w:p w14:paraId="24C161FD" w14:textId="77777777" w:rsidR="008B78A5" w:rsidRPr="007158BC" w:rsidRDefault="008B78A5" w:rsidP="00FC4D2E">
            <w:pPr>
              <w:spacing w:line="256" w:lineRule="auto"/>
              <w:jc w:val="center"/>
              <w:rPr>
                <w:b/>
                <w:color w:val="000000"/>
              </w:rPr>
            </w:pPr>
            <w:r w:rsidRPr="007158BC">
              <w:rPr>
                <w:b/>
                <w:color w:val="000000"/>
              </w:rPr>
              <w:t>Total Contract Amount (</w:t>
            </w:r>
            <w:r w:rsidRPr="007158BC">
              <w:rPr>
                <w:b/>
                <w:bCs/>
                <w:color w:val="000000"/>
                <w:spacing w:val="-4"/>
              </w:rPr>
              <w:t>currency</w:t>
            </w:r>
            <w:r w:rsidRPr="007158BC">
              <w:rPr>
                <w:b/>
                <w:color w:val="000000"/>
              </w:rPr>
              <w:t xml:space="preserve">), </w:t>
            </w:r>
          </w:p>
        </w:tc>
      </w:tr>
      <w:tr w:rsidR="008B78A5" w:rsidRPr="007158BC" w14:paraId="17A330D4" w14:textId="77777777" w:rsidTr="00FC4D2E">
        <w:trPr>
          <w:cantSplit/>
        </w:trPr>
        <w:tc>
          <w:tcPr>
            <w:tcW w:w="1530" w:type="dxa"/>
            <w:tcBorders>
              <w:top w:val="single" w:sz="4" w:space="0" w:color="auto"/>
              <w:left w:val="single" w:sz="4" w:space="0" w:color="auto"/>
              <w:bottom w:val="single" w:sz="4" w:space="0" w:color="auto"/>
              <w:right w:val="single" w:sz="4" w:space="0" w:color="auto"/>
            </w:tcBorders>
          </w:tcPr>
          <w:p w14:paraId="7FC313AF" w14:textId="77777777" w:rsidR="008B78A5" w:rsidRDefault="008B78A5" w:rsidP="00FC4D2E">
            <w:pPr>
              <w:spacing w:line="256" w:lineRule="auto"/>
              <w:rPr>
                <w:color w:val="000000"/>
              </w:rPr>
            </w:pPr>
            <w:r>
              <w:rPr>
                <w:i/>
                <w:iCs/>
                <w:color w:val="000000"/>
                <w:spacing w:val="-6"/>
              </w:rPr>
              <w:t xml:space="preserve">[insert </w:t>
            </w:r>
            <w:r>
              <w:rPr>
                <w:i/>
                <w:iCs/>
                <w:color w:val="000000"/>
                <w:spacing w:val="-9"/>
              </w:rPr>
              <w:t>year]</w:t>
            </w:r>
          </w:p>
        </w:tc>
        <w:tc>
          <w:tcPr>
            <w:tcW w:w="1981" w:type="dxa"/>
            <w:tcBorders>
              <w:top w:val="single" w:sz="4" w:space="0" w:color="auto"/>
              <w:left w:val="single" w:sz="4" w:space="0" w:color="auto"/>
              <w:bottom w:val="single" w:sz="4" w:space="0" w:color="auto"/>
              <w:right w:val="single" w:sz="4" w:space="0" w:color="auto"/>
            </w:tcBorders>
          </w:tcPr>
          <w:p w14:paraId="79D72292" w14:textId="77777777" w:rsidR="008B78A5" w:rsidRDefault="008B78A5" w:rsidP="00FC4D2E">
            <w:pPr>
              <w:spacing w:line="256" w:lineRule="auto"/>
              <w:rPr>
                <w:color w:val="000000"/>
              </w:rPr>
            </w:pPr>
            <w:r>
              <w:rPr>
                <w:i/>
                <w:iCs/>
                <w:color w:val="000000"/>
                <w:spacing w:val="-6"/>
              </w:rPr>
              <w:t>[insert amount and percentage]</w:t>
            </w:r>
          </w:p>
        </w:tc>
        <w:tc>
          <w:tcPr>
            <w:tcW w:w="3689" w:type="dxa"/>
            <w:tcBorders>
              <w:top w:val="single" w:sz="4" w:space="0" w:color="auto"/>
              <w:left w:val="single" w:sz="4" w:space="0" w:color="auto"/>
              <w:bottom w:val="single" w:sz="4" w:space="0" w:color="auto"/>
              <w:right w:val="single" w:sz="4" w:space="0" w:color="auto"/>
            </w:tcBorders>
            <w:hideMark/>
          </w:tcPr>
          <w:p w14:paraId="4D5640EF" w14:textId="77777777" w:rsidR="008B78A5" w:rsidRPr="007158BC" w:rsidRDefault="008B78A5" w:rsidP="00FC4D2E">
            <w:pPr>
              <w:spacing w:line="256" w:lineRule="auto"/>
              <w:rPr>
                <w:color w:val="000000"/>
              </w:rPr>
            </w:pPr>
            <w:r w:rsidRPr="007158BC">
              <w:rPr>
                <w:color w:val="000000"/>
              </w:rPr>
              <w:t xml:space="preserve">Contract Identification: </w:t>
            </w:r>
          </w:p>
          <w:p w14:paraId="01060172" w14:textId="77777777" w:rsidR="008B78A5" w:rsidRPr="007158BC" w:rsidRDefault="008B78A5" w:rsidP="00FC4D2E">
            <w:pPr>
              <w:spacing w:line="256" w:lineRule="auto"/>
              <w:rPr>
                <w:color w:val="000000"/>
              </w:rPr>
            </w:pPr>
            <w:r w:rsidRPr="007158BC">
              <w:rPr>
                <w:color w:val="000000"/>
              </w:rPr>
              <w:t xml:space="preserve">Name of Employer: </w:t>
            </w:r>
          </w:p>
          <w:p w14:paraId="5E72261D" w14:textId="77777777" w:rsidR="008B78A5" w:rsidRPr="007158BC" w:rsidRDefault="008B78A5" w:rsidP="00FC4D2E">
            <w:pPr>
              <w:spacing w:line="256" w:lineRule="auto"/>
              <w:rPr>
                <w:color w:val="000000"/>
              </w:rPr>
            </w:pPr>
            <w:r w:rsidRPr="007158BC">
              <w:rPr>
                <w:color w:val="000000"/>
              </w:rPr>
              <w:t xml:space="preserve">Address of Employer: </w:t>
            </w:r>
          </w:p>
          <w:p w14:paraId="5C2D0D1D" w14:textId="77777777" w:rsidR="008B78A5" w:rsidRPr="007158BC" w:rsidRDefault="008B78A5" w:rsidP="00FC4D2E">
            <w:pPr>
              <w:spacing w:line="256" w:lineRule="auto"/>
              <w:rPr>
                <w:color w:val="000000"/>
              </w:rPr>
            </w:pPr>
            <w:r w:rsidRPr="007158BC">
              <w:rPr>
                <w:color w:val="000000"/>
              </w:rPr>
              <w:t xml:space="preserve">Matter in dispute: </w:t>
            </w:r>
          </w:p>
          <w:p w14:paraId="475CEA06" w14:textId="77777777" w:rsidR="008B78A5" w:rsidRPr="007158BC" w:rsidRDefault="008B78A5" w:rsidP="00FC4D2E">
            <w:pPr>
              <w:spacing w:line="256" w:lineRule="auto"/>
              <w:rPr>
                <w:color w:val="000000"/>
              </w:rPr>
            </w:pPr>
            <w:r w:rsidRPr="007158BC">
              <w:rPr>
                <w:color w:val="000000"/>
              </w:rPr>
              <w:t xml:space="preserve">Party who initiated the dispute: </w:t>
            </w:r>
          </w:p>
          <w:p w14:paraId="528AD5E0" w14:textId="77777777" w:rsidR="008B78A5" w:rsidRPr="007158BC" w:rsidRDefault="008B78A5" w:rsidP="00FC4D2E">
            <w:pPr>
              <w:spacing w:line="256" w:lineRule="auto"/>
              <w:rPr>
                <w:i/>
                <w:color w:val="000000"/>
              </w:rPr>
            </w:pPr>
            <w:r w:rsidRPr="007158BC">
              <w:rPr>
                <w:color w:val="000000"/>
              </w:rPr>
              <w:t xml:space="preserve">Status of dispute: </w:t>
            </w:r>
          </w:p>
        </w:tc>
        <w:tc>
          <w:tcPr>
            <w:tcW w:w="2160" w:type="dxa"/>
            <w:tcBorders>
              <w:top w:val="single" w:sz="4" w:space="0" w:color="auto"/>
              <w:left w:val="single" w:sz="4" w:space="0" w:color="auto"/>
              <w:bottom w:val="single" w:sz="4" w:space="0" w:color="auto"/>
              <w:right w:val="single" w:sz="4" w:space="0" w:color="auto"/>
            </w:tcBorders>
          </w:tcPr>
          <w:p w14:paraId="333BC938" w14:textId="77777777" w:rsidR="008B78A5" w:rsidRPr="007158BC" w:rsidRDefault="008B78A5" w:rsidP="00FC4D2E">
            <w:pPr>
              <w:spacing w:line="256" w:lineRule="auto"/>
              <w:rPr>
                <w:i/>
                <w:color w:val="000000"/>
              </w:rPr>
            </w:pPr>
            <w:r>
              <w:rPr>
                <w:i/>
                <w:iCs/>
                <w:color w:val="000000"/>
                <w:spacing w:val="-6"/>
              </w:rPr>
              <w:t>[insert amount]</w:t>
            </w:r>
          </w:p>
        </w:tc>
      </w:tr>
    </w:tbl>
    <w:p w14:paraId="6A94F36E" w14:textId="77777777" w:rsidR="008B78A5" w:rsidRDefault="008B78A5" w:rsidP="008B78A5">
      <w:pPr>
        <w:pStyle w:val="Section4-Heading2"/>
        <w:rPr>
          <w:color w:val="000000"/>
          <w:szCs w:val="32"/>
        </w:rPr>
      </w:pPr>
    </w:p>
    <w:p w14:paraId="6F4BA890" w14:textId="77777777" w:rsidR="008B78A5" w:rsidRDefault="008B78A5" w:rsidP="008B78A5">
      <w:pPr>
        <w:pStyle w:val="S4-header1"/>
        <w:spacing w:line="276" w:lineRule="auto"/>
        <w:jc w:val="left"/>
        <w:rPr>
          <w:color w:val="000000"/>
        </w:rPr>
      </w:pPr>
    </w:p>
    <w:p w14:paraId="6EA50E5A" w14:textId="5F0831DB" w:rsidR="008E1614" w:rsidRDefault="008E1614" w:rsidP="00216EA5">
      <w:pPr>
        <w:autoSpaceDE w:val="0"/>
        <w:autoSpaceDN w:val="0"/>
        <w:adjustRightInd w:val="0"/>
        <w:spacing w:after="240"/>
        <w:jc w:val="center"/>
        <w:rPr>
          <w:szCs w:val="24"/>
        </w:rPr>
      </w:pPr>
    </w:p>
    <w:p w14:paraId="13DAFD97" w14:textId="181EBF7E" w:rsidR="008819F5" w:rsidRPr="008B66E1" w:rsidRDefault="008819F5" w:rsidP="00216EA5">
      <w:pPr>
        <w:autoSpaceDE w:val="0"/>
        <w:autoSpaceDN w:val="0"/>
        <w:adjustRightInd w:val="0"/>
        <w:spacing w:after="240"/>
        <w:jc w:val="center"/>
        <w:rPr>
          <w:szCs w:val="24"/>
        </w:rPr>
        <w:sectPr w:rsidR="008819F5" w:rsidRPr="008B66E1" w:rsidSect="008819F5">
          <w:pgSz w:w="11907" w:h="16834" w:code="9"/>
          <w:pgMar w:top="1440" w:right="1440" w:bottom="1440" w:left="1800" w:header="720" w:footer="720" w:gutter="0"/>
          <w:cols w:space="720"/>
          <w:titlePg/>
          <w:docGrid w:linePitch="326"/>
        </w:sectPr>
      </w:pPr>
    </w:p>
    <w:p w14:paraId="6CB2B8CF" w14:textId="559AD611" w:rsidR="005012B1" w:rsidRPr="00216EA5" w:rsidRDefault="005012B1" w:rsidP="00216EA5">
      <w:pPr>
        <w:pStyle w:val="Heading2"/>
        <w:rPr>
          <w:b w:val="0"/>
          <w:sz w:val="26"/>
          <w:szCs w:val="22"/>
        </w:rPr>
      </w:pPr>
      <w:r w:rsidRPr="00216EA5">
        <w:rPr>
          <w:sz w:val="30"/>
          <w:szCs w:val="14"/>
        </w:rPr>
        <w:lastRenderedPageBreak/>
        <w:t>Form FIN – 2.1</w:t>
      </w:r>
    </w:p>
    <w:p w14:paraId="1F68BFF5" w14:textId="77777777" w:rsidR="005012B1" w:rsidRPr="00633E6D" w:rsidRDefault="005012B1" w:rsidP="005012B1">
      <w:pPr>
        <w:pStyle w:val="S4-Header2"/>
        <w:spacing w:line="276" w:lineRule="auto"/>
      </w:pPr>
      <w:r w:rsidRPr="00633E6D">
        <w:t xml:space="preserve">Financial Situation </w:t>
      </w:r>
    </w:p>
    <w:p w14:paraId="1098DD11" w14:textId="77777777" w:rsidR="005012B1" w:rsidRPr="00633E6D" w:rsidRDefault="005012B1" w:rsidP="005012B1">
      <w:pPr>
        <w:spacing w:before="120" w:after="120" w:line="276" w:lineRule="auto"/>
        <w:jc w:val="center"/>
        <w:rPr>
          <w:b/>
        </w:rPr>
      </w:pPr>
      <w:bookmarkStart w:id="369" w:name="_Toc498847216"/>
      <w:bookmarkStart w:id="370" w:name="_Toc498850089"/>
      <w:bookmarkStart w:id="371" w:name="_Toc498851694"/>
      <w:bookmarkStart w:id="372" w:name="_Toc499021795"/>
      <w:bookmarkStart w:id="373" w:name="_Toc499023478"/>
      <w:bookmarkStart w:id="374" w:name="_Toc501529960"/>
      <w:bookmarkStart w:id="375" w:name="_Toc23302381"/>
      <w:bookmarkStart w:id="376" w:name="_Toc125871313"/>
      <w:bookmarkStart w:id="377" w:name="_Toc127160598"/>
      <w:r w:rsidRPr="00633E6D">
        <w:rPr>
          <w:b/>
        </w:rPr>
        <w:t xml:space="preserve">Historical Financial </w:t>
      </w:r>
      <w:bookmarkEnd w:id="369"/>
      <w:bookmarkEnd w:id="370"/>
      <w:bookmarkEnd w:id="371"/>
      <w:bookmarkEnd w:id="372"/>
      <w:bookmarkEnd w:id="373"/>
      <w:bookmarkEnd w:id="374"/>
      <w:bookmarkEnd w:id="375"/>
      <w:r w:rsidRPr="00633E6D">
        <w:rPr>
          <w:b/>
        </w:rPr>
        <w:t>Performance</w:t>
      </w:r>
      <w:bookmarkEnd w:id="376"/>
      <w:bookmarkEnd w:id="377"/>
    </w:p>
    <w:p w14:paraId="53659E74" w14:textId="77777777" w:rsidR="005012B1" w:rsidRPr="00633E6D" w:rsidRDefault="005012B1" w:rsidP="005012B1">
      <w:pPr>
        <w:spacing w:before="120" w:after="120" w:line="276" w:lineRule="auto"/>
        <w:rPr>
          <w:sz w:val="22"/>
          <w:szCs w:val="22"/>
        </w:rPr>
      </w:pPr>
      <w:r w:rsidRPr="00633E6D">
        <w:rPr>
          <w:sz w:val="22"/>
          <w:szCs w:val="22"/>
        </w:rPr>
        <w:t>To be completed by the Tenderer and, if JV, by each partner</w:t>
      </w:r>
    </w:p>
    <w:p w14:paraId="7C7CBAB4"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Tenderer’s Legal Name: _______________________     </w:t>
      </w:r>
      <w:r w:rsidRPr="00633E6D">
        <w:rPr>
          <w:sz w:val="22"/>
          <w:szCs w:val="22"/>
        </w:rPr>
        <w:tab/>
        <w:t>Date:  _____________________</w:t>
      </w:r>
    </w:p>
    <w:p w14:paraId="5813812D"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JV Partner Legal Name: _______________________ </w:t>
      </w:r>
      <w:r w:rsidRPr="00633E6D">
        <w:rPr>
          <w:sz w:val="22"/>
          <w:szCs w:val="22"/>
        </w:rPr>
        <w:tab/>
        <w:t>Tendering No.:  __________________</w:t>
      </w:r>
    </w:p>
    <w:p w14:paraId="7F4F89DD" w14:textId="77777777" w:rsidR="005012B1" w:rsidRPr="00633E6D" w:rsidRDefault="005012B1" w:rsidP="005012B1">
      <w:pPr>
        <w:tabs>
          <w:tab w:val="right" w:pos="9000"/>
        </w:tabs>
        <w:spacing w:before="120" w:after="120" w:line="276" w:lineRule="auto"/>
        <w:jc w:val="right"/>
      </w:pPr>
      <w:r w:rsidRPr="00633E6D">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5012B1" w:rsidRPr="00633E6D" w14:paraId="4B243D3E" w14:textId="77777777" w:rsidTr="00216EA5">
        <w:trPr>
          <w:cantSplit/>
          <w:trHeight w:val="200"/>
        </w:trPr>
        <w:tc>
          <w:tcPr>
            <w:tcW w:w="1800" w:type="dxa"/>
            <w:shd w:val="clear" w:color="auto" w:fill="FFF7E1"/>
            <w:vAlign w:val="center"/>
          </w:tcPr>
          <w:p w14:paraId="2968E06B" w14:textId="77777777" w:rsidR="005012B1" w:rsidRPr="00633E6D" w:rsidRDefault="005012B1" w:rsidP="00216EA5">
            <w:pPr>
              <w:spacing w:before="120" w:after="120" w:line="276" w:lineRule="auto"/>
              <w:jc w:val="center"/>
              <w:rPr>
                <w:b/>
                <w:sz w:val="22"/>
                <w:szCs w:val="22"/>
              </w:rPr>
            </w:pPr>
            <w:r w:rsidRPr="00633E6D">
              <w:rPr>
                <w:b/>
                <w:sz w:val="22"/>
                <w:szCs w:val="22"/>
              </w:rPr>
              <w:t>Financial information (</w:t>
            </w:r>
            <w:r>
              <w:rPr>
                <w:b/>
                <w:sz w:val="22"/>
                <w:szCs w:val="22"/>
              </w:rPr>
              <w:t xml:space="preserve">MVR </w:t>
            </w:r>
            <w:proofErr w:type="spellStart"/>
            <w:r w:rsidRPr="00633E6D">
              <w:rPr>
                <w:b/>
                <w:sz w:val="22"/>
                <w:szCs w:val="22"/>
              </w:rPr>
              <w:t>equiv</w:t>
            </w:r>
            <w:proofErr w:type="spellEnd"/>
            <w:r w:rsidRPr="00633E6D">
              <w:rPr>
                <w:b/>
                <w:sz w:val="22"/>
                <w:szCs w:val="22"/>
              </w:rPr>
              <w:t>)</w:t>
            </w:r>
          </w:p>
        </w:tc>
        <w:tc>
          <w:tcPr>
            <w:tcW w:w="7380" w:type="dxa"/>
            <w:gridSpan w:val="5"/>
            <w:shd w:val="clear" w:color="auto" w:fill="FFF7E1"/>
            <w:vAlign w:val="center"/>
          </w:tcPr>
          <w:p w14:paraId="37762989" w14:textId="14972DB1" w:rsidR="005012B1" w:rsidRPr="00633E6D" w:rsidRDefault="005012B1" w:rsidP="00216EA5">
            <w:pPr>
              <w:spacing w:before="120" w:after="120" w:line="276" w:lineRule="auto"/>
              <w:jc w:val="center"/>
              <w:rPr>
                <w:b/>
                <w:strike/>
                <w:sz w:val="22"/>
                <w:szCs w:val="22"/>
              </w:rPr>
            </w:pPr>
            <w:r w:rsidRPr="00633E6D">
              <w:rPr>
                <w:b/>
                <w:sz w:val="22"/>
                <w:szCs w:val="22"/>
              </w:rPr>
              <w:t xml:space="preserve">Historic information for previous </w:t>
            </w:r>
            <w:r>
              <w:rPr>
                <w:b/>
                <w:sz w:val="22"/>
                <w:szCs w:val="22"/>
              </w:rPr>
              <w:t xml:space="preserve">3 </w:t>
            </w:r>
            <w:r w:rsidRPr="00633E6D">
              <w:rPr>
                <w:b/>
                <w:sz w:val="22"/>
                <w:szCs w:val="22"/>
              </w:rPr>
              <w:t>years</w:t>
            </w:r>
            <w:r w:rsidRPr="00633E6D">
              <w:rPr>
                <w:b/>
                <w:sz w:val="22"/>
                <w:szCs w:val="22"/>
              </w:rPr>
              <w:br/>
              <w:t>(MVR equi</w:t>
            </w:r>
            <w:r>
              <w:rPr>
                <w:b/>
                <w:sz w:val="22"/>
                <w:szCs w:val="22"/>
              </w:rPr>
              <w:t>t</w:t>
            </w:r>
            <w:r w:rsidRPr="00633E6D">
              <w:rPr>
                <w:b/>
                <w:sz w:val="22"/>
                <w:szCs w:val="22"/>
              </w:rPr>
              <w:t>y in ,000s)</w:t>
            </w:r>
          </w:p>
        </w:tc>
      </w:tr>
      <w:tr w:rsidR="005012B1" w:rsidRPr="00633E6D" w14:paraId="5C58FD04" w14:textId="77777777" w:rsidTr="00216EA5">
        <w:trPr>
          <w:cantSplit/>
        </w:trPr>
        <w:tc>
          <w:tcPr>
            <w:tcW w:w="1800" w:type="dxa"/>
            <w:vAlign w:val="center"/>
          </w:tcPr>
          <w:p w14:paraId="484E5082" w14:textId="77777777" w:rsidR="005012B1" w:rsidRPr="00633E6D" w:rsidRDefault="005012B1" w:rsidP="00216EA5">
            <w:pPr>
              <w:spacing w:before="120" w:after="120" w:line="276" w:lineRule="auto"/>
              <w:jc w:val="center"/>
              <w:rPr>
                <w:b/>
                <w:sz w:val="20"/>
              </w:rPr>
            </w:pPr>
          </w:p>
        </w:tc>
        <w:tc>
          <w:tcPr>
            <w:tcW w:w="1350" w:type="dxa"/>
            <w:vAlign w:val="center"/>
          </w:tcPr>
          <w:p w14:paraId="7F737506" w14:textId="204DEA85" w:rsidR="005012B1" w:rsidRPr="00633E6D" w:rsidRDefault="006B0E6C" w:rsidP="00A93DC6">
            <w:pPr>
              <w:spacing w:before="120" w:after="120" w:line="276" w:lineRule="auto"/>
              <w:jc w:val="center"/>
              <w:rPr>
                <w:b/>
                <w:sz w:val="20"/>
              </w:rPr>
            </w:pPr>
            <w:r>
              <w:rPr>
                <w:b/>
                <w:sz w:val="20"/>
              </w:rPr>
              <w:t>2024</w:t>
            </w:r>
          </w:p>
        </w:tc>
        <w:tc>
          <w:tcPr>
            <w:tcW w:w="1440" w:type="dxa"/>
            <w:vAlign w:val="center"/>
          </w:tcPr>
          <w:p w14:paraId="0B5D534E" w14:textId="5625D051" w:rsidR="005012B1" w:rsidRPr="00633E6D" w:rsidRDefault="006B0E6C" w:rsidP="00A93DC6">
            <w:pPr>
              <w:spacing w:before="120" w:after="120" w:line="276" w:lineRule="auto"/>
              <w:jc w:val="center"/>
              <w:rPr>
                <w:b/>
                <w:sz w:val="20"/>
              </w:rPr>
            </w:pPr>
            <w:r>
              <w:rPr>
                <w:b/>
                <w:sz w:val="20"/>
              </w:rPr>
              <w:t>2023</w:t>
            </w:r>
          </w:p>
        </w:tc>
        <w:tc>
          <w:tcPr>
            <w:tcW w:w="1440" w:type="dxa"/>
            <w:vAlign w:val="center"/>
          </w:tcPr>
          <w:p w14:paraId="16518F03" w14:textId="368E5B7F" w:rsidR="005012B1" w:rsidRPr="00633E6D" w:rsidRDefault="006B0E6C" w:rsidP="00A93DC6">
            <w:pPr>
              <w:spacing w:before="120" w:after="120" w:line="276" w:lineRule="auto"/>
              <w:jc w:val="center"/>
              <w:rPr>
                <w:b/>
                <w:sz w:val="20"/>
              </w:rPr>
            </w:pPr>
            <w:r>
              <w:rPr>
                <w:b/>
                <w:sz w:val="20"/>
              </w:rPr>
              <w:t>2022</w:t>
            </w:r>
          </w:p>
        </w:tc>
        <w:tc>
          <w:tcPr>
            <w:tcW w:w="1350" w:type="dxa"/>
            <w:vAlign w:val="center"/>
          </w:tcPr>
          <w:p w14:paraId="51E817FE" w14:textId="77777777" w:rsidR="005012B1" w:rsidRPr="00633E6D" w:rsidRDefault="005012B1" w:rsidP="00216EA5">
            <w:pPr>
              <w:spacing w:before="120" w:after="120" w:line="276" w:lineRule="auto"/>
              <w:jc w:val="center"/>
              <w:rPr>
                <w:b/>
                <w:sz w:val="20"/>
              </w:rPr>
            </w:pPr>
            <w:r w:rsidRPr="00633E6D">
              <w:rPr>
                <w:b/>
                <w:sz w:val="20"/>
              </w:rPr>
              <w:t>Avg.</w:t>
            </w:r>
          </w:p>
        </w:tc>
        <w:tc>
          <w:tcPr>
            <w:tcW w:w="1800" w:type="dxa"/>
            <w:vAlign w:val="center"/>
          </w:tcPr>
          <w:p w14:paraId="4FED4410" w14:textId="77777777" w:rsidR="005012B1" w:rsidRPr="00633E6D" w:rsidRDefault="005012B1" w:rsidP="00216EA5">
            <w:pPr>
              <w:spacing w:before="120" w:after="120" w:line="276" w:lineRule="auto"/>
              <w:jc w:val="center"/>
              <w:rPr>
                <w:b/>
                <w:strike/>
                <w:sz w:val="20"/>
              </w:rPr>
            </w:pPr>
            <w:r w:rsidRPr="00633E6D">
              <w:rPr>
                <w:b/>
                <w:sz w:val="20"/>
              </w:rPr>
              <w:t>Avg. Ratio</w:t>
            </w:r>
          </w:p>
        </w:tc>
      </w:tr>
      <w:tr w:rsidR="005012B1" w:rsidRPr="00633E6D" w14:paraId="6888DA53" w14:textId="77777777" w:rsidTr="00216EA5">
        <w:trPr>
          <w:cantSplit/>
        </w:trPr>
        <w:tc>
          <w:tcPr>
            <w:tcW w:w="9180" w:type="dxa"/>
            <w:gridSpan w:val="6"/>
            <w:shd w:val="clear" w:color="auto" w:fill="F3F3F3"/>
          </w:tcPr>
          <w:p w14:paraId="5CEF6F2C" w14:textId="77777777" w:rsidR="005012B1" w:rsidRPr="00633E6D" w:rsidRDefault="005012B1" w:rsidP="00216EA5">
            <w:pPr>
              <w:spacing w:before="120" w:after="120" w:line="276" w:lineRule="auto"/>
              <w:rPr>
                <w:b/>
              </w:rPr>
            </w:pPr>
            <w:r w:rsidRPr="00633E6D">
              <w:rPr>
                <w:b/>
              </w:rPr>
              <w:t>Information from Balance Sheet</w:t>
            </w:r>
          </w:p>
        </w:tc>
      </w:tr>
      <w:tr w:rsidR="005012B1" w:rsidRPr="00633E6D" w14:paraId="00449CDA" w14:textId="77777777" w:rsidTr="00216EA5">
        <w:trPr>
          <w:cantSplit/>
          <w:trHeight w:val="672"/>
        </w:trPr>
        <w:tc>
          <w:tcPr>
            <w:tcW w:w="1800" w:type="dxa"/>
          </w:tcPr>
          <w:p w14:paraId="652C9F35" w14:textId="77777777" w:rsidR="005012B1" w:rsidRPr="00633E6D" w:rsidRDefault="005012B1" w:rsidP="005012B1">
            <w:pPr>
              <w:spacing w:before="60" w:after="60" w:line="276" w:lineRule="auto"/>
              <w:rPr>
                <w:b/>
                <w:sz w:val="20"/>
              </w:rPr>
            </w:pPr>
            <w:r w:rsidRPr="00633E6D">
              <w:rPr>
                <w:b/>
                <w:sz w:val="20"/>
              </w:rPr>
              <w:t>Total Assets (TA)</w:t>
            </w:r>
          </w:p>
        </w:tc>
        <w:tc>
          <w:tcPr>
            <w:tcW w:w="1350" w:type="dxa"/>
            <w:vAlign w:val="center"/>
          </w:tcPr>
          <w:p w14:paraId="7BE49429" w14:textId="77777777" w:rsidR="005012B1" w:rsidRPr="00633E6D" w:rsidRDefault="005012B1" w:rsidP="005012B1">
            <w:pPr>
              <w:spacing w:before="60" w:after="60" w:line="276" w:lineRule="auto"/>
              <w:jc w:val="center"/>
              <w:rPr>
                <w:b/>
                <w:sz w:val="20"/>
              </w:rPr>
            </w:pPr>
          </w:p>
        </w:tc>
        <w:tc>
          <w:tcPr>
            <w:tcW w:w="1440" w:type="dxa"/>
            <w:vAlign w:val="center"/>
          </w:tcPr>
          <w:p w14:paraId="0B14D5EB" w14:textId="77777777" w:rsidR="005012B1" w:rsidRPr="00633E6D" w:rsidRDefault="005012B1" w:rsidP="005012B1">
            <w:pPr>
              <w:spacing w:before="60" w:after="60" w:line="276" w:lineRule="auto"/>
              <w:jc w:val="center"/>
              <w:rPr>
                <w:b/>
                <w:sz w:val="20"/>
              </w:rPr>
            </w:pPr>
          </w:p>
        </w:tc>
        <w:tc>
          <w:tcPr>
            <w:tcW w:w="1440" w:type="dxa"/>
            <w:vAlign w:val="center"/>
          </w:tcPr>
          <w:p w14:paraId="395F56F0"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1997025E"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00BD2826" w14:textId="77777777" w:rsidR="005012B1" w:rsidRPr="00633E6D" w:rsidRDefault="005012B1" w:rsidP="005012B1">
            <w:pPr>
              <w:spacing w:before="60" w:after="60" w:line="276" w:lineRule="auto"/>
              <w:jc w:val="center"/>
              <w:rPr>
                <w:b/>
                <w:sz w:val="20"/>
              </w:rPr>
            </w:pPr>
          </w:p>
          <w:p w14:paraId="51428712" w14:textId="66AC72CE" w:rsidR="005012B1" w:rsidRPr="00633E6D" w:rsidRDefault="005012B1" w:rsidP="005012B1">
            <w:pPr>
              <w:spacing w:before="60" w:after="60" w:line="276" w:lineRule="auto"/>
              <w:jc w:val="center"/>
              <w:rPr>
                <w:b/>
                <w:sz w:val="20"/>
              </w:rPr>
            </w:pPr>
          </w:p>
        </w:tc>
      </w:tr>
      <w:tr w:rsidR="005012B1" w:rsidRPr="00633E6D" w14:paraId="272DADCD" w14:textId="77777777" w:rsidTr="00216EA5">
        <w:trPr>
          <w:cantSplit/>
          <w:trHeight w:val="673"/>
        </w:trPr>
        <w:tc>
          <w:tcPr>
            <w:tcW w:w="1800" w:type="dxa"/>
          </w:tcPr>
          <w:p w14:paraId="63420C78" w14:textId="77777777" w:rsidR="005012B1" w:rsidRPr="00633E6D" w:rsidRDefault="005012B1" w:rsidP="005012B1">
            <w:pPr>
              <w:spacing w:before="60" w:after="60" w:line="276" w:lineRule="auto"/>
              <w:rPr>
                <w:b/>
                <w:sz w:val="20"/>
              </w:rPr>
            </w:pPr>
            <w:r w:rsidRPr="00633E6D">
              <w:rPr>
                <w:b/>
                <w:sz w:val="20"/>
              </w:rPr>
              <w:t>Total Liabilities (TL)</w:t>
            </w:r>
          </w:p>
        </w:tc>
        <w:tc>
          <w:tcPr>
            <w:tcW w:w="1350" w:type="dxa"/>
            <w:vAlign w:val="center"/>
          </w:tcPr>
          <w:p w14:paraId="77E5370D" w14:textId="77777777" w:rsidR="005012B1" w:rsidRPr="00633E6D" w:rsidRDefault="005012B1" w:rsidP="005012B1">
            <w:pPr>
              <w:spacing w:before="60" w:after="60" w:line="276" w:lineRule="auto"/>
              <w:jc w:val="center"/>
              <w:rPr>
                <w:b/>
                <w:sz w:val="20"/>
              </w:rPr>
            </w:pPr>
          </w:p>
        </w:tc>
        <w:tc>
          <w:tcPr>
            <w:tcW w:w="1440" w:type="dxa"/>
            <w:vAlign w:val="center"/>
          </w:tcPr>
          <w:p w14:paraId="2F7DE5AF" w14:textId="77777777" w:rsidR="005012B1" w:rsidRPr="00633E6D" w:rsidRDefault="005012B1" w:rsidP="005012B1">
            <w:pPr>
              <w:spacing w:before="60" w:after="60" w:line="276" w:lineRule="auto"/>
              <w:jc w:val="center"/>
              <w:rPr>
                <w:b/>
                <w:sz w:val="20"/>
              </w:rPr>
            </w:pPr>
          </w:p>
        </w:tc>
        <w:tc>
          <w:tcPr>
            <w:tcW w:w="1440" w:type="dxa"/>
            <w:vAlign w:val="center"/>
          </w:tcPr>
          <w:p w14:paraId="0BE13D1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5AF0B4DA" w14:textId="77777777" w:rsidR="005012B1" w:rsidRPr="00633E6D" w:rsidRDefault="005012B1" w:rsidP="005012B1">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5F56FCD0" w14:textId="77777777" w:rsidR="005012B1" w:rsidRPr="00633E6D" w:rsidRDefault="005012B1" w:rsidP="005012B1">
            <w:pPr>
              <w:spacing w:before="60" w:after="60" w:line="276" w:lineRule="auto"/>
              <w:jc w:val="center"/>
              <w:rPr>
                <w:b/>
                <w:sz w:val="20"/>
              </w:rPr>
            </w:pPr>
          </w:p>
        </w:tc>
      </w:tr>
      <w:tr w:rsidR="005012B1" w:rsidRPr="00633E6D" w14:paraId="768D35E9" w14:textId="77777777" w:rsidTr="00216EA5">
        <w:trPr>
          <w:cantSplit/>
          <w:trHeight w:val="673"/>
        </w:trPr>
        <w:tc>
          <w:tcPr>
            <w:tcW w:w="1800" w:type="dxa"/>
          </w:tcPr>
          <w:p w14:paraId="1E715D14" w14:textId="77777777" w:rsidR="005012B1" w:rsidRPr="00633E6D" w:rsidRDefault="005012B1" w:rsidP="005012B1">
            <w:pPr>
              <w:spacing w:before="60" w:after="60" w:line="276" w:lineRule="auto"/>
              <w:rPr>
                <w:b/>
                <w:sz w:val="20"/>
              </w:rPr>
            </w:pPr>
            <w:r w:rsidRPr="00633E6D">
              <w:rPr>
                <w:b/>
                <w:sz w:val="20"/>
              </w:rPr>
              <w:t>Net Worth (NW)</w:t>
            </w:r>
          </w:p>
        </w:tc>
        <w:tc>
          <w:tcPr>
            <w:tcW w:w="1350" w:type="dxa"/>
            <w:vAlign w:val="center"/>
          </w:tcPr>
          <w:p w14:paraId="7E0C864E" w14:textId="77777777" w:rsidR="005012B1" w:rsidRPr="00633E6D" w:rsidRDefault="005012B1" w:rsidP="005012B1">
            <w:pPr>
              <w:spacing w:before="60" w:after="60" w:line="276" w:lineRule="auto"/>
              <w:jc w:val="center"/>
              <w:rPr>
                <w:b/>
                <w:sz w:val="20"/>
              </w:rPr>
            </w:pPr>
          </w:p>
        </w:tc>
        <w:tc>
          <w:tcPr>
            <w:tcW w:w="1440" w:type="dxa"/>
            <w:vAlign w:val="center"/>
          </w:tcPr>
          <w:p w14:paraId="41894776" w14:textId="77777777" w:rsidR="005012B1" w:rsidRPr="00633E6D" w:rsidRDefault="005012B1" w:rsidP="005012B1">
            <w:pPr>
              <w:spacing w:before="60" w:after="60" w:line="276" w:lineRule="auto"/>
              <w:jc w:val="center"/>
              <w:rPr>
                <w:b/>
                <w:sz w:val="20"/>
              </w:rPr>
            </w:pPr>
          </w:p>
        </w:tc>
        <w:tc>
          <w:tcPr>
            <w:tcW w:w="1440" w:type="dxa"/>
            <w:vAlign w:val="center"/>
          </w:tcPr>
          <w:p w14:paraId="4A874DB6"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43BD22C6" w14:textId="77777777" w:rsidR="005012B1" w:rsidRPr="00633E6D" w:rsidRDefault="005012B1" w:rsidP="005012B1">
            <w:pPr>
              <w:spacing w:before="60" w:after="60" w:line="276" w:lineRule="auto"/>
              <w:jc w:val="center"/>
              <w:rPr>
                <w:b/>
                <w:sz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49EBCFBC" w14:textId="77777777" w:rsidR="005012B1" w:rsidRPr="00633E6D" w:rsidRDefault="005012B1" w:rsidP="005012B1">
            <w:pPr>
              <w:spacing w:before="60" w:after="60" w:line="276" w:lineRule="auto"/>
              <w:jc w:val="center"/>
              <w:rPr>
                <w:b/>
                <w:sz w:val="20"/>
              </w:rPr>
            </w:pPr>
          </w:p>
        </w:tc>
      </w:tr>
      <w:tr w:rsidR="005012B1" w:rsidRPr="00633E6D" w14:paraId="080481E6" w14:textId="77777777" w:rsidTr="00216EA5">
        <w:trPr>
          <w:cantSplit/>
          <w:trHeight w:val="673"/>
        </w:trPr>
        <w:tc>
          <w:tcPr>
            <w:tcW w:w="1800" w:type="dxa"/>
          </w:tcPr>
          <w:p w14:paraId="225A2AF3" w14:textId="77777777" w:rsidR="005012B1" w:rsidRPr="00633E6D" w:rsidRDefault="005012B1" w:rsidP="005012B1">
            <w:pPr>
              <w:spacing w:before="60" w:after="60" w:line="276" w:lineRule="auto"/>
              <w:rPr>
                <w:b/>
                <w:sz w:val="20"/>
              </w:rPr>
            </w:pPr>
            <w:r w:rsidRPr="00633E6D">
              <w:rPr>
                <w:b/>
                <w:sz w:val="20"/>
              </w:rPr>
              <w:t>Current Assets (CA)</w:t>
            </w:r>
          </w:p>
        </w:tc>
        <w:tc>
          <w:tcPr>
            <w:tcW w:w="1350" w:type="dxa"/>
            <w:vAlign w:val="center"/>
          </w:tcPr>
          <w:p w14:paraId="782E7721" w14:textId="77777777" w:rsidR="005012B1" w:rsidRPr="00633E6D" w:rsidRDefault="005012B1" w:rsidP="005012B1">
            <w:pPr>
              <w:spacing w:before="60" w:after="60" w:line="276" w:lineRule="auto"/>
              <w:jc w:val="center"/>
              <w:rPr>
                <w:b/>
                <w:sz w:val="20"/>
              </w:rPr>
            </w:pPr>
          </w:p>
        </w:tc>
        <w:tc>
          <w:tcPr>
            <w:tcW w:w="1440" w:type="dxa"/>
            <w:vAlign w:val="center"/>
          </w:tcPr>
          <w:p w14:paraId="299D1870" w14:textId="77777777" w:rsidR="005012B1" w:rsidRPr="00633E6D" w:rsidRDefault="005012B1" w:rsidP="005012B1">
            <w:pPr>
              <w:spacing w:before="60" w:after="60" w:line="276" w:lineRule="auto"/>
              <w:jc w:val="center"/>
              <w:rPr>
                <w:b/>
                <w:sz w:val="20"/>
              </w:rPr>
            </w:pPr>
          </w:p>
        </w:tc>
        <w:tc>
          <w:tcPr>
            <w:tcW w:w="1440" w:type="dxa"/>
            <w:vAlign w:val="center"/>
          </w:tcPr>
          <w:p w14:paraId="0ABF467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66FE615F"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47EA712C" w14:textId="77777777" w:rsidR="005012B1" w:rsidRPr="00633E6D" w:rsidRDefault="005012B1" w:rsidP="005012B1">
            <w:pPr>
              <w:spacing w:before="60" w:after="60" w:line="276" w:lineRule="auto"/>
              <w:jc w:val="center"/>
              <w:rPr>
                <w:b/>
                <w:sz w:val="20"/>
              </w:rPr>
            </w:pPr>
          </w:p>
        </w:tc>
      </w:tr>
      <w:tr w:rsidR="005012B1" w:rsidRPr="00633E6D" w14:paraId="1F7463B7" w14:textId="77777777" w:rsidTr="00216EA5">
        <w:trPr>
          <w:cantSplit/>
          <w:trHeight w:val="673"/>
        </w:trPr>
        <w:tc>
          <w:tcPr>
            <w:tcW w:w="1800" w:type="dxa"/>
          </w:tcPr>
          <w:p w14:paraId="2FF81106" w14:textId="77777777" w:rsidR="005012B1" w:rsidRPr="00633E6D" w:rsidRDefault="005012B1" w:rsidP="00216EA5">
            <w:pPr>
              <w:spacing w:before="60" w:after="60" w:line="276" w:lineRule="auto"/>
              <w:rPr>
                <w:b/>
                <w:sz w:val="20"/>
              </w:rPr>
            </w:pPr>
            <w:r w:rsidRPr="00633E6D">
              <w:rPr>
                <w:b/>
                <w:sz w:val="20"/>
              </w:rPr>
              <w:t>Current Liabilities (CL)</w:t>
            </w:r>
          </w:p>
        </w:tc>
        <w:tc>
          <w:tcPr>
            <w:tcW w:w="1350" w:type="dxa"/>
            <w:vAlign w:val="center"/>
          </w:tcPr>
          <w:p w14:paraId="5AB1DD0F" w14:textId="77777777" w:rsidR="005012B1" w:rsidRPr="00633E6D" w:rsidRDefault="005012B1" w:rsidP="00216EA5">
            <w:pPr>
              <w:spacing w:before="60" w:after="60" w:line="276" w:lineRule="auto"/>
              <w:jc w:val="center"/>
              <w:rPr>
                <w:b/>
                <w:sz w:val="20"/>
              </w:rPr>
            </w:pPr>
          </w:p>
        </w:tc>
        <w:tc>
          <w:tcPr>
            <w:tcW w:w="1440" w:type="dxa"/>
            <w:vAlign w:val="center"/>
          </w:tcPr>
          <w:p w14:paraId="747A6608" w14:textId="77777777" w:rsidR="005012B1" w:rsidRPr="00633E6D" w:rsidRDefault="005012B1" w:rsidP="00216EA5">
            <w:pPr>
              <w:spacing w:before="60" w:after="60" w:line="276" w:lineRule="auto"/>
              <w:jc w:val="center"/>
              <w:rPr>
                <w:b/>
                <w:sz w:val="20"/>
              </w:rPr>
            </w:pPr>
          </w:p>
        </w:tc>
        <w:tc>
          <w:tcPr>
            <w:tcW w:w="1440" w:type="dxa"/>
            <w:vAlign w:val="center"/>
          </w:tcPr>
          <w:p w14:paraId="16A93C17" w14:textId="77777777" w:rsidR="005012B1" w:rsidRPr="00633E6D" w:rsidRDefault="005012B1" w:rsidP="00216EA5">
            <w:pPr>
              <w:spacing w:before="60" w:after="60" w:line="276" w:lineRule="auto"/>
              <w:jc w:val="center"/>
              <w:rPr>
                <w:b/>
                <w:sz w:val="20"/>
              </w:rPr>
            </w:pPr>
          </w:p>
        </w:tc>
        <w:tc>
          <w:tcPr>
            <w:tcW w:w="1350" w:type="dxa"/>
            <w:tcBorders>
              <w:top w:val="single" w:sz="4" w:space="0" w:color="auto"/>
              <w:left w:val="single" w:sz="4" w:space="0" w:color="auto"/>
              <w:bottom w:val="single" w:sz="4" w:space="0" w:color="auto"/>
              <w:right w:val="single" w:sz="4" w:space="0" w:color="auto"/>
            </w:tcBorders>
            <w:vAlign w:val="center"/>
          </w:tcPr>
          <w:p w14:paraId="75730981" w14:textId="77777777" w:rsidR="005012B1" w:rsidRPr="00633E6D" w:rsidRDefault="005012B1" w:rsidP="00216EA5">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tcPr>
          <w:p w14:paraId="5940A12F" w14:textId="77777777" w:rsidR="005012B1" w:rsidRPr="00633E6D" w:rsidRDefault="005012B1" w:rsidP="00216EA5">
            <w:pPr>
              <w:spacing w:before="60" w:after="60" w:line="276" w:lineRule="auto"/>
              <w:rPr>
                <w:b/>
                <w:sz w:val="20"/>
              </w:rPr>
            </w:pPr>
          </w:p>
        </w:tc>
      </w:tr>
      <w:tr w:rsidR="005012B1" w:rsidRPr="00633E6D" w14:paraId="6AAF1CF9" w14:textId="77777777" w:rsidTr="00216EA5">
        <w:trPr>
          <w:cantSplit/>
        </w:trPr>
        <w:tc>
          <w:tcPr>
            <w:tcW w:w="9180" w:type="dxa"/>
            <w:gridSpan w:val="6"/>
            <w:shd w:val="clear" w:color="auto" w:fill="F3F3F3"/>
          </w:tcPr>
          <w:p w14:paraId="4F221C93" w14:textId="77777777" w:rsidR="005012B1" w:rsidRPr="00633E6D" w:rsidRDefault="005012B1" w:rsidP="00216EA5">
            <w:pPr>
              <w:spacing w:before="120" w:after="120" w:line="276" w:lineRule="auto"/>
              <w:rPr>
                <w:b/>
                <w:sz w:val="22"/>
                <w:szCs w:val="22"/>
              </w:rPr>
            </w:pPr>
            <w:r w:rsidRPr="00633E6D">
              <w:rPr>
                <w:b/>
                <w:sz w:val="22"/>
                <w:szCs w:val="22"/>
              </w:rPr>
              <w:t>Information from Income Statement</w:t>
            </w:r>
          </w:p>
        </w:tc>
      </w:tr>
      <w:tr w:rsidR="005012B1" w:rsidRPr="00633E6D" w14:paraId="3F3E3F58" w14:textId="77777777" w:rsidTr="00216EA5">
        <w:trPr>
          <w:cantSplit/>
          <w:trHeight w:val="672"/>
        </w:trPr>
        <w:tc>
          <w:tcPr>
            <w:tcW w:w="1800" w:type="dxa"/>
          </w:tcPr>
          <w:p w14:paraId="5AF77A09" w14:textId="77777777" w:rsidR="005012B1" w:rsidRPr="00633E6D" w:rsidRDefault="005012B1" w:rsidP="00216EA5">
            <w:pPr>
              <w:spacing w:before="60" w:after="60" w:line="276" w:lineRule="auto"/>
              <w:rPr>
                <w:b/>
                <w:sz w:val="20"/>
              </w:rPr>
            </w:pPr>
            <w:r w:rsidRPr="00633E6D">
              <w:rPr>
                <w:b/>
                <w:sz w:val="20"/>
              </w:rPr>
              <w:t>Total Revenue (TR)</w:t>
            </w:r>
          </w:p>
        </w:tc>
        <w:tc>
          <w:tcPr>
            <w:tcW w:w="1350" w:type="dxa"/>
            <w:vAlign w:val="center"/>
          </w:tcPr>
          <w:p w14:paraId="63119597" w14:textId="77777777" w:rsidR="005012B1" w:rsidRPr="00633E6D" w:rsidRDefault="005012B1" w:rsidP="00216EA5">
            <w:pPr>
              <w:spacing w:before="60" w:after="60" w:line="276" w:lineRule="auto"/>
              <w:jc w:val="center"/>
              <w:rPr>
                <w:b/>
                <w:sz w:val="20"/>
              </w:rPr>
            </w:pPr>
          </w:p>
        </w:tc>
        <w:tc>
          <w:tcPr>
            <w:tcW w:w="1440" w:type="dxa"/>
            <w:vAlign w:val="center"/>
          </w:tcPr>
          <w:p w14:paraId="34A4B865" w14:textId="77777777" w:rsidR="005012B1" w:rsidRPr="00633E6D" w:rsidRDefault="005012B1" w:rsidP="00216EA5">
            <w:pPr>
              <w:spacing w:before="60" w:after="60" w:line="276" w:lineRule="auto"/>
              <w:jc w:val="center"/>
              <w:rPr>
                <w:b/>
                <w:sz w:val="20"/>
              </w:rPr>
            </w:pPr>
          </w:p>
        </w:tc>
        <w:tc>
          <w:tcPr>
            <w:tcW w:w="1440" w:type="dxa"/>
            <w:vAlign w:val="center"/>
          </w:tcPr>
          <w:p w14:paraId="2E42BBCE" w14:textId="77777777" w:rsidR="005012B1" w:rsidRPr="00633E6D" w:rsidRDefault="005012B1" w:rsidP="00216EA5">
            <w:pPr>
              <w:spacing w:before="60" w:after="60" w:line="276" w:lineRule="auto"/>
              <w:jc w:val="center"/>
              <w:rPr>
                <w:b/>
                <w:sz w:val="20"/>
              </w:rPr>
            </w:pPr>
          </w:p>
        </w:tc>
        <w:tc>
          <w:tcPr>
            <w:tcW w:w="1350" w:type="dxa"/>
            <w:vAlign w:val="center"/>
          </w:tcPr>
          <w:p w14:paraId="512BA1C1" w14:textId="77777777" w:rsidR="005012B1" w:rsidRPr="00633E6D" w:rsidRDefault="005012B1" w:rsidP="00216EA5">
            <w:pPr>
              <w:spacing w:before="60" w:after="60" w:line="276" w:lineRule="auto"/>
              <w:jc w:val="center"/>
              <w:rPr>
                <w:b/>
                <w:sz w:val="20"/>
              </w:rPr>
            </w:pPr>
          </w:p>
        </w:tc>
        <w:tc>
          <w:tcPr>
            <w:tcW w:w="1800" w:type="dxa"/>
            <w:vMerge w:val="restart"/>
            <w:vAlign w:val="center"/>
          </w:tcPr>
          <w:p w14:paraId="11E953BD" w14:textId="77777777" w:rsidR="005012B1" w:rsidRPr="00633E6D" w:rsidRDefault="005012B1" w:rsidP="00216EA5">
            <w:pPr>
              <w:spacing w:before="60" w:after="60" w:line="276" w:lineRule="auto"/>
              <w:jc w:val="center"/>
              <w:rPr>
                <w:b/>
                <w:sz w:val="20"/>
              </w:rPr>
            </w:pPr>
          </w:p>
        </w:tc>
      </w:tr>
      <w:tr w:rsidR="005012B1" w:rsidRPr="00633E6D" w14:paraId="29A522CC" w14:textId="77777777" w:rsidTr="00216EA5">
        <w:trPr>
          <w:cantSplit/>
          <w:trHeight w:val="672"/>
        </w:trPr>
        <w:tc>
          <w:tcPr>
            <w:tcW w:w="1800" w:type="dxa"/>
          </w:tcPr>
          <w:p w14:paraId="5210E9F6" w14:textId="77777777" w:rsidR="005012B1" w:rsidRPr="00633E6D" w:rsidRDefault="005012B1" w:rsidP="00216EA5">
            <w:pPr>
              <w:spacing w:before="60" w:after="60" w:line="276" w:lineRule="auto"/>
              <w:rPr>
                <w:b/>
                <w:sz w:val="20"/>
              </w:rPr>
            </w:pPr>
            <w:r w:rsidRPr="00633E6D">
              <w:rPr>
                <w:b/>
                <w:sz w:val="20"/>
              </w:rPr>
              <w:t>Profits Before Taxes (PBT)</w:t>
            </w:r>
          </w:p>
        </w:tc>
        <w:tc>
          <w:tcPr>
            <w:tcW w:w="1350" w:type="dxa"/>
            <w:vAlign w:val="center"/>
          </w:tcPr>
          <w:p w14:paraId="6DEC57C8" w14:textId="77777777" w:rsidR="005012B1" w:rsidRPr="00633E6D" w:rsidRDefault="005012B1" w:rsidP="00216EA5">
            <w:pPr>
              <w:spacing w:before="60" w:after="60" w:line="276" w:lineRule="auto"/>
              <w:jc w:val="center"/>
              <w:rPr>
                <w:b/>
                <w:sz w:val="20"/>
              </w:rPr>
            </w:pPr>
          </w:p>
        </w:tc>
        <w:tc>
          <w:tcPr>
            <w:tcW w:w="1440" w:type="dxa"/>
            <w:vAlign w:val="center"/>
          </w:tcPr>
          <w:p w14:paraId="1EF0968F" w14:textId="77777777" w:rsidR="005012B1" w:rsidRPr="00633E6D" w:rsidRDefault="005012B1" w:rsidP="00216EA5">
            <w:pPr>
              <w:spacing w:before="60" w:after="60" w:line="276" w:lineRule="auto"/>
              <w:jc w:val="center"/>
              <w:rPr>
                <w:b/>
                <w:sz w:val="20"/>
              </w:rPr>
            </w:pPr>
          </w:p>
        </w:tc>
        <w:tc>
          <w:tcPr>
            <w:tcW w:w="1440" w:type="dxa"/>
            <w:vAlign w:val="center"/>
          </w:tcPr>
          <w:p w14:paraId="0ECCAC04" w14:textId="77777777" w:rsidR="005012B1" w:rsidRPr="00633E6D" w:rsidRDefault="005012B1" w:rsidP="00216EA5">
            <w:pPr>
              <w:spacing w:before="60" w:after="60" w:line="276" w:lineRule="auto"/>
              <w:jc w:val="center"/>
              <w:rPr>
                <w:b/>
                <w:sz w:val="20"/>
              </w:rPr>
            </w:pPr>
          </w:p>
        </w:tc>
        <w:tc>
          <w:tcPr>
            <w:tcW w:w="1350" w:type="dxa"/>
            <w:vAlign w:val="center"/>
          </w:tcPr>
          <w:p w14:paraId="5CEFD48B" w14:textId="77777777" w:rsidR="005012B1" w:rsidRPr="00633E6D" w:rsidRDefault="005012B1" w:rsidP="00216EA5">
            <w:pPr>
              <w:spacing w:before="60" w:after="60" w:line="276" w:lineRule="auto"/>
              <w:jc w:val="center"/>
              <w:rPr>
                <w:b/>
                <w:sz w:val="20"/>
              </w:rPr>
            </w:pPr>
          </w:p>
        </w:tc>
        <w:tc>
          <w:tcPr>
            <w:tcW w:w="1800" w:type="dxa"/>
            <w:vMerge/>
          </w:tcPr>
          <w:p w14:paraId="77B9B016" w14:textId="77777777" w:rsidR="005012B1" w:rsidRPr="00633E6D" w:rsidRDefault="005012B1" w:rsidP="00216EA5">
            <w:pPr>
              <w:spacing w:before="60" w:after="60" w:line="276" w:lineRule="auto"/>
              <w:rPr>
                <w:b/>
                <w:sz w:val="20"/>
              </w:rPr>
            </w:pPr>
          </w:p>
        </w:tc>
      </w:tr>
      <w:tr w:rsidR="005012B1" w:rsidRPr="00633E6D" w14:paraId="62118132" w14:textId="77777777" w:rsidTr="00216EA5">
        <w:trPr>
          <w:cantSplit/>
        </w:trPr>
        <w:tc>
          <w:tcPr>
            <w:tcW w:w="9180" w:type="dxa"/>
            <w:gridSpan w:val="6"/>
          </w:tcPr>
          <w:p w14:paraId="3F34A7AE" w14:textId="77777777" w:rsidR="005012B1" w:rsidRPr="00633E6D" w:rsidRDefault="005012B1" w:rsidP="00216EA5">
            <w:pPr>
              <w:spacing w:before="120" w:after="120" w:line="276" w:lineRule="auto"/>
              <w:rPr>
                <w:b/>
                <w:sz w:val="22"/>
                <w:szCs w:val="22"/>
              </w:rPr>
            </w:pPr>
          </w:p>
        </w:tc>
      </w:tr>
      <w:tr w:rsidR="005012B1" w:rsidRPr="00633E6D" w14:paraId="23B55F6E" w14:textId="77777777" w:rsidTr="00216EA5">
        <w:trPr>
          <w:cantSplit/>
          <w:trHeight w:val="200"/>
        </w:trPr>
        <w:tc>
          <w:tcPr>
            <w:tcW w:w="9180" w:type="dxa"/>
            <w:gridSpan w:val="6"/>
          </w:tcPr>
          <w:p w14:paraId="549643D7" w14:textId="77777777" w:rsidR="005012B1" w:rsidRPr="00633E6D" w:rsidRDefault="005012B1" w:rsidP="00216EA5">
            <w:pPr>
              <w:spacing w:before="120" w:after="120" w:line="276" w:lineRule="auto"/>
              <w:rPr>
                <w:b/>
                <w:sz w:val="22"/>
                <w:szCs w:val="22"/>
              </w:rPr>
            </w:pPr>
          </w:p>
        </w:tc>
      </w:tr>
    </w:tbl>
    <w:p w14:paraId="001ACE04" w14:textId="77777777" w:rsidR="005012B1" w:rsidRPr="00633E6D" w:rsidRDefault="005012B1" w:rsidP="005012B1">
      <w:pPr>
        <w:spacing w:after="200" w:line="276" w:lineRule="auto"/>
        <w:ind w:left="360" w:hanging="360"/>
        <w:jc w:val="both"/>
        <w:rPr>
          <w:sz w:val="20"/>
        </w:rPr>
      </w:pPr>
      <w:bookmarkStart w:id="378" w:name="_Toc498849276"/>
      <w:bookmarkStart w:id="379" w:name="_Toc498850115"/>
      <w:bookmarkStart w:id="380" w:name="_Toc498851720"/>
      <w:r w:rsidRPr="00633E6D">
        <w:rPr>
          <w:spacing w:val="-2"/>
          <w:sz w:val="20"/>
        </w:rPr>
        <w:sym w:font="Symbol" w:char="F0F0"/>
      </w:r>
      <w:r w:rsidRPr="00633E6D">
        <w:rPr>
          <w:spacing w:val="-2"/>
          <w:sz w:val="20"/>
        </w:rPr>
        <w:tab/>
      </w:r>
      <w:r w:rsidRPr="00633E6D">
        <w:rPr>
          <w:sz w:val="20"/>
        </w:rPr>
        <w:t>Attached are copies of financial statements (balance sheets, including all related notes, and income statements) for the years required above complying with the following conditions:</w:t>
      </w:r>
      <w:bookmarkEnd w:id="378"/>
      <w:bookmarkEnd w:id="379"/>
      <w:bookmarkEnd w:id="380"/>
    </w:p>
    <w:p w14:paraId="1F5E14C5"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1" w:name="_Toc498849277"/>
      <w:bookmarkStart w:id="382" w:name="_Toc498850116"/>
      <w:bookmarkStart w:id="383" w:name="_Toc498851721"/>
      <w:r w:rsidRPr="00633E6D">
        <w:rPr>
          <w:sz w:val="20"/>
        </w:rPr>
        <w:t>Must reflect the financial situation of the Tenderer or partner to a JV, and not sister or parent companies</w:t>
      </w:r>
      <w:bookmarkEnd w:id="381"/>
      <w:bookmarkEnd w:id="382"/>
      <w:bookmarkEnd w:id="383"/>
    </w:p>
    <w:p w14:paraId="774F8E93"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4" w:name="_Toc498849278"/>
      <w:bookmarkStart w:id="385" w:name="_Toc498850117"/>
      <w:bookmarkStart w:id="386" w:name="_Toc498851722"/>
      <w:r w:rsidRPr="00633E6D">
        <w:rPr>
          <w:sz w:val="20"/>
        </w:rPr>
        <w:t>Historic financial statements must be audited by a certified accountant</w:t>
      </w:r>
      <w:bookmarkEnd w:id="384"/>
      <w:bookmarkEnd w:id="385"/>
      <w:bookmarkEnd w:id="386"/>
    </w:p>
    <w:p w14:paraId="421D90CB"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r w:rsidRPr="00633E6D">
        <w:rPr>
          <w:sz w:val="20"/>
        </w:rPr>
        <w:t>Historic financial statements must be complete, including all notes to the financial statements</w:t>
      </w:r>
    </w:p>
    <w:p w14:paraId="03488B19"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7" w:name="_Toc498849280"/>
      <w:bookmarkStart w:id="388" w:name="_Toc498850119"/>
      <w:bookmarkStart w:id="389" w:name="_Toc498851724"/>
      <w:r w:rsidRPr="00633E6D">
        <w:rPr>
          <w:sz w:val="20"/>
        </w:rPr>
        <w:t>Historic financial statements must correspond to accounting periods already completed and audited (no statements for partial periods shall be requested or accepted)</w:t>
      </w:r>
      <w:bookmarkEnd w:id="387"/>
      <w:bookmarkEnd w:id="388"/>
      <w:bookmarkEnd w:id="389"/>
    </w:p>
    <w:p w14:paraId="110CFF46" w14:textId="77777777" w:rsidR="005012B1" w:rsidRPr="00633E6D" w:rsidRDefault="005012B1" w:rsidP="005012B1">
      <w:pPr>
        <w:spacing w:line="276" w:lineRule="auto"/>
        <w:jc w:val="center"/>
        <w:rPr>
          <w:b/>
        </w:rPr>
      </w:pPr>
      <w:r w:rsidRPr="00633E6D">
        <w:rPr>
          <w:b/>
        </w:rPr>
        <w:br w:type="page"/>
      </w:r>
      <w:bookmarkStart w:id="390" w:name="_Toc498849282"/>
      <w:bookmarkStart w:id="391" w:name="_Toc498850121"/>
      <w:bookmarkStart w:id="392" w:name="_Toc498851726"/>
      <w:bookmarkStart w:id="393" w:name="_Toc4390861"/>
      <w:bookmarkStart w:id="394" w:name="_Toc4405766"/>
      <w:bookmarkStart w:id="395" w:name="_Toc23215169"/>
      <w:bookmarkEnd w:id="390"/>
      <w:bookmarkEnd w:id="391"/>
      <w:bookmarkEnd w:id="392"/>
      <w:r w:rsidRPr="00633E6D">
        <w:rPr>
          <w:b/>
        </w:rPr>
        <w:lastRenderedPageBreak/>
        <w:t>Form FIN – 2.2</w:t>
      </w:r>
      <w:bookmarkEnd w:id="393"/>
      <w:bookmarkEnd w:id="394"/>
      <w:bookmarkEnd w:id="395"/>
    </w:p>
    <w:p w14:paraId="3AA9D4F5" w14:textId="77777777" w:rsidR="005012B1" w:rsidRPr="00633E6D" w:rsidRDefault="005012B1" w:rsidP="005012B1">
      <w:pPr>
        <w:pStyle w:val="S4-Header2"/>
        <w:spacing w:line="276" w:lineRule="auto"/>
      </w:pPr>
      <w:bookmarkStart w:id="396" w:name="_Toc23302382"/>
      <w:bookmarkStart w:id="397" w:name="_Toc125871314"/>
      <w:bookmarkStart w:id="398" w:name="_Toc127160599"/>
      <w:bookmarkStart w:id="399" w:name="_Toc138144070"/>
      <w:bookmarkStart w:id="400" w:name="_Toc235671334"/>
      <w:r w:rsidRPr="00633E6D">
        <w:t>Average Annual Turnover</w:t>
      </w:r>
      <w:bookmarkEnd w:id="396"/>
      <w:bookmarkEnd w:id="397"/>
      <w:bookmarkEnd w:id="398"/>
      <w:bookmarkEnd w:id="399"/>
      <w:bookmarkEnd w:id="400"/>
    </w:p>
    <w:p w14:paraId="205B9226" w14:textId="77777777" w:rsidR="005012B1" w:rsidRPr="00633E6D" w:rsidRDefault="005012B1" w:rsidP="005012B1">
      <w:pPr>
        <w:tabs>
          <w:tab w:val="right" w:pos="9000"/>
          <w:tab w:val="right" w:pos="9630"/>
        </w:tabs>
        <w:spacing w:before="120" w:after="120" w:line="276" w:lineRule="auto"/>
        <w:jc w:val="right"/>
      </w:pPr>
      <w:r w:rsidRPr="00633E6D">
        <w:t xml:space="preserve">Tenderer’s Legal Name:  ___________________________     </w:t>
      </w:r>
      <w:r w:rsidRPr="00633E6D">
        <w:tab/>
        <w:t>Date:  _____________________</w:t>
      </w:r>
    </w:p>
    <w:p w14:paraId="740278CB" w14:textId="77777777" w:rsidR="005012B1" w:rsidRPr="00633E6D" w:rsidRDefault="005012B1" w:rsidP="005012B1">
      <w:pPr>
        <w:tabs>
          <w:tab w:val="right" w:pos="9000"/>
          <w:tab w:val="right" w:pos="9630"/>
        </w:tabs>
        <w:spacing w:before="120" w:after="120" w:line="276" w:lineRule="auto"/>
        <w:jc w:val="right"/>
      </w:pPr>
      <w:r w:rsidRPr="00633E6D">
        <w:rPr>
          <w:spacing w:val="-2"/>
        </w:rPr>
        <w:t>JV Partner Legal Name: ____________________________</w:t>
      </w:r>
      <w:r w:rsidRPr="00633E6D">
        <w:t xml:space="preserve"> </w:t>
      </w:r>
      <w:r w:rsidRPr="00633E6D">
        <w:tab/>
        <w:t>Tendering No.:  ______________</w:t>
      </w:r>
    </w:p>
    <w:p w14:paraId="1DE0FE68" w14:textId="77777777" w:rsidR="005012B1" w:rsidRPr="00633E6D" w:rsidRDefault="005012B1" w:rsidP="005012B1">
      <w:pPr>
        <w:tabs>
          <w:tab w:val="right" w:pos="9000"/>
          <w:tab w:val="right" w:pos="9630"/>
        </w:tabs>
        <w:spacing w:before="120" w:after="120" w:line="276" w:lineRule="auto"/>
        <w:jc w:val="right"/>
      </w:pPr>
      <w:r w:rsidRPr="00633E6D">
        <w:t xml:space="preserve">                                                           </w:t>
      </w:r>
      <w:r w:rsidRPr="00633E6D">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425"/>
        <w:gridCol w:w="4235"/>
        <w:gridCol w:w="2610"/>
      </w:tblGrid>
      <w:tr w:rsidR="005012B1" w:rsidRPr="00633E6D" w14:paraId="3C6051A1" w14:textId="77777777" w:rsidTr="00216EA5">
        <w:trPr>
          <w:cantSplit/>
          <w:jc w:val="center"/>
        </w:trPr>
        <w:tc>
          <w:tcPr>
            <w:tcW w:w="9270" w:type="dxa"/>
            <w:gridSpan w:val="3"/>
            <w:shd w:val="clear" w:color="auto" w:fill="FFF7E1"/>
          </w:tcPr>
          <w:p w14:paraId="5B8C9C98" w14:textId="77777777" w:rsidR="005012B1" w:rsidRPr="00633E6D" w:rsidRDefault="005012B1" w:rsidP="00216EA5">
            <w:pPr>
              <w:pStyle w:val="BodyText"/>
              <w:spacing w:before="120" w:after="120" w:line="276" w:lineRule="auto"/>
              <w:jc w:val="center"/>
              <w:rPr>
                <w:b/>
              </w:rPr>
            </w:pPr>
            <w:r w:rsidRPr="00633E6D">
              <w:rPr>
                <w:b/>
              </w:rPr>
              <w:t xml:space="preserve">Annual turnover data </w:t>
            </w:r>
          </w:p>
        </w:tc>
      </w:tr>
      <w:tr w:rsidR="005012B1" w:rsidRPr="00633E6D" w14:paraId="4FA79274" w14:textId="77777777" w:rsidTr="00216EA5">
        <w:trPr>
          <w:cantSplit/>
          <w:jc w:val="center"/>
        </w:trPr>
        <w:tc>
          <w:tcPr>
            <w:tcW w:w="2425" w:type="dxa"/>
            <w:shd w:val="clear" w:color="auto" w:fill="FFF7E1"/>
          </w:tcPr>
          <w:p w14:paraId="5628623B" w14:textId="77777777" w:rsidR="005012B1" w:rsidRPr="00633E6D" w:rsidRDefault="005012B1" w:rsidP="00216EA5">
            <w:pPr>
              <w:pStyle w:val="BodyText"/>
              <w:spacing w:before="120" w:after="120" w:line="276" w:lineRule="auto"/>
              <w:jc w:val="center"/>
              <w:rPr>
                <w:b/>
              </w:rPr>
            </w:pPr>
            <w:r w:rsidRPr="00633E6D">
              <w:rPr>
                <w:b/>
              </w:rPr>
              <w:t>Year</w:t>
            </w:r>
          </w:p>
        </w:tc>
        <w:tc>
          <w:tcPr>
            <w:tcW w:w="4235" w:type="dxa"/>
            <w:shd w:val="clear" w:color="auto" w:fill="FFF7E1"/>
          </w:tcPr>
          <w:p w14:paraId="664D5BFB" w14:textId="77777777" w:rsidR="005012B1" w:rsidRPr="00633E6D" w:rsidRDefault="005012B1" w:rsidP="00216EA5">
            <w:pPr>
              <w:pStyle w:val="BodyText"/>
              <w:spacing w:before="120" w:after="120" w:line="276" w:lineRule="auto"/>
              <w:jc w:val="center"/>
              <w:rPr>
                <w:b/>
              </w:rPr>
            </w:pPr>
            <w:r w:rsidRPr="00633E6D">
              <w:rPr>
                <w:b/>
              </w:rPr>
              <w:t>Amount and Currency</w:t>
            </w:r>
          </w:p>
        </w:tc>
        <w:tc>
          <w:tcPr>
            <w:tcW w:w="2610" w:type="dxa"/>
            <w:shd w:val="clear" w:color="auto" w:fill="FFF7E1"/>
          </w:tcPr>
          <w:p w14:paraId="40CE9143" w14:textId="77777777" w:rsidR="005012B1" w:rsidRPr="00633E6D" w:rsidRDefault="005012B1" w:rsidP="00216EA5">
            <w:pPr>
              <w:pStyle w:val="BodyText"/>
              <w:spacing w:before="120" w:after="120" w:line="276" w:lineRule="auto"/>
              <w:jc w:val="center"/>
              <w:rPr>
                <w:b/>
              </w:rPr>
            </w:pPr>
            <w:r w:rsidRPr="00633E6D">
              <w:rPr>
                <w:b/>
              </w:rPr>
              <w:t>MVR equivalent</w:t>
            </w:r>
          </w:p>
        </w:tc>
      </w:tr>
      <w:tr w:rsidR="00B06EFC" w:rsidRPr="00633E6D" w14:paraId="10F9A487" w14:textId="77777777" w:rsidTr="00195497">
        <w:trPr>
          <w:cantSplit/>
          <w:trHeight w:val="846"/>
          <w:jc w:val="center"/>
        </w:trPr>
        <w:tc>
          <w:tcPr>
            <w:tcW w:w="2425" w:type="dxa"/>
            <w:vAlign w:val="center"/>
          </w:tcPr>
          <w:p w14:paraId="6AAA412F" w14:textId="4A4377A0" w:rsidR="00B06EFC" w:rsidRPr="00633E6D" w:rsidRDefault="006B0E6C" w:rsidP="00B06EFC">
            <w:pPr>
              <w:pStyle w:val="BodyText"/>
              <w:spacing w:before="120" w:after="120" w:line="276" w:lineRule="auto"/>
              <w:jc w:val="center"/>
            </w:pPr>
            <w:r>
              <w:t>2024</w:t>
            </w:r>
          </w:p>
        </w:tc>
        <w:tc>
          <w:tcPr>
            <w:tcW w:w="4235" w:type="dxa"/>
          </w:tcPr>
          <w:p w14:paraId="20938822" w14:textId="77777777" w:rsidR="00B06EFC" w:rsidRPr="00633E6D" w:rsidRDefault="00B06EFC" w:rsidP="00B06EFC">
            <w:pPr>
              <w:pStyle w:val="BodyText"/>
              <w:spacing w:before="120" w:after="120" w:line="276" w:lineRule="auto"/>
              <w:ind w:right="112"/>
              <w:jc w:val="right"/>
            </w:pPr>
          </w:p>
        </w:tc>
        <w:tc>
          <w:tcPr>
            <w:tcW w:w="2610" w:type="dxa"/>
          </w:tcPr>
          <w:p w14:paraId="56DA54F2" w14:textId="77777777" w:rsidR="00B06EFC" w:rsidRPr="00633E6D" w:rsidRDefault="00B06EFC" w:rsidP="00B06EFC">
            <w:pPr>
              <w:pStyle w:val="BodyText"/>
              <w:spacing w:before="120" w:after="120" w:line="276" w:lineRule="auto"/>
              <w:ind w:right="202"/>
              <w:jc w:val="right"/>
            </w:pPr>
          </w:p>
        </w:tc>
      </w:tr>
      <w:tr w:rsidR="00B06EFC" w:rsidRPr="00633E6D" w14:paraId="121524EC" w14:textId="77777777" w:rsidTr="00195497">
        <w:trPr>
          <w:cantSplit/>
          <w:trHeight w:val="810"/>
          <w:jc w:val="center"/>
        </w:trPr>
        <w:tc>
          <w:tcPr>
            <w:tcW w:w="2425" w:type="dxa"/>
            <w:vAlign w:val="center"/>
          </w:tcPr>
          <w:p w14:paraId="54299600" w14:textId="724DCC36" w:rsidR="00B06EFC" w:rsidRPr="00633E6D" w:rsidRDefault="006B0E6C" w:rsidP="00B06EFC">
            <w:pPr>
              <w:pStyle w:val="BodyText"/>
              <w:spacing w:before="120" w:after="120" w:line="276" w:lineRule="auto"/>
              <w:jc w:val="center"/>
            </w:pPr>
            <w:r>
              <w:t>2023</w:t>
            </w:r>
          </w:p>
        </w:tc>
        <w:tc>
          <w:tcPr>
            <w:tcW w:w="4235" w:type="dxa"/>
          </w:tcPr>
          <w:p w14:paraId="5A6C585D" w14:textId="77777777" w:rsidR="00B06EFC" w:rsidRPr="00633E6D" w:rsidRDefault="00B06EFC" w:rsidP="00B06EFC">
            <w:pPr>
              <w:pStyle w:val="BodyText"/>
              <w:spacing w:before="120" w:after="120" w:line="276" w:lineRule="auto"/>
              <w:ind w:right="112"/>
              <w:jc w:val="right"/>
            </w:pPr>
          </w:p>
        </w:tc>
        <w:tc>
          <w:tcPr>
            <w:tcW w:w="2610" w:type="dxa"/>
          </w:tcPr>
          <w:p w14:paraId="0986C3E0" w14:textId="77777777" w:rsidR="00B06EFC" w:rsidRPr="00633E6D" w:rsidRDefault="00B06EFC" w:rsidP="00B06EFC">
            <w:pPr>
              <w:pStyle w:val="BodyText"/>
              <w:spacing w:before="120" w:after="120" w:line="276" w:lineRule="auto"/>
              <w:ind w:right="202"/>
              <w:jc w:val="right"/>
            </w:pPr>
          </w:p>
        </w:tc>
      </w:tr>
      <w:tr w:rsidR="00B06EFC" w:rsidRPr="00633E6D" w14:paraId="5C0A8D52" w14:textId="77777777" w:rsidTr="00195497">
        <w:trPr>
          <w:cantSplit/>
          <w:trHeight w:val="801"/>
          <w:jc w:val="center"/>
        </w:trPr>
        <w:tc>
          <w:tcPr>
            <w:tcW w:w="2425" w:type="dxa"/>
            <w:vAlign w:val="center"/>
          </w:tcPr>
          <w:p w14:paraId="50361C38" w14:textId="5A24F97A" w:rsidR="00B06EFC" w:rsidRPr="00633E6D" w:rsidRDefault="006B0E6C" w:rsidP="00B06EFC">
            <w:pPr>
              <w:pStyle w:val="BodyText"/>
              <w:spacing w:before="120" w:after="120" w:line="276" w:lineRule="auto"/>
              <w:jc w:val="center"/>
            </w:pPr>
            <w:r>
              <w:t>2022</w:t>
            </w:r>
          </w:p>
        </w:tc>
        <w:tc>
          <w:tcPr>
            <w:tcW w:w="4235" w:type="dxa"/>
          </w:tcPr>
          <w:p w14:paraId="46E569CF" w14:textId="77777777" w:rsidR="00B06EFC" w:rsidRPr="00633E6D" w:rsidRDefault="00B06EFC" w:rsidP="00B06EFC">
            <w:pPr>
              <w:pStyle w:val="BodyText"/>
              <w:spacing w:before="120" w:after="120" w:line="276" w:lineRule="auto"/>
              <w:ind w:right="112"/>
              <w:jc w:val="right"/>
            </w:pPr>
          </w:p>
        </w:tc>
        <w:tc>
          <w:tcPr>
            <w:tcW w:w="2610" w:type="dxa"/>
          </w:tcPr>
          <w:p w14:paraId="6A18FF64" w14:textId="77777777" w:rsidR="00B06EFC" w:rsidRPr="00633E6D" w:rsidRDefault="00B06EFC" w:rsidP="00B06EFC">
            <w:pPr>
              <w:pStyle w:val="BodyText"/>
              <w:spacing w:before="120" w:after="120" w:line="276" w:lineRule="auto"/>
              <w:ind w:right="202"/>
              <w:jc w:val="right"/>
            </w:pPr>
          </w:p>
        </w:tc>
      </w:tr>
      <w:tr w:rsidR="005012B1" w:rsidRPr="00633E6D" w14:paraId="3583D624" w14:textId="77777777" w:rsidTr="00790EA4">
        <w:trPr>
          <w:cantSplit/>
          <w:trHeight w:val="1116"/>
          <w:jc w:val="center"/>
        </w:trPr>
        <w:tc>
          <w:tcPr>
            <w:tcW w:w="2425" w:type="dxa"/>
          </w:tcPr>
          <w:p w14:paraId="1BDC7582" w14:textId="3167AF98" w:rsidR="005012B1" w:rsidRPr="00633E6D" w:rsidRDefault="00216EA5" w:rsidP="00216EA5">
            <w:pPr>
              <w:pStyle w:val="BodyText"/>
              <w:spacing w:before="120" w:after="120" w:line="276" w:lineRule="auto"/>
            </w:pPr>
            <w:r>
              <w:t xml:space="preserve">*Average </w:t>
            </w:r>
            <w:r w:rsidR="005012B1" w:rsidRPr="00633E6D">
              <w:t>Annual Turnover</w:t>
            </w:r>
          </w:p>
        </w:tc>
        <w:tc>
          <w:tcPr>
            <w:tcW w:w="4235" w:type="dxa"/>
          </w:tcPr>
          <w:p w14:paraId="7394B339" w14:textId="77777777" w:rsidR="005012B1" w:rsidRPr="00633E6D" w:rsidRDefault="005012B1" w:rsidP="00216EA5">
            <w:pPr>
              <w:pStyle w:val="BodyText"/>
              <w:spacing w:before="120" w:after="120" w:line="276" w:lineRule="auto"/>
              <w:ind w:right="112"/>
              <w:jc w:val="right"/>
              <w:rPr>
                <w:b/>
              </w:rPr>
            </w:pPr>
          </w:p>
        </w:tc>
        <w:tc>
          <w:tcPr>
            <w:tcW w:w="2610" w:type="dxa"/>
          </w:tcPr>
          <w:p w14:paraId="2AAC77FC" w14:textId="77777777" w:rsidR="005012B1" w:rsidRPr="00633E6D" w:rsidRDefault="005012B1" w:rsidP="00216EA5">
            <w:pPr>
              <w:pStyle w:val="BodyText"/>
              <w:spacing w:before="120" w:after="120" w:line="276" w:lineRule="auto"/>
              <w:ind w:right="202"/>
              <w:jc w:val="right"/>
              <w:rPr>
                <w:b/>
              </w:rPr>
            </w:pPr>
          </w:p>
        </w:tc>
      </w:tr>
    </w:tbl>
    <w:p w14:paraId="1DBAE385" w14:textId="77777777" w:rsidR="005012B1" w:rsidRDefault="005012B1" w:rsidP="005012B1">
      <w:pPr>
        <w:spacing w:before="120" w:after="120" w:line="276" w:lineRule="auto"/>
        <w:jc w:val="both"/>
        <w:rPr>
          <w:sz w:val="22"/>
          <w:szCs w:val="22"/>
        </w:rPr>
      </w:pPr>
      <w:bookmarkStart w:id="401" w:name="_Toc4390862"/>
      <w:bookmarkStart w:id="402" w:name="_Toc4405767"/>
      <w:bookmarkStart w:id="403" w:name="_Toc23215170"/>
      <w:bookmarkStart w:id="404" w:name="_Toc125954068"/>
      <w:r w:rsidRPr="00633E6D">
        <w:rPr>
          <w:sz w:val="22"/>
          <w:szCs w:val="22"/>
        </w:rPr>
        <w:t xml:space="preserve">*Average annual turnover calculated as total certified payments received for work in progress or completed over the number of years specified in Section III (Evaluation </w:t>
      </w:r>
      <w:r w:rsidRPr="00633E6D">
        <w:rPr>
          <w:spacing w:val="-2"/>
          <w:sz w:val="22"/>
          <w:szCs w:val="22"/>
        </w:rPr>
        <w:t>and Qualification</w:t>
      </w:r>
      <w:r w:rsidRPr="00633E6D">
        <w:rPr>
          <w:b/>
          <w:spacing w:val="-2"/>
          <w:sz w:val="22"/>
          <w:szCs w:val="22"/>
        </w:rPr>
        <w:t xml:space="preserve"> </w:t>
      </w:r>
      <w:r w:rsidRPr="00633E6D">
        <w:rPr>
          <w:sz w:val="22"/>
          <w:szCs w:val="22"/>
        </w:rPr>
        <w:t>Criteria), Sub-Factor 2.3.2, divided by that same number of years.</w:t>
      </w:r>
      <w:bookmarkEnd w:id="401"/>
      <w:bookmarkEnd w:id="402"/>
      <w:bookmarkEnd w:id="403"/>
      <w:bookmarkEnd w:id="404"/>
    </w:p>
    <w:p w14:paraId="602C1A3C" w14:textId="77777777" w:rsidR="001061ED" w:rsidRDefault="001061ED" w:rsidP="005012B1">
      <w:pPr>
        <w:spacing w:before="120" w:after="120" w:line="276" w:lineRule="auto"/>
        <w:jc w:val="both"/>
        <w:rPr>
          <w:sz w:val="22"/>
          <w:szCs w:val="22"/>
        </w:rPr>
      </w:pPr>
    </w:p>
    <w:p w14:paraId="16F7467E" w14:textId="77777777" w:rsidR="001061ED" w:rsidRDefault="001061ED" w:rsidP="005012B1">
      <w:pPr>
        <w:spacing w:before="120" w:after="120" w:line="276" w:lineRule="auto"/>
        <w:jc w:val="both"/>
        <w:rPr>
          <w:sz w:val="22"/>
          <w:szCs w:val="22"/>
        </w:rPr>
      </w:pPr>
    </w:p>
    <w:p w14:paraId="27580952" w14:textId="77777777" w:rsidR="001061ED" w:rsidRDefault="001061ED" w:rsidP="005012B1">
      <w:pPr>
        <w:spacing w:before="120" w:after="120" w:line="276" w:lineRule="auto"/>
        <w:jc w:val="both"/>
        <w:rPr>
          <w:sz w:val="22"/>
          <w:szCs w:val="22"/>
        </w:rPr>
      </w:pPr>
    </w:p>
    <w:p w14:paraId="776A5572" w14:textId="77777777" w:rsidR="001061ED" w:rsidRDefault="001061ED" w:rsidP="005012B1">
      <w:pPr>
        <w:spacing w:before="120" w:after="120" w:line="276" w:lineRule="auto"/>
        <w:jc w:val="both"/>
        <w:rPr>
          <w:sz w:val="22"/>
          <w:szCs w:val="22"/>
        </w:rPr>
      </w:pPr>
    </w:p>
    <w:p w14:paraId="455CDB44" w14:textId="77777777" w:rsidR="001061ED" w:rsidRDefault="001061ED" w:rsidP="005012B1">
      <w:pPr>
        <w:spacing w:before="120" w:after="120" w:line="276" w:lineRule="auto"/>
        <w:jc w:val="both"/>
        <w:rPr>
          <w:sz w:val="22"/>
          <w:szCs w:val="22"/>
        </w:rPr>
      </w:pPr>
    </w:p>
    <w:p w14:paraId="1654AC6D" w14:textId="77777777" w:rsidR="001061ED" w:rsidRDefault="001061ED" w:rsidP="005012B1">
      <w:pPr>
        <w:spacing w:before="120" w:after="120" w:line="276" w:lineRule="auto"/>
        <w:jc w:val="both"/>
        <w:rPr>
          <w:sz w:val="22"/>
          <w:szCs w:val="22"/>
        </w:rPr>
      </w:pPr>
    </w:p>
    <w:p w14:paraId="49679A94" w14:textId="77777777" w:rsidR="001061ED" w:rsidRDefault="001061ED" w:rsidP="005012B1">
      <w:pPr>
        <w:spacing w:before="120" w:after="120" w:line="276" w:lineRule="auto"/>
        <w:jc w:val="both"/>
        <w:rPr>
          <w:sz w:val="22"/>
          <w:szCs w:val="22"/>
        </w:rPr>
      </w:pPr>
    </w:p>
    <w:p w14:paraId="26A1F676" w14:textId="77777777" w:rsidR="001061ED" w:rsidRDefault="001061ED" w:rsidP="005012B1">
      <w:pPr>
        <w:spacing w:before="120" w:after="120" w:line="276" w:lineRule="auto"/>
        <w:jc w:val="both"/>
        <w:rPr>
          <w:sz w:val="22"/>
          <w:szCs w:val="22"/>
        </w:rPr>
      </w:pPr>
    </w:p>
    <w:p w14:paraId="2E78C66A" w14:textId="77777777" w:rsidR="001061ED" w:rsidRDefault="001061ED" w:rsidP="005012B1">
      <w:pPr>
        <w:spacing w:before="120" w:after="120" w:line="276" w:lineRule="auto"/>
        <w:jc w:val="both"/>
        <w:rPr>
          <w:sz w:val="22"/>
          <w:szCs w:val="22"/>
        </w:rPr>
      </w:pPr>
    </w:p>
    <w:p w14:paraId="6A60972A" w14:textId="77777777" w:rsidR="001061ED" w:rsidRDefault="001061ED" w:rsidP="005012B1">
      <w:pPr>
        <w:spacing w:before="120" w:after="120" w:line="276" w:lineRule="auto"/>
        <w:jc w:val="both"/>
        <w:rPr>
          <w:sz w:val="22"/>
          <w:szCs w:val="22"/>
        </w:rPr>
      </w:pPr>
    </w:p>
    <w:p w14:paraId="16940B1D" w14:textId="77777777" w:rsidR="001061ED" w:rsidRDefault="001061ED" w:rsidP="005012B1">
      <w:pPr>
        <w:spacing w:before="120" w:after="120" w:line="276" w:lineRule="auto"/>
        <w:jc w:val="both"/>
        <w:rPr>
          <w:sz w:val="22"/>
          <w:szCs w:val="22"/>
        </w:rPr>
      </w:pPr>
    </w:p>
    <w:p w14:paraId="487B1DBE" w14:textId="77777777" w:rsidR="001061ED" w:rsidRDefault="001061ED" w:rsidP="005012B1">
      <w:pPr>
        <w:spacing w:before="120" w:after="120" w:line="276" w:lineRule="auto"/>
        <w:jc w:val="both"/>
        <w:rPr>
          <w:sz w:val="22"/>
          <w:szCs w:val="22"/>
        </w:rPr>
      </w:pPr>
    </w:p>
    <w:p w14:paraId="3630E36E" w14:textId="77777777" w:rsidR="001061ED" w:rsidRDefault="001061ED" w:rsidP="005012B1">
      <w:pPr>
        <w:spacing w:before="120" w:after="120" w:line="276" w:lineRule="auto"/>
        <w:jc w:val="both"/>
        <w:rPr>
          <w:sz w:val="22"/>
          <w:szCs w:val="22"/>
        </w:rPr>
      </w:pPr>
    </w:p>
    <w:p w14:paraId="0C91D1E6" w14:textId="77777777" w:rsidR="001061ED" w:rsidRDefault="001061ED" w:rsidP="005012B1">
      <w:pPr>
        <w:spacing w:before="120" w:after="120" w:line="276" w:lineRule="auto"/>
        <w:jc w:val="both"/>
        <w:rPr>
          <w:sz w:val="22"/>
          <w:szCs w:val="22"/>
        </w:rPr>
      </w:pPr>
    </w:p>
    <w:p w14:paraId="512E1D5A" w14:textId="77777777" w:rsidR="001061ED" w:rsidRDefault="001061ED" w:rsidP="005012B1">
      <w:pPr>
        <w:spacing w:before="120" w:after="120" w:line="276" w:lineRule="auto"/>
        <w:jc w:val="both"/>
        <w:rPr>
          <w:sz w:val="22"/>
          <w:szCs w:val="22"/>
        </w:rPr>
      </w:pPr>
    </w:p>
    <w:p w14:paraId="0BC32BFF" w14:textId="77777777" w:rsidR="001061ED" w:rsidRDefault="001061ED" w:rsidP="005012B1">
      <w:pPr>
        <w:spacing w:before="120" w:after="120" w:line="276" w:lineRule="auto"/>
        <w:jc w:val="both"/>
        <w:rPr>
          <w:sz w:val="22"/>
          <w:szCs w:val="22"/>
        </w:rPr>
      </w:pPr>
    </w:p>
    <w:p w14:paraId="33AC5F1B" w14:textId="77777777" w:rsidR="001061ED" w:rsidRPr="00633E6D" w:rsidRDefault="001061ED" w:rsidP="005012B1">
      <w:pPr>
        <w:spacing w:before="120" w:after="120" w:line="276" w:lineRule="auto"/>
        <w:jc w:val="both"/>
        <w:rPr>
          <w:sz w:val="22"/>
          <w:szCs w:val="22"/>
        </w:rPr>
      </w:pPr>
    </w:p>
    <w:p w14:paraId="5DBC64C9" w14:textId="77777777" w:rsidR="001061ED" w:rsidRPr="00633E6D" w:rsidRDefault="001061ED" w:rsidP="001061ED">
      <w:pPr>
        <w:spacing w:line="276" w:lineRule="auto"/>
        <w:jc w:val="center"/>
        <w:rPr>
          <w:b/>
        </w:rPr>
      </w:pPr>
      <w:r w:rsidRPr="00633E6D">
        <w:rPr>
          <w:b/>
        </w:rPr>
        <w:t>Form FIN2.3</w:t>
      </w:r>
    </w:p>
    <w:p w14:paraId="5C4F1384" w14:textId="77777777" w:rsidR="00A55D8E" w:rsidRPr="0035582B" w:rsidRDefault="00A55D8E" w:rsidP="00A55D8E">
      <w:pPr>
        <w:pStyle w:val="S4-Header2"/>
        <w:spacing w:line="276" w:lineRule="auto"/>
        <w:rPr>
          <w:rStyle w:val="Table"/>
          <w:b w:val="0"/>
          <w:color w:val="000000"/>
          <w:spacing w:val="-2"/>
          <w:sz w:val="28"/>
          <w:szCs w:val="28"/>
        </w:rPr>
      </w:pPr>
      <w:bookmarkStart w:id="405" w:name="_Toc41971549"/>
      <w:bookmarkStart w:id="406" w:name="_Toc125871315"/>
      <w:bookmarkStart w:id="407" w:name="_Toc127160600"/>
      <w:bookmarkStart w:id="408" w:name="_Toc138144071"/>
      <w:bookmarkStart w:id="409" w:name="_Toc235671335"/>
      <w:r w:rsidRPr="0035582B">
        <w:rPr>
          <w:color w:val="000000"/>
        </w:rPr>
        <w:t>Financial Resources</w:t>
      </w:r>
    </w:p>
    <w:p w14:paraId="60AC8917" w14:textId="77777777" w:rsidR="00A55D8E" w:rsidRPr="007158BC" w:rsidRDefault="00A55D8E" w:rsidP="00A55D8E">
      <w:pPr>
        <w:suppressAutoHyphens/>
        <w:spacing w:before="120" w:after="120" w:line="276" w:lineRule="auto"/>
        <w:jc w:val="both"/>
        <w:rPr>
          <w:rStyle w:val="Table"/>
          <w:color w:val="000000"/>
          <w:spacing w:val="-2"/>
          <w:sz w:val="22"/>
          <w:szCs w:val="22"/>
        </w:rPr>
      </w:pPr>
      <w:r w:rsidRPr="007158BC">
        <w:rPr>
          <w:rStyle w:val="Table"/>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A55D8E" w:rsidRPr="007158BC" w14:paraId="54ECC060" w14:textId="77777777" w:rsidTr="0066334E">
        <w:trPr>
          <w:cantSplit/>
        </w:trPr>
        <w:tc>
          <w:tcPr>
            <w:tcW w:w="6390" w:type="dxa"/>
            <w:shd w:val="clear" w:color="auto" w:fill="auto"/>
            <w:vAlign w:val="center"/>
          </w:tcPr>
          <w:p w14:paraId="561424E6" w14:textId="77777777" w:rsidR="00A55D8E" w:rsidRPr="007158BC" w:rsidRDefault="00A55D8E" w:rsidP="0066334E">
            <w:pPr>
              <w:suppressAutoHyphens/>
              <w:spacing w:before="120" w:after="120" w:line="276" w:lineRule="auto"/>
              <w:jc w:val="center"/>
              <w:rPr>
                <w:rStyle w:val="Table"/>
                <w:b/>
                <w:color w:val="000000"/>
                <w:spacing w:val="-2"/>
                <w:sz w:val="22"/>
                <w:szCs w:val="22"/>
              </w:rPr>
            </w:pPr>
            <w:r w:rsidRPr="007158BC">
              <w:rPr>
                <w:rStyle w:val="Table"/>
                <w:b/>
                <w:color w:val="000000"/>
                <w:spacing w:val="-2"/>
                <w:sz w:val="22"/>
                <w:szCs w:val="22"/>
              </w:rPr>
              <w:t>Source of financing</w:t>
            </w:r>
          </w:p>
        </w:tc>
        <w:tc>
          <w:tcPr>
            <w:tcW w:w="2700" w:type="dxa"/>
            <w:shd w:val="clear" w:color="auto" w:fill="auto"/>
            <w:vAlign w:val="center"/>
          </w:tcPr>
          <w:p w14:paraId="5DD87AD2" w14:textId="77777777" w:rsidR="00A55D8E" w:rsidRPr="007158BC" w:rsidRDefault="00A55D8E" w:rsidP="0066334E">
            <w:pPr>
              <w:suppressAutoHyphens/>
              <w:spacing w:before="120" w:after="120" w:line="276" w:lineRule="auto"/>
              <w:jc w:val="center"/>
              <w:rPr>
                <w:rStyle w:val="Table"/>
                <w:b/>
                <w:color w:val="000000"/>
                <w:spacing w:val="-2"/>
                <w:sz w:val="22"/>
                <w:szCs w:val="22"/>
              </w:rPr>
            </w:pPr>
            <w:r w:rsidRPr="007158BC">
              <w:rPr>
                <w:rStyle w:val="Table"/>
                <w:b/>
                <w:color w:val="000000"/>
                <w:spacing w:val="-2"/>
                <w:sz w:val="22"/>
                <w:szCs w:val="22"/>
              </w:rPr>
              <w:t>Amount (in MVR equivalent)</w:t>
            </w:r>
          </w:p>
        </w:tc>
      </w:tr>
      <w:tr w:rsidR="00A55D8E" w:rsidRPr="007158BC" w14:paraId="0D9B54B1" w14:textId="77777777" w:rsidTr="0066334E">
        <w:trPr>
          <w:cantSplit/>
        </w:trPr>
        <w:tc>
          <w:tcPr>
            <w:tcW w:w="6390" w:type="dxa"/>
            <w:vAlign w:val="center"/>
          </w:tcPr>
          <w:p w14:paraId="199D06E8" w14:textId="77777777" w:rsidR="00A55D8E" w:rsidRPr="007158BC" w:rsidRDefault="00A55D8E" w:rsidP="0066334E">
            <w:pPr>
              <w:suppressAutoHyphens/>
              <w:spacing w:before="120" w:after="120" w:line="276" w:lineRule="auto"/>
              <w:rPr>
                <w:rStyle w:val="Table"/>
                <w:color w:val="000000"/>
                <w:spacing w:val="-2"/>
                <w:sz w:val="22"/>
                <w:szCs w:val="22"/>
              </w:rPr>
            </w:pPr>
            <w:r w:rsidRPr="007158BC">
              <w:rPr>
                <w:rStyle w:val="Table"/>
                <w:color w:val="000000"/>
                <w:spacing w:val="-2"/>
                <w:sz w:val="22"/>
                <w:szCs w:val="22"/>
              </w:rPr>
              <w:t>Working Capital (to be taken from FIN - 1)</w:t>
            </w:r>
          </w:p>
        </w:tc>
        <w:tc>
          <w:tcPr>
            <w:tcW w:w="2700" w:type="dxa"/>
          </w:tcPr>
          <w:p w14:paraId="381EB891" w14:textId="77777777" w:rsidR="00A55D8E" w:rsidRPr="007158BC" w:rsidRDefault="00A55D8E" w:rsidP="0066334E">
            <w:pPr>
              <w:suppressAutoHyphens/>
              <w:spacing w:before="120" w:after="120" w:line="276" w:lineRule="auto"/>
              <w:rPr>
                <w:rStyle w:val="Table"/>
                <w:color w:val="000000"/>
                <w:spacing w:val="-2"/>
                <w:sz w:val="22"/>
                <w:szCs w:val="22"/>
              </w:rPr>
            </w:pPr>
          </w:p>
        </w:tc>
      </w:tr>
      <w:tr w:rsidR="00A55D8E" w:rsidRPr="007158BC" w14:paraId="0EFDD9B4" w14:textId="77777777" w:rsidTr="0066334E">
        <w:trPr>
          <w:cantSplit/>
        </w:trPr>
        <w:tc>
          <w:tcPr>
            <w:tcW w:w="6390" w:type="dxa"/>
            <w:vAlign w:val="center"/>
          </w:tcPr>
          <w:p w14:paraId="1B0CBEC1" w14:textId="77777777" w:rsidR="00A55D8E" w:rsidRPr="007158BC" w:rsidRDefault="00A55D8E" w:rsidP="0066334E">
            <w:pPr>
              <w:suppressAutoHyphens/>
              <w:spacing w:before="120" w:after="120" w:line="276" w:lineRule="auto"/>
              <w:rPr>
                <w:rStyle w:val="Table"/>
                <w:color w:val="000000"/>
                <w:spacing w:val="-2"/>
                <w:sz w:val="22"/>
                <w:szCs w:val="22"/>
              </w:rPr>
            </w:pPr>
            <w:r w:rsidRPr="007158BC">
              <w:rPr>
                <w:rStyle w:val="Table"/>
                <w:color w:val="000000"/>
                <w:spacing w:val="-2"/>
                <w:sz w:val="22"/>
                <w:szCs w:val="22"/>
              </w:rPr>
              <w:t xml:space="preserve">Lines of Credit </w:t>
            </w:r>
            <w:r w:rsidRPr="007158BC">
              <w:rPr>
                <w:rStyle w:val="Table"/>
                <w:i/>
                <w:iCs/>
                <w:color w:val="000000"/>
                <w:spacing w:val="-2"/>
                <w:sz w:val="22"/>
                <w:szCs w:val="22"/>
                <w:vertAlign w:val="superscript"/>
              </w:rPr>
              <w:t>a</w:t>
            </w:r>
          </w:p>
        </w:tc>
        <w:tc>
          <w:tcPr>
            <w:tcW w:w="2700" w:type="dxa"/>
          </w:tcPr>
          <w:p w14:paraId="52FEAB48" w14:textId="77777777" w:rsidR="00A55D8E" w:rsidRPr="007158BC" w:rsidRDefault="00A55D8E" w:rsidP="0066334E">
            <w:pPr>
              <w:suppressAutoHyphens/>
              <w:spacing w:before="120" w:after="120" w:line="276" w:lineRule="auto"/>
              <w:rPr>
                <w:rStyle w:val="Table"/>
                <w:color w:val="000000"/>
                <w:spacing w:val="-2"/>
                <w:sz w:val="22"/>
                <w:szCs w:val="22"/>
              </w:rPr>
            </w:pPr>
          </w:p>
        </w:tc>
      </w:tr>
      <w:tr w:rsidR="00A55D8E" w:rsidRPr="007158BC" w14:paraId="74F93004" w14:textId="77777777" w:rsidTr="0066334E">
        <w:trPr>
          <w:cantSplit/>
        </w:trPr>
        <w:tc>
          <w:tcPr>
            <w:tcW w:w="6390" w:type="dxa"/>
            <w:vAlign w:val="center"/>
          </w:tcPr>
          <w:p w14:paraId="3B957B20" w14:textId="77777777" w:rsidR="00A55D8E" w:rsidRPr="007158BC" w:rsidRDefault="00A55D8E" w:rsidP="0066334E">
            <w:pPr>
              <w:suppressAutoHyphens/>
              <w:spacing w:before="120" w:after="120" w:line="276" w:lineRule="auto"/>
              <w:rPr>
                <w:rStyle w:val="Table"/>
                <w:color w:val="000000"/>
                <w:spacing w:val="-2"/>
                <w:sz w:val="22"/>
                <w:szCs w:val="22"/>
                <w:vertAlign w:val="superscript"/>
              </w:rPr>
            </w:pPr>
            <w:r w:rsidRPr="007158BC">
              <w:rPr>
                <w:rStyle w:val="Table"/>
                <w:color w:val="000000"/>
                <w:spacing w:val="-2"/>
                <w:sz w:val="22"/>
                <w:szCs w:val="22"/>
              </w:rPr>
              <w:t xml:space="preserve">Other Financial Resources </w:t>
            </w:r>
            <w:r w:rsidRPr="007158BC">
              <w:rPr>
                <w:rStyle w:val="Table"/>
                <w:i/>
                <w:iCs/>
                <w:color w:val="000000"/>
                <w:spacing w:val="-2"/>
                <w:sz w:val="22"/>
                <w:szCs w:val="22"/>
                <w:vertAlign w:val="superscript"/>
              </w:rPr>
              <w:t>b</w:t>
            </w:r>
          </w:p>
        </w:tc>
        <w:tc>
          <w:tcPr>
            <w:tcW w:w="2700" w:type="dxa"/>
          </w:tcPr>
          <w:p w14:paraId="70A13EF5" w14:textId="77777777" w:rsidR="00A55D8E" w:rsidRPr="007158BC" w:rsidRDefault="00A55D8E" w:rsidP="0066334E">
            <w:pPr>
              <w:suppressAutoHyphens/>
              <w:spacing w:before="120" w:after="120" w:line="276" w:lineRule="auto"/>
              <w:rPr>
                <w:rStyle w:val="Table"/>
                <w:color w:val="000000"/>
                <w:spacing w:val="-2"/>
                <w:sz w:val="22"/>
                <w:szCs w:val="22"/>
              </w:rPr>
            </w:pPr>
          </w:p>
        </w:tc>
      </w:tr>
      <w:tr w:rsidR="00A55D8E" w:rsidRPr="007158BC" w14:paraId="6F5DFBB5" w14:textId="77777777" w:rsidTr="0066334E">
        <w:trPr>
          <w:cantSplit/>
        </w:trPr>
        <w:tc>
          <w:tcPr>
            <w:tcW w:w="6390" w:type="dxa"/>
          </w:tcPr>
          <w:p w14:paraId="16B402C4" w14:textId="77777777" w:rsidR="00A55D8E" w:rsidRPr="007158BC" w:rsidRDefault="00A55D8E" w:rsidP="0066334E">
            <w:pPr>
              <w:suppressAutoHyphens/>
              <w:spacing w:before="120" w:after="120" w:line="276" w:lineRule="auto"/>
              <w:rPr>
                <w:rStyle w:val="Table"/>
                <w:color w:val="000000"/>
                <w:spacing w:val="-2"/>
                <w:sz w:val="22"/>
                <w:szCs w:val="22"/>
              </w:rPr>
            </w:pPr>
          </w:p>
        </w:tc>
        <w:tc>
          <w:tcPr>
            <w:tcW w:w="2700" w:type="dxa"/>
          </w:tcPr>
          <w:p w14:paraId="12DACFAE" w14:textId="77777777" w:rsidR="00A55D8E" w:rsidRPr="007158BC" w:rsidRDefault="00A55D8E" w:rsidP="0066334E">
            <w:pPr>
              <w:suppressAutoHyphens/>
              <w:spacing w:before="120" w:after="120" w:line="276" w:lineRule="auto"/>
              <w:rPr>
                <w:rStyle w:val="Table"/>
                <w:color w:val="000000"/>
                <w:spacing w:val="-2"/>
                <w:sz w:val="22"/>
                <w:szCs w:val="22"/>
              </w:rPr>
            </w:pPr>
          </w:p>
        </w:tc>
      </w:tr>
    </w:tbl>
    <w:p w14:paraId="038E431F" w14:textId="77777777" w:rsidR="00A55D8E" w:rsidRPr="007158BC" w:rsidRDefault="00A55D8E" w:rsidP="00A55D8E">
      <w:pPr>
        <w:tabs>
          <w:tab w:val="left" w:pos="503"/>
        </w:tabs>
        <w:spacing w:before="120" w:after="120" w:line="276" w:lineRule="auto"/>
        <w:rPr>
          <w:color w:val="000000"/>
          <w:sz w:val="22"/>
          <w:szCs w:val="22"/>
        </w:rPr>
      </w:pPr>
    </w:p>
    <w:p w14:paraId="03B1B330" w14:textId="77777777" w:rsidR="00A55D8E" w:rsidRPr="00AF230B" w:rsidRDefault="00A55D8E" w:rsidP="00A55D8E">
      <w:pPr>
        <w:spacing w:before="120" w:after="120" w:line="276" w:lineRule="auto"/>
        <w:jc w:val="both"/>
        <w:rPr>
          <w:rFonts w:eastAsia="Comic Sans MS"/>
          <w:iCs/>
          <w:color w:val="000000"/>
          <w:sz w:val="22"/>
          <w:szCs w:val="22"/>
        </w:rPr>
      </w:pPr>
      <w:r w:rsidRPr="00AF230B">
        <w:rPr>
          <w:b/>
          <w:iCs/>
          <w:color w:val="000000"/>
          <w:vertAlign w:val="superscript"/>
        </w:rPr>
        <w:t>a</w:t>
      </w:r>
      <w:r w:rsidRPr="00AF230B">
        <w:rPr>
          <w:b/>
          <w:iCs/>
          <w:color w:val="000000"/>
          <w:sz w:val="22"/>
          <w:szCs w:val="22"/>
          <w:vertAlign w:val="superscript"/>
        </w:rPr>
        <w:t xml:space="preserve"> </w:t>
      </w:r>
      <w:r w:rsidRPr="00AF230B">
        <w:rPr>
          <w:rFonts w:eastAsia="Comic Sans MS"/>
          <w:iCs/>
          <w:color w:val="000000"/>
          <w:sz w:val="22"/>
          <w:szCs w:val="22"/>
        </w:rPr>
        <w:t xml:space="preserve">  Shall be substantiated by a letter from the bank/financial institution issuing the line of credit in accordance with note 1</w:t>
      </w:r>
      <w:r w:rsidRPr="00AF230B">
        <w:rPr>
          <w:rFonts w:eastAsia="Comic Sans MS" w:cs="MV Boli" w:hint="cs"/>
          <w:iCs/>
          <w:color w:val="000000"/>
          <w:sz w:val="22"/>
          <w:szCs w:val="22"/>
          <w:rtl/>
          <w:lang w:bidi="dv-MV"/>
        </w:rPr>
        <w:t xml:space="preserve"> </w:t>
      </w:r>
      <w:r w:rsidRPr="00AF230B">
        <w:rPr>
          <w:rFonts w:eastAsia="Comic Sans MS" w:cs="MV Boli"/>
          <w:iCs/>
          <w:color w:val="000000"/>
          <w:sz w:val="22"/>
          <w:szCs w:val="22"/>
          <w:lang w:bidi="dv-MV"/>
        </w:rPr>
        <w:t xml:space="preserve">of </w:t>
      </w:r>
      <w:r w:rsidRPr="00AF230B">
        <w:rPr>
          <w:rFonts w:eastAsia="Comic Sans MS"/>
          <w:iCs/>
          <w:color w:val="000000"/>
          <w:sz w:val="22"/>
          <w:szCs w:val="22"/>
        </w:rPr>
        <w:t>2.3.3. Financial Resources</w:t>
      </w:r>
      <w:r w:rsidRPr="00AF230B">
        <w:rPr>
          <w:rFonts w:eastAsia="Comic Sans MS" w:cs="MV Boli"/>
          <w:iCs/>
          <w:color w:val="000000"/>
          <w:sz w:val="22"/>
          <w:szCs w:val="22"/>
          <w:lang w:bidi="dv-MV"/>
        </w:rPr>
        <w:t xml:space="preserve"> in Section III- Evaluation and Qualification criteria. </w:t>
      </w:r>
    </w:p>
    <w:p w14:paraId="5333F162" w14:textId="77777777" w:rsidR="00A55D8E" w:rsidRPr="00AF230B" w:rsidRDefault="00A55D8E" w:rsidP="00A55D8E">
      <w:pPr>
        <w:tabs>
          <w:tab w:val="left" w:pos="503"/>
        </w:tabs>
        <w:spacing w:before="120" w:after="120" w:line="276" w:lineRule="auto"/>
        <w:jc w:val="both"/>
        <w:rPr>
          <w:iCs/>
          <w:color w:val="000000"/>
          <w:sz w:val="22"/>
          <w:szCs w:val="22"/>
        </w:rPr>
      </w:pPr>
      <w:r w:rsidRPr="00AF230B">
        <w:rPr>
          <w:b/>
          <w:bCs/>
          <w:iCs/>
          <w:color w:val="000000"/>
          <w:vertAlign w:val="superscript"/>
        </w:rPr>
        <w:t>b</w:t>
      </w:r>
      <w:r w:rsidRPr="00AF230B">
        <w:rPr>
          <w:iCs/>
          <w:color w:val="000000"/>
          <w:sz w:val="22"/>
          <w:szCs w:val="22"/>
          <w:vertAlign w:val="superscript"/>
        </w:rPr>
        <w:t xml:space="preserve">   </w:t>
      </w:r>
      <w:r w:rsidRPr="00AF230B">
        <w:rPr>
          <w:iCs/>
          <w:color w:val="000000"/>
          <w:sz w:val="22"/>
          <w:szCs w:val="22"/>
        </w:rPr>
        <w:t xml:space="preserve">Other financial means such as unencumbered real assets should be substantiated with “Asset Clearance Certificate” from all the Banks and financial institutions currently running in the Maldives, and provide documentary evidence stating its clearance from any encumbrance, liens or any obligations on any assets claimed as financial resources. </w:t>
      </w:r>
    </w:p>
    <w:bookmarkEnd w:id="405"/>
    <w:bookmarkEnd w:id="406"/>
    <w:bookmarkEnd w:id="407"/>
    <w:bookmarkEnd w:id="408"/>
    <w:bookmarkEnd w:id="409"/>
    <w:p w14:paraId="603F0245" w14:textId="77777777" w:rsidR="00287157" w:rsidRDefault="00287157" w:rsidP="00287157">
      <w:pPr>
        <w:pStyle w:val="BodyText3"/>
        <w:spacing w:before="120"/>
      </w:pPr>
    </w:p>
    <w:p w14:paraId="479AA3F6" w14:textId="77777777" w:rsidR="00235EF0" w:rsidRDefault="00235EF0" w:rsidP="00287157">
      <w:pPr>
        <w:spacing w:before="120" w:after="120" w:line="276" w:lineRule="auto"/>
        <w:jc w:val="center"/>
        <w:rPr>
          <w:b/>
          <w:sz w:val="28"/>
          <w:szCs w:val="28"/>
        </w:rPr>
      </w:pPr>
      <w:bookmarkStart w:id="410" w:name="_Toc127160601"/>
    </w:p>
    <w:p w14:paraId="5D03B971" w14:textId="77777777" w:rsidR="00235EF0" w:rsidRDefault="00235EF0" w:rsidP="00287157">
      <w:pPr>
        <w:spacing w:before="120" w:after="120" w:line="276" w:lineRule="auto"/>
        <w:jc w:val="center"/>
        <w:rPr>
          <w:b/>
          <w:sz w:val="28"/>
          <w:szCs w:val="28"/>
        </w:rPr>
      </w:pPr>
    </w:p>
    <w:p w14:paraId="319909D3" w14:textId="77777777" w:rsidR="00235EF0" w:rsidRDefault="00235EF0" w:rsidP="00287157">
      <w:pPr>
        <w:spacing w:before="120" w:after="120" w:line="276" w:lineRule="auto"/>
        <w:jc w:val="center"/>
        <w:rPr>
          <w:b/>
          <w:sz w:val="28"/>
          <w:szCs w:val="28"/>
        </w:rPr>
      </w:pPr>
    </w:p>
    <w:p w14:paraId="37E45C72" w14:textId="77777777" w:rsidR="00235EF0" w:rsidRDefault="00235EF0" w:rsidP="00287157">
      <w:pPr>
        <w:spacing w:before="120" w:after="120" w:line="276" w:lineRule="auto"/>
        <w:jc w:val="center"/>
        <w:rPr>
          <w:b/>
          <w:sz w:val="28"/>
          <w:szCs w:val="28"/>
        </w:rPr>
      </w:pPr>
    </w:p>
    <w:p w14:paraId="04975F11" w14:textId="77777777" w:rsidR="00235EF0" w:rsidRDefault="00235EF0" w:rsidP="00287157">
      <w:pPr>
        <w:spacing w:before="120" w:after="120" w:line="276" w:lineRule="auto"/>
        <w:jc w:val="center"/>
        <w:rPr>
          <w:b/>
          <w:sz w:val="28"/>
          <w:szCs w:val="28"/>
        </w:rPr>
      </w:pPr>
    </w:p>
    <w:p w14:paraId="6DE9EAA7" w14:textId="77777777" w:rsidR="00235EF0" w:rsidRDefault="00235EF0" w:rsidP="00287157">
      <w:pPr>
        <w:spacing w:before="120" w:after="120" w:line="276" w:lineRule="auto"/>
        <w:jc w:val="center"/>
        <w:rPr>
          <w:b/>
          <w:sz w:val="28"/>
          <w:szCs w:val="28"/>
        </w:rPr>
      </w:pPr>
    </w:p>
    <w:p w14:paraId="2C9B9AD1" w14:textId="77777777" w:rsidR="00235EF0" w:rsidRDefault="00235EF0" w:rsidP="00287157">
      <w:pPr>
        <w:spacing w:before="120" w:after="120" w:line="276" w:lineRule="auto"/>
        <w:jc w:val="center"/>
        <w:rPr>
          <w:b/>
          <w:sz w:val="28"/>
          <w:szCs w:val="28"/>
        </w:rPr>
      </w:pPr>
    </w:p>
    <w:p w14:paraId="55E01517" w14:textId="77777777" w:rsidR="00235EF0" w:rsidRDefault="00235EF0" w:rsidP="00287157">
      <w:pPr>
        <w:spacing w:before="120" w:after="120" w:line="276" w:lineRule="auto"/>
        <w:jc w:val="center"/>
        <w:rPr>
          <w:b/>
          <w:sz w:val="28"/>
          <w:szCs w:val="28"/>
        </w:rPr>
      </w:pPr>
    </w:p>
    <w:p w14:paraId="62CD87EE" w14:textId="77777777" w:rsidR="00235EF0" w:rsidRDefault="00235EF0" w:rsidP="00287157">
      <w:pPr>
        <w:spacing w:before="120" w:after="120" w:line="276" w:lineRule="auto"/>
        <w:jc w:val="center"/>
        <w:rPr>
          <w:b/>
          <w:sz w:val="28"/>
          <w:szCs w:val="28"/>
        </w:rPr>
      </w:pPr>
    </w:p>
    <w:p w14:paraId="39B61EFF" w14:textId="77777777" w:rsidR="00235EF0" w:rsidRDefault="00235EF0" w:rsidP="00287157">
      <w:pPr>
        <w:spacing w:before="120" w:after="120" w:line="276" w:lineRule="auto"/>
        <w:jc w:val="center"/>
        <w:rPr>
          <w:b/>
          <w:sz w:val="28"/>
          <w:szCs w:val="28"/>
        </w:rPr>
      </w:pPr>
    </w:p>
    <w:p w14:paraId="7943E5B7" w14:textId="01E4985F" w:rsidR="00287157" w:rsidRPr="00633E6D" w:rsidRDefault="00287157" w:rsidP="00287157">
      <w:pPr>
        <w:spacing w:before="120" w:after="120" w:line="276" w:lineRule="auto"/>
        <w:jc w:val="center"/>
      </w:pPr>
      <w:r w:rsidRPr="00633E6D">
        <w:rPr>
          <w:b/>
          <w:sz w:val="28"/>
          <w:szCs w:val="28"/>
        </w:rPr>
        <w:lastRenderedPageBreak/>
        <w:t>Experience</w:t>
      </w:r>
      <w:bookmarkEnd w:id="410"/>
    </w:p>
    <w:p w14:paraId="3CD097B0" w14:textId="5D7DB1DA" w:rsidR="00287157" w:rsidRPr="00633E6D" w:rsidRDefault="00287157" w:rsidP="00287157">
      <w:pPr>
        <w:pStyle w:val="S4-Header2"/>
        <w:spacing w:after="120" w:line="276" w:lineRule="auto"/>
      </w:pPr>
      <w:bookmarkStart w:id="411" w:name="_Toc498847218"/>
      <w:bookmarkStart w:id="412" w:name="_Toc498850124"/>
      <w:bookmarkStart w:id="413" w:name="_Toc498851729"/>
      <w:bookmarkStart w:id="414" w:name="_Toc499021797"/>
      <w:bookmarkStart w:id="415" w:name="_Toc499023480"/>
      <w:bookmarkStart w:id="416" w:name="_Toc501529962"/>
      <w:bookmarkStart w:id="417" w:name="_Toc23302383"/>
      <w:bookmarkStart w:id="418" w:name="_Toc125871316"/>
      <w:bookmarkStart w:id="419" w:name="_Toc127160602"/>
      <w:bookmarkStart w:id="420" w:name="_Toc138144072"/>
      <w:bookmarkStart w:id="421" w:name="_Toc235671336"/>
      <w:r w:rsidRPr="00287157">
        <w:rPr>
          <w:bCs/>
          <w:szCs w:val="32"/>
        </w:rPr>
        <w:t xml:space="preserve">FORM </w:t>
      </w:r>
      <w:r>
        <w:rPr>
          <w:bCs/>
          <w:szCs w:val="32"/>
        </w:rPr>
        <w:t>2.4 -</w:t>
      </w:r>
      <w:r w:rsidRPr="00287157">
        <w:rPr>
          <w:bCs/>
          <w:szCs w:val="32"/>
        </w:rPr>
        <w:t xml:space="preserve"> </w:t>
      </w:r>
      <w:r w:rsidRPr="00287157">
        <w:rPr>
          <w:bCs/>
        </w:rPr>
        <w:t>General</w:t>
      </w:r>
      <w:r w:rsidRPr="00633E6D">
        <w:t xml:space="preserve"> Experience</w:t>
      </w:r>
      <w:bookmarkEnd w:id="411"/>
      <w:bookmarkEnd w:id="412"/>
      <w:bookmarkEnd w:id="413"/>
      <w:bookmarkEnd w:id="414"/>
      <w:bookmarkEnd w:id="415"/>
      <w:bookmarkEnd w:id="416"/>
      <w:bookmarkEnd w:id="417"/>
      <w:bookmarkEnd w:id="418"/>
      <w:bookmarkEnd w:id="419"/>
      <w:bookmarkEnd w:id="420"/>
      <w:bookmarkEnd w:id="421"/>
    </w:p>
    <w:p w14:paraId="29581EAB" w14:textId="77777777" w:rsidR="00287157" w:rsidRPr="00633E6D" w:rsidRDefault="00287157" w:rsidP="00287157">
      <w:pPr>
        <w:tabs>
          <w:tab w:val="right" w:pos="9000"/>
          <w:tab w:val="right" w:pos="9630"/>
        </w:tabs>
        <w:spacing w:before="120" w:after="120" w:line="276" w:lineRule="auto"/>
        <w:ind w:right="162"/>
      </w:pPr>
      <w:r w:rsidRPr="00633E6D">
        <w:t xml:space="preserve">Tenderer’s Legal Name:  ___________________     </w:t>
      </w:r>
      <w:r w:rsidRPr="00633E6D">
        <w:tab/>
        <w:t>Date:  _____________________</w:t>
      </w:r>
    </w:p>
    <w:p w14:paraId="349D56E5" w14:textId="77777777" w:rsidR="00287157" w:rsidRPr="00633E6D" w:rsidRDefault="00287157" w:rsidP="00287157">
      <w:pPr>
        <w:tabs>
          <w:tab w:val="right" w:pos="9000"/>
        </w:tabs>
        <w:spacing w:before="120" w:after="120" w:line="276" w:lineRule="auto"/>
      </w:pPr>
      <w:r w:rsidRPr="00633E6D">
        <w:rPr>
          <w:spacing w:val="-2"/>
        </w:rPr>
        <w:t>JV Partner Legal Name:  _________________________</w:t>
      </w:r>
      <w:r w:rsidRPr="00633E6D">
        <w:tab/>
        <w:t>Tendering No.:  ________________</w:t>
      </w:r>
    </w:p>
    <w:p w14:paraId="131B61B1" w14:textId="77777777" w:rsidR="00287157" w:rsidRPr="00633E6D" w:rsidRDefault="00287157" w:rsidP="00287157">
      <w:pPr>
        <w:tabs>
          <w:tab w:val="right" w:pos="9180"/>
        </w:tabs>
        <w:spacing w:before="120" w:after="120" w:line="276" w:lineRule="auto"/>
        <w:ind w:right="99"/>
        <w:jc w:val="right"/>
      </w:pPr>
      <w:r w:rsidRPr="00633E6D">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287157" w:rsidRPr="00633E6D" w14:paraId="220D3AE4" w14:textId="77777777" w:rsidTr="00B825B8">
        <w:trPr>
          <w:cantSplit/>
          <w:trHeight w:val="440"/>
          <w:tblHeader/>
        </w:trPr>
        <w:tc>
          <w:tcPr>
            <w:tcW w:w="810" w:type="dxa"/>
            <w:shd w:val="clear" w:color="auto" w:fill="F2F7FC"/>
            <w:vAlign w:val="center"/>
          </w:tcPr>
          <w:p w14:paraId="1C7F7641"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Starting Month / Year</w:t>
            </w:r>
          </w:p>
        </w:tc>
        <w:tc>
          <w:tcPr>
            <w:tcW w:w="907" w:type="dxa"/>
            <w:shd w:val="clear" w:color="auto" w:fill="F2F7FC"/>
            <w:vAlign w:val="center"/>
          </w:tcPr>
          <w:p w14:paraId="60E862DE"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Ending Month / Year</w:t>
            </w:r>
          </w:p>
        </w:tc>
        <w:tc>
          <w:tcPr>
            <w:tcW w:w="794" w:type="dxa"/>
            <w:shd w:val="clear" w:color="auto" w:fill="F2F7FC"/>
            <w:vAlign w:val="center"/>
          </w:tcPr>
          <w:p w14:paraId="4E25D4E2"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Years*</w:t>
            </w:r>
          </w:p>
        </w:tc>
        <w:tc>
          <w:tcPr>
            <w:tcW w:w="5103" w:type="dxa"/>
            <w:shd w:val="clear" w:color="auto" w:fill="F2F7FC"/>
            <w:vAlign w:val="center"/>
          </w:tcPr>
          <w:p w14:paraId="1C64D412"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 xml:space="preserve">Contract Identification </w:t>
            </w:r>
          </w:p>
        </w:tc>
        <w:tc>
          <w:tcPr>
            <w:tcW w:w="1260" w:type="dxa"/>
            <w:shd w:val="clear" w:color="auto" w:fill="F2F7FC"/>
            <w:vAlign w:val="center"/>
          </w:tcPr>
          <w:p w14:paraId="63287494"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Role of Tenderer</w:t>
            </w:r>
          </w:p>
        </w:tc>
      </w:tr>
      <w:tr w:rsidR="00287157" w:rsidRPr="00633E6D" w14:paraId="4598385E" w14:textId="77777777" w:rsidTr="00B825B8">
        <w:trPr>
          <w:cantSplit/>
        </w:trPr>
        <w:tc>
          <w:tcPr>
            <w:tcW w:w="907" w:type="dxa"/>
          </w:tcPr>
          <w:p w14:paraId="70991098" w14:textId="77777777" w:rsidR="00287157" w:rsidRPr="00633E6D" w:rsidRDefault="00287157" w:rsidP="00B825B8">
            <w:pPr>
              <w:suppressAutoHyphens/>
              <w:spacing w:before="60" w:after="60" w:line="276" w:lineRule="auto"/>
              <w:rPr>
                <w:spacing w:val="-2"/>
                <w:sz w:val="22"/>
              </w:rPr>
            </w:pPr>
          </w:p>
        </w:tc>
        <w:tc>
          <w:tcPr>
            <w:tcW w:w="907" w:type="dxa"/>
          </w:tcPr>
          <w:p w14:paraId="3B1E9A45" w14:textId="77777777" w:rsidR="00287157" w:rsidRPr="00633E6D" w:rsidRDefault="00287157" w:rsidP="00B825B8">
            <w:pPr>
              <w:suppressAutoHyphens/>
              <w:spacing w:before="60" w:after="60" w:line="276" w:lineRule="auto"/>
              <w:rPr>
                <w:spacing w:val="-2"/>
                <w:sz w:val="22"/>
              </w:rPr>
            </w:pPr>
          </w:p>
        </w:tc>
        <w:tc>
          <w:tcPr>
            <w:tcW w:w="794" w:type="dxa"/>
          </w:tcPr>
          <w:p w14:paraId="20111712" w14:textId="77777777" w:rsidR="00287157" w:rsidRPr="00633E6D" w:rsidRDefault="00287157" w:rsidP="00B825B8">
            <w:pPr>
              <w:suppressAutoHyphens/>
              <w:spacing w:before="60" w:after="60" w:line="276" w:lineRule="auto"/>
              <w:rPr>
                <w:spacing w:val="-2"/>
                <w:sz w:val="22"/>
              </w:rPr>
            </w:pPr>
          </w:p>
        </w:tc>
        <w:tc>
          <w:tcPr>
            <w:tcW w:w="5103" w:type="dxa"/>
          </w:tcPr>
          <w:p w14:paraId="4AAEC463"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DB0E24F"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5E6AA17"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D1839CE"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6E5AA5" w14:textId="77777777" w:rsidR="00287157" w:rsidRPr="00633E6D" w:rsidRDefault="00287157" w:rsidP="00B825B8">
            <w:pPr>
              <w:suppressAutoHyphens/>
              <w:spacing w:before="60" w:after="60" w:line="276" w:lineRule="auto"/>
              <w:rPr>
                <w:spacing w:val="-2"/>
                <w:sz w:val="22"/>
              </w:rPr>
            </w:pPr>
          </w:p>
        </w:tc>
      </w:tr>
      <w:tr w:rsidR="00287157" w:rsidRPr="00633E6D" w14:paraId="5744FEBF" w14:textId="77777777" w:rsidTr="00B825B8">
        <w:trPr>
          <w:cantSplit/>
        </w:trPr>
        <w:tc>
          <w:tcPr>
            <w:tcW w:w="907" w:type="dxa"/>
          </w:tcPr>
          <w:p w14:paraId="7BB75279" w14:textId="77777777" w:rsidR="00287157" w:rsidRPr="00633E6D" w:rsidRDefault="00287157" w:rsidP="00B825B8">
            <w:pPr>
              <w:suppressAutoHyphens/>
              <w:spacing w:before="60" w:after="60" w:line="276" w:lineRule="auto"/>
              <w:rPr>
                <w:spacing w:val="-2"/>
                <w:sz w:val="22"/>
              </w:rPr>
            </w:pPr>
          </w:p>
        </w:tc>
        <w:tc>
          <w:tcPr>
            <w:tcW w:w="907" w:type="dxa"/>
          </w:tcPr>
          <w:p w14:paraId="42E3F47A" w14:textId="77777777" w:rsidR="00287157" w:rsidRPr="00633E6D" w:rsidRDefault="00287157" w:rsidP="00B825B8">
            <w:pPr>
              <w:suppressAutoHyphens/>
              <w:spacing w:before="60" w:after="60" w:line="276" w:lineRule="auto"/>
              <w:rPr>
                <w:spacing w:val="-2"/>
                <w:sz w:val="22"/>
              </w:rPr>
            </w:pPr>
          </w:p>
        </w:tc>
        <w:tc>
          <w:tcPr>
            <w:tcW w:w="794" w:type="dxa"/>
          </w:tcPr>
          <w:p w14:paraId="3E26C45D" w14:textId="77777777" w:rsidR="00287157" w:rsidRPr="00633E6D" w:rsidRDefault="00287157" w:rsidP="00B825B8">
            <w:pPr>
              <w:suppressAutoHyphens/>
              <w:spacing w:before="60" w:after="60" w:line="276" w:lineRule="auto"/>
              <w:rPr>
                <w:spacing w:val="-2"/>
                <w:sz w:val="22"/>
              </w:rPr>
            </w:pPr>
          </w:p>
        </w:tc>
        <w:tc>
          <w:tcPr>
            <w:tcW w:w="5103" w:type="dxa"/>
          </w:tcPr>
          <w:p w14:paraId="7047E7A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118F7AB1"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48629D9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A454430"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E55A91A" w14:textId="77777777" w:rsidR="00287157" w:rsidRPr="00633E6D" w:rsidRDefault="00287157" w:rsidP="00B825B8">
            <w:pPr>
              <w:suppressAutoHyphens/>
              <w:spacing w:before="60" w:after="60" w:line="276" w:lineRule="auto"/>
              <w:rPr>
                <w:spacing w:val="-2"/>
                <w:sz w:val="22"/>
              </w:rPr>
            </w:pPr>
          </w:p>
        </w:tc>
      </w:tr>
      <w:tr w:rsidR="00287157" w:rsidRPr="00633E6D" w14:paraId="1BF6BCA9" w14:textId="77777777" w:rsidTr="00B825B8">
        <w:trPr>
          <w:cantSplit/>
        </w:trPr>
        <w:tc>
          <w:tcPr>
            <w:tcW w:w="907" w:type="dxa"/>
          </w:tcPr>
          <w:p w14:paraId="0CEDB6FD" w14:textId="77777777" w:rsidR="00287157" w:rsidRPr="00633E6D" w:rsidRDefault="00287157" w:rsidP="00B825B8">
            <w:pPr>
              <w:suppressAutoHyphens/>
              <w:spacing w:before="60" w:after="60" w:line="276" w:lineRule="auto"/>
              <w:rPr>
                <w:spacing w:val="-2"/>
                <w:sz w:val="22"/>
              </w:rPr>
            </w:pPr>
          </w:p>
        </w:tc>
        <w:tc>
          <w:tcPr>
            <w:tcW w:w="907" w:type="dxa"/>
          </w:tcPr>
          <w:p w14:paraId="1691B3F9" w14:textId="77777777" w:rsidR="00287157" w:rsidRPr="00633E6D" w:rsidRDefault="00287157" w:rsidP="00B825B8">
            <w:pPr>
              <w:suppressAutoHyphens/>
              <w:spacing w:before="60" w:after="60" w:line="276" w:lineRule="auto"/>
              <w:rPr>
                <w:spacing w:val="-2"/>
                <w:sz w:val="22"/>
              </w:rPr>
            </w:pPr>
          </w:p>
        </w:tc>
        <w:tc>
          <w:tcPr>
            <w:tcW w:w="794" w:type="dxa"/>
          </w:tcPr>
          <w:p w14:paraId="6EB20370" w14:textId="77777777" w:rsidR="00287157" w:rsidRPr="00633E6D" w:rsidRDefault="00287157" w:rsidP="00B825B8">
            <w:pPr>
              <w:suppressAutoHyphens/>
              <w:spacing w:before="60" w:after="60" w:line="276" w:lineRule="auto"/>
              <w:rPr>
                <w:spacing w:val="-2"/>
                <w:sz w:val="22"/>
              </w:rPr>
            </w:pPr>
          </w:p>
        </w:tc>
        <w:tc>
          <w:tcPr>
            <w:tcW w:w="5103" w:type="dxa"/>
          </w:tcPr>
          <w:p w14:paraId="3E3AD16E"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7181389B"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56595BD"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52E17DA"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7455D5C4" w14:textId="77777777" w:rsidR="00287157" w:rsidRPr="00633E6D" w:rsidRDefault="00287157" w:rsidP="00B825B8">
            <w:pPr>
              <w:suppressAutoHyphens/>
              <w:spacing w:before="60" w:after="60" w:line="276" w:lineRule="auto"/>
              <w:rPr>
                <w:spacing w:val="-2"/>
                <w:sz w:val="22"/>
              </w:rPr>
            </w:pPr>
          </w:p>
        </w:tc>
      </w:tr>
      <w:tr w:rsidR="00287157" w:rsidRPr="00633E6D" w14:paraId="1CA70383" w14:textId="77777777" w:rsidTr="00B825B8">
        <w:trPr>
          <w:cantSplit/>
        </w:trPr>
        <w:tc>
          <w:tcPr>
            <w:tcW w:w="907" w:type="dxa"/>
          </w:tcPr>
          <w:p w14:paraId="63B06DFE" w14:textId="77777777" w:rsidR="00287157" w:rsidRPr="00633E6D" w:rsidRDefault="00287157" w:rsidP="00B825B8">
            <w:pPr>
              <w:suppressAutoHyphens/>
              <w:spacing w:before="60" w:after="60" w:line="276" w:lineRule="auto"/>
              <w:rPr>
                <w:spacing w:val="-2"/>
                <w:sz w:val="22"/>
              </w:rPr>
            </w:pPr>
          </w:p>
        </w:tc>
        <w:tc>
          <w:tcPr>
            <w:tcW w:w="907" w:type="dxa"/>
          </w:tcPr>
          <w:p w14:paraId="027897DF" w14:textId="77777777" w:rsidR="00287157" w:rsidRPr="00633E6D" w:rsidRDefault="00287157" w:rsidP="00B825B8">
            <w:pPr>
              <w:suppressAutoHyphens/>
              <w:spacing w:before="60" w:after="60" w:line="276" w:lineRule="auto"/>
              <w:rPr>
                <w:spacing w:val="-2"/>
                <w:sz w:val="22"/>
              </w:rPr>
            </w:pPr>
          </w:p>
        </w:tc>
        <w:tc>
          <w:tcPr>
            <w:tcW w:w="794" w:type="dxa"/>
          </w:tcPr>
          <w:p w14:paraId="6766FD62" w14:textId="77777777" w:rsidR="00287157" w:rsidRPr="00633E6D" w:rsidRDefault="00287157" w:rsidP="00B825B8">
            <w:pPr>
              <w:suppressAutoHyphens/>
              <w:spacing w:before="60" w:after="60" w:line="276" w:lineRule="auto"/>
              <w:rPr>
                <w:spacing w:val="-2"/>
                <w:sz w:val="22"/>
              </w:rPr>
            </w:pPr>
          </w:p>
        </w:tc>
        <w:tc>
          <w:tcPr>
            <w:tcW w:w="5103" w:type="dxa"/>
          </w:tcPr>
          <w:p w14:paraId="75137B5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07705257"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B1385E1"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3704045F"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30287F43" w14:textId="77777777" w:rsidR="00287157" w:rsidRPr="00633E6D" w:rsidRDefault="00287157" w:rsidP="00B825B8">
            <w:pPr>
              <w:suppressAutoHyphens/>
              <w:spacing w:before="60" w:after="60" w:line="276" w:lineRule="auto"/>
              <w:rPr>
                <w:spacing w:val="-2"/>
                <w:sz w:val="22"/>
              </w:rPr>
            </w:pPr>
          </w:p>
        </w:tc>
      </w:tr>
      <w:tr w:rsidR="00287157" w:rsidRPr="00633E6D" w14:paraId="6A5819D8" w14:textId="77777777" w:rsidTr="00B825B8">
        <w:trPr>
          <w:cantSplit/>
        </w:trPr>
        <w:tc>
          <w:tcPr>
            <w:tcW w:w="907" w:type="dxa"/>
          </w:tcPr>
          <w:p w14:paraId="4E3E67B8" w14:textId="77777777" w:rsidR="00287157" w:rsidRPr="00633E6D" w:rsidRDefault="00287157" w:rsidP="00B825B8">
            <w:pPr>
              <w:suppressAutoHyphens/>
              <w:spacing w:before="60" w:after="60" w:line="276" w:lineRule="auto"/>
              <w:rPr>
                <w:spacing w:val="-2"/>
                <w:sz w:val="22"/>
              </w:rPr>
            </w:pPr>
          </w:p>
        </w:tc>
        <w:tc>
          <w:tcPr>
            <w:tcW w:w="907" w:type="dxa"/>
          </w:tcPr>
          <w:p w14:paraId="4B1DE159" w14:textId="77777777" w:rsidR="00287157" w:rsidRPr="00633E6D" w:rsidRDefault="00287157" w:rsidP="00B825B8">
            <w:pPr>
              <w:suppressAutoHyphens/>
              <w:spacing w:before="60" w:after="60" w:line="276" w:lineRule="auto"/>
              <w:rPr>
                <w:spacing w:val="-2"/>
                <w:sz w:val="22"/>
              </w:rPr>
            </w:pPr>
          </w:p>
        </w:tc>
        <w:tc>
          <w:tcPr>
            <w:tcW w:w="794" w:type="dxa"/>
          </w:tcPr>
          <w:p w14:paraId="545AF590" w14:textId="77777777" w:rsidR="00287157" w:rsidRPr="00633E6D" w:rsidRDefault="00287157" w:rsidP="00B825B8">
            <w:pPr>
              <w:suppressAutoHyphens/>
              <w:spacing w:before="60" w:after="60" w:line="276" w:lineRule="auto"/>
              <w:rPr>
                <w:spacing w:val="-2"/>
                <w:sz w:val="22"/>
              </w:rPr>
            </w:pPr>
          </w:p>
        </w:tc>
        <w:tc>
          <w:tcPr>
            <w:tcW w:w="5103" w:type="dxa"/>
          </w:tcPr>
          <w:p w14:paraId="408B742C"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40F4942D"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1E5542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55DADCF2"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485B1C43" w14:textId="77777777" w:rsidR="00287157" w:rsidRPr="00633E6D" w:rsidRDefault="00287157" w:rsidP="00B825B8">
            <w:pPr>
              <w:suppressAutoHyphens/>
              <w:spacing w:before="60" w:after="60" w:line="276" w:lineRule="auto"/>
              <w:rPr>
                <w:spacing w:val="-2"/>
                <w:sz w:val="22"/>
              </w:rPr>
            </w:pPr>
          </w:p>
        </w:tc>
      </w:tr>
      <w:tr w:rsidR="00287157" w:rsidRPr="00633E6D" w14:paraId="08F59478" w14:textId="77777777" w:rsidTr="00B825B8">
        <w:trPr>
          <w:cantSplit/>
        </w:trPr>
        <w:tc>
          <w:tcPr>
            <w:tcW w:w="907" w:type="dxa"/>
          </w:tcPr>
          <w:p w14:paraId="50E455B3" w14:textId="77777777" w:rsidR="00287157" w:rsidRPr="00633E6D" w:rsidRDefault="00287157" w:rsidP="00B825B8">
            <w:pPr>
              <w:suppressAutoHyphens/>
              <w:spacing w:before="60" w:after="60" w:line="276" w:lineRule="auto"/>
              <w:rPr>
                <w:spacing w:val="-2"/>
                <w:sz w:val="22"/>
              </w:rPr>
            </w:pPr>
          </w:p>
        </w:tc>
        <w:tc>
          <w:tcPr>
            <w:tcW w:w="907" w:type="dxa"/>
          </w:tcPr>
          <w:p w14:paraId="62B892E3" w14:textId="77777777" w:rsidR="00287157" w:rsidRPr="00633E6D" w:rsidRDefault="00287157" w:rsidP="00B825B8">
            <w:pPr>
              <w:suppressAutoHyphens/>
              <w:spacing w:before="60" w:after="60" w:line="276" w:lineRule="auto"/>
              <w:rPr>
                <w:spacing w:val="-2"/>
                <w:sz w:val="22"/>
              </w:rPr>
            </w:pPr>
          </w:p>
        </w:tc>
        <w:tc>
          <w:tcPr>
            <w:tcW w:w="794" w:type="dxa"/>
          </w:tcPr>
          <w:p w14:paraId="5DE7E6A7" w14:textId="77777777" w:rsidR="00287157" w:rsidRPr="00633E6D" w:rsidRDefault="00287157" w:rsidP="00B825B8">
            <w:pPr>
              <w:suppressAutoHyphens/>
              <w:spacing w:before="60" w:after="60" w:line="276" w:lineRule="auto"/>
              <w:rPr>
                <w:spacing w:val="-2"/>
                <w:sz w:val="22"/>
              </w:rPr>
            </w:pPr>
          </w:p>
        </w:tc>
        <w:tc>
          <w:tcPr>
            <w:tcW w:w="5103" w:type="dxa"/>
          </w:tcPr>
          <w:p w14:paraId="24888CD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5906E86"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30ECD0AA"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80DD643"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E18D47" w14:textId="77777777" w:rsidR="00287157" w:rsidRPr="00633E6D" w:rsidRDefault="00287157" w:rsidP="00B825B8">
            <w:pPr>
              <w:suppressAutoHyphens/>
              <w:spacing w:before="60" w:after="60" w:line="276" w:lineRule="auto"/>
              <w:rPr>
                <w:spacing w:val="-2"/>
                <w:sz w:val="22"/>
              </w:rPr>
            </w:pPr>
          </w:p>
        </w:tc>
      </w:tr>
    </w:tbl>
    <w:p w14:paraId="504D717F" w14:textId="77777777" w:rsidR="00287157" w:rsidRPr="00633E6D" w:rsidRDefault="00287157" w:rsidP="00287157">
      <w:pPr>
        <w:suppressAutoHyphens/>
        <w:spacing w:line="276" w:lineRule="auto"/>
        <w:rPr>
          <w:spacing w:val="-2"/>
        </w:rPr>
      </w:pPr>
    </w:p>
    <w:p w14:paraId="6C46F578" w14:textId="393F804E" w:rsidR="00287157" w:rsidRPr="00F25920" w:rsidRDefault="00287157" w:rsidP="00287157">
      <w:pPr>
        <w:pStyle w:val="BodyText3"/>
        <w:spacing w:before="120"/>
        <w:sectPr w:rsidR="00287157" w:rsidRPr="00F25920" w:rsidSect="00D56D16">
          <w:pgSz w:w="11907" w:h="16834" w:code="9"/>
          <w:pgMar w:top="1304" w:right="1021" w:bottom="1236" w:left="1440" w:header="448" w:footer="505" w:gutter="0"/>
          <w:cols w:space="720"/>
          <w:noEndnote/>
          <w:titlePg/>
        </w:sectPr>
      </w:pPr>
      <w:r w:rsidRPr="00633E6D">
        <w:br w:type="page"/>
      </w:r>
    </w:p>
    <w:p w14:paraId="5718ADA4" w14:textId="5429F6B1" w:rsidR="00287157" w:rsidRDefault="00287157" w:rsidP="00287157">
      <w:pPr>
        <w:pStyle w:val="Heading2"/>
        <w:jc w:val="left"/>
      </w:pPr>
    </w:p>
    <w:p w14:paraId="753D6F2D" w14:textId="4E0CAB69" w:rsidR="00D54760" w:rsidRPr="00AF351A" w:rsidRDefault="00F2249D" w:rsidP="00D54760">
      <w:pPr>
        <w:pStyle w:val="Heading2"/>
      </w:pPr>
      <w:r>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14:paraId="78BB9A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695E9C1" w14:textId="77777777" w:rsidR="00D54760" w:rsidRDefault="00D54760">
      <w:pPr>
        <w:jc w:val="center"/>
        <w:rPr>
          <w:b/>
          <w:sz w:val="32"/>
        </w:rPr>
      </w:pPr>
    </w:p>
    <w:p w14:paraId="50358121" w14:textId="77777777" w:rsidR="00D54760" w:rsidRDefault="00D54760">
      <w:pPr>
        <w:jc w:val="center"/>
        <w:rPr>
          <w:b/>
          <w:sz w:val="32"/>
        </w:rPr>
      </w:pPr>
    </w:p>
    <w:p w14:paraId="2FA7BE09" w14:textId="07BC1C79" w:rsidR="00D54760" w:rsidRDefault="00D54760">
      <w:pPr>
        <w:jc w:val="center"/>
        <w:rPr>
          <w:b/>
          <w:sz w:val="32"/>
        </w:rPr>
      </w:pPr>
    </w:p>
    <w:p w14:paraId="569CF166" w14:textId="77777777" w:rsidR="008819F5" w:rsidRDefault="008819F5">
      <w:pPr>
        <w:jc w:val="center"/>
        <w:rPr>
          <w:b/>
          <w:sz w:val="32"/>
        </w:rPr>
      </w:pPr>
    </w:p>
    <w:p w14:paraId="51321A16" w14:textId="77777777" w:rsidR="00D54760" w:rsidRDefault="00D54760">
      <w:pPr>
        <w:jc w:val="center"/>
        <w:rPr>
          <w:b/>
          <w:sz w:val="32"/>
        </w:rPr>
      </w:pPr>
    </w:p>
    <w:p w14:paraId="57B56182" w14:textId="77777777" w:rsidR="00D54760" w:rsidRDefault="00D54760" w:rsidP="00960F41">
      <w:pPr>
        <w:rPr>
          <w:b/>
          <w:sz w:val="32"/>
        </w:rPr>
      </w:pPr>
    </w:p>
    <w:p w14:paraId="646A9C67" w14:textId="77777777" w:rsidR="00455149" w:rsidRPr="008B66E1" w:rsidRDefault="00455149">
      <w:pPr>
        <w:jc w:val="center"/>
        <w:rPr>
          <w:b/>
          <w:sz w:val="32"/>
        </w:rPr>
      </w:pPr>
      <w:r w:rsidRPr="008B66E1">
        <w:rPr>
          <w:b/>
          <w:sz w:val="32"/>
        </w:rPr>
        <w:lastRenderedPageBreak/>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533B0F">
        <w:t>43</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533B0F">
        <w:t>44</w:t>
      </w:r>
      <w:r>
        <w:fldChar w:fldCharType="end"/>
      </w:r>
    </w:p>
    <w:p w14:paraId="36F7BBD5" w14:textId="2A6F5DB9" w:rsidR="00A758A1" w:rsidRDefault="00A758A1" w:rsidP="00921ADF">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921ADF">
        <w:rPr>
          <w:b w:val="0"/>
          <w:bCs/>
        </w:rPr>
        <w:t>39</w:t>
      </w:r>
      <w:r w:rsidR="00533B0F">
        <w:rPr>
          <w:b w:val="0"/>
          <w:bCs/>
        </w:rPr>
        <w:t>.</w:t>
      </w:r>
      <w:r>
        <w:fldChar w:fldCharType="end"/>
      </w:r>
    </w:p>
    <w:p w14:paraId="54525F39" w14:textId="77777777" w:rsidR="00921ADF" w:rsidRDefault="00A758A1" w:rsidP="00921ADF">
      <w:pPr>
        <w:pStyle w:val="TOC1"/>
      </w:pPr>
      <w:r>
        <w:t>Price Schedule: Goods delivered to nominated point in the Republic of Maldives.</w:t>
      </w:r>
      <w:r>
        <w:tab/>
      </w:r>
    </w:p>
    <w:p w14:paraId="31B49F31" w14:textId="426D6585" w:rsidR="00A758A1" w:rsidRDefault="00A758A1" w:rsidP="00921ADF">
      <w:pPr>
        <w:pStyle w:val="TOC1"/>
        <w:rPr>
          <w:rFonts w:asciiTheme="minorHAnsi" w:eastAsiaTheme="minorEastAsia" w:hAnsiTheme="minorHAnsi" w:cstheme="minorBidi"/>
          <w:b w:val="0"/>
          <w:sz w:val="22"/>
          <w:szCs w:val="22"/>
        </w:rPr>
      </w:pPr>
      <w:r>
        <w:t>Price and Completion Schedule - Related Services</w:t>
      </w:r>
      <w:r>
        <w:tab/>
      </w:r>
      <w:r w:rsidR="00921ADF">
        <w:t xml:space="preserve"> </w:t>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533B0F">
        <w:t>51</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533B0F">
        <w:t>52</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620896E0" w:rsidR="00455149" w:rsidRPr="008B66E1" w:rsidRDefault="00B00BC1">
      <w:pPr>
        <w:pStyle w:val="SectionVHeader"/>
      </w:pPr>
      <w:bookmarkStart w:id="422" w:name="_Toc459032494"/>
      <w:r>
        <w:lastRenderedPageBreak/>
        <w:t xml:space="preserve">Tenderer </w:t>
      </w:r>
      <w:r w:rsidR="00455149" w:rsidRPr="008B66E1">
        <w:t>Information Form</w:t>
      </w:r>
      <w:bookmarkEnd w:id="422"/>
      <w:r w:rsidR="00A50AE3">
        <w:t xml:space="preserve"> (ELI-1.1)</w:t>
      </w:r>
    </w:p>
    <w:p w14:paraId="2B92C4C7" w14:textId="77777777" w:rsidR="00AE58D4" w:rsidRPr="0035582B" w:rsidRDefault="00AE58D4" w:rsidP="00AE58D4">
      <w:pPr>
        <w:pStyle w:val="BankNormal"/>
        <w:spacing w:before="120" w:after="120" w:line="276" w:lineRule="auto"/>
        <w:jc w:val="both"/>
        <w:rPr>
          <w:color w:val="000000"/>
          <w:sz w:val="22"/>
          <w:szCs w:val="22"/>
        </w:rPr>
      </w:pPr>
      <w:r w:rsidRPr="0035582B">
        <w:rPr>
          <w:color w:val="000000"/>
          <w:sz w:val="22"/>
          <w:szCs w:val="22"/>
        </w:rPr>
        <w:t>[The Tenderer shall fill in this Form in accordance with the instructions indicated below. No alterations to its format shall be permitted and no substitutions shall be accepted.]</w:t>
      </w:r>
    </w:p>
    <w:p w14:paraId="3893DE69" w14:textId="77777777" w:rsidR="00AE58D4" w:rsidRPr="0035582B" w:rsidRDefault="00AE58D4" w:rsidP="00AE58D4">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14:paraId="1BC82D00" w14:textId="77777777" w:rsidR="00AE58D4" w:rsidRPr="0035582B" w:rsidRDefault="00AE58D4" w:rsidP="00AE58D4">
      <w:pPr>
        <w:spacing w:before="120" w:after="120" w:line="276" w:lineRule="auto"/>
        <w:ind w:right="72" w:firstLine="1440"/>
        <w:jc w:val="right"/>
        <w:rPr>
          <w:color w:val="000000"/>
          <w:sz w:val="22"/>
          <w:szCs w:val="22"/>
        </w:rPr>
      </w:pPr>
      <w:r>
        <w:rPr>
          <w:color w:val="000000"/>
          <w:sz w:val="22"/>
          <w:szCs w:val="22"/>
        </w:rPr>
        <w:t>Invitation</w:t>
      </w:r>
      <w:r w:rsidRPr="0035582B">
        <w:rPr>
          <w:color w:val="000000"/>
          <w:sz w:val="22"/>
          <w:szCs w:val="22"/>
        </w:rPr>
        <w:t xml:space="preserve"> No: [Insert reference no] </w:t>
      </w:r>
    </w:p>
    <w:p w14:paraId="69731E15" w14:textId="77777777" w:rsidR="00AE58D4" w:rsidRPr="0035582B" w:rsidRDefault="00AE58D4" w:rsidP="00AE58D4">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14:paraId="0055F79B" w14:textId="77777777" w:rsidR="00AE58D4" w:rsidRPr="0035582B" w:rsidRDefault="00AE58D4" w:rsidP="00AE58D4">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AE58D4" w:rsidRPr="0035582B" w14:paraId="532C5679" w14:textId="77777777" w:rsidTr="00235EF0">
        <w:trPr>
          <w:trHeight w:val="440"/>
          <w:jc w:val="center"/>
        </w:trPr>
        <w:tc>
          <w:tcPr>
            <w:tcW w:w="3729" w:type="dxa"/>
            <w:shd w:val="clear" w:color="auto" w:fill="auto"/>
          </w:tcPr>
          <w:p w14:paraId="7D089EF7" w14:textId="77777777" w:rsidR="00AE58D4" w:rsidRPr="0035582B" w:rsidRDefault="00AE58D4" w:rsidP="0066334E">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14:paraId="4EC769A2"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AE58D4" w:rsidRPr="0035582B" w14:paraId="2C260D7A" w14:textId="77777777" w:rsidTr="00235EF0">
        <w:trPr>
          <w:trHeight w:val="674"/>
          <w:jc w:val="center"/>
        </w:trPr>
        <w:tc>
          <w:tcPr>
            <w:tcW w:w="3729" w:type="dxa"/>
            <w:shd w:val="clear" w:color="auto" w:fill="auto"/>
          </w:tcPr>
          <w:p w14:paraId="66FE4C00" w14:textId="77777777" w:rsidR="00AE58D4" w:rsidRPr="0035582B" w:rsidRDefault="00AE58D4" w:rsidP="0066334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14:paraId="44B6995B"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AE58D4" w:rsidRPr="0035582B" w14:paraId="36E2C921" w14:textId="77777777" w:rsidTr="00235EF0">
        <w:trPr>
          <w:trHeight w:val="674"/>
          <w:jc w:val="center"/>
        </w:trPr>
        <w:tc>
          <w:tcPr>
            <w:tcW w:w="3729" w:type="dxa"/>
            <w:shd w:val="clear" w:color="auto" w:fill="auto"/>
          </w:tcPr>
          <w:p w14:paraId="4ADFDDDB" w14:textId="77777777" w:rsidR="00AE58D4" w:rsidRPr="0035582B" w:rsidRDefault="00AE58D4" w:rsidP="0066334E">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14:paraId="094F00EA"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AE58D4" w:rsidRPr="0035582B" w14:paraId="20CB5E99" w14:textId="77777777" w:rsidTr="00235EF0">
        <w:trPr>
          <w:trHeight w:val="674"/>
          <w:jc w:val="center"/>
        </w:trPr>
        <w:tc>
          <w:tcPr>
            <w:tcW w:w="3729" w:type="dxa"/>
            <w:shd w:val="clear" w:color="auto" w:fill="auto"/>
          </w:tcPr>
          <w:p w14:paraId="354AD2B4" w14:textId="77777777" w:rsidR="00AE58D4" w:rsidRPr="0035582B" w:rsidRDefault="00AE58D4" w:rsidP="0066334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14:paraId="12820375"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AE58D4" w:rsidRPr="0035582B" w14:paraId="7B0F81EE" w14:textId="77777777" w:rsidTr="00235EF0">
        <w:trPr>
          <w:jc w:val="center"/>
        </w:trPr>
        <w:tc>
          <w:tcPr>
            <w:tcW w:w="3729" w:type="dxa"/>
            <w:shd w:val="clear" w:color="auto" w:fill="auto"/>
          </w:tcPr>
          <w:p w14:paraId="34F8C4D0" w14:textId="77777777" w:rsidR="00AE58D4" w:rsidRPr="0035582B" w:rsidRDefault="00AE58D4" w:rsidP="0066334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14:paraId="46A32000"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AE58D4" w:rsidRPr="0035582B" w14:paraId="020C9E07" w14:textId="77777777" w:rsidTr="00235EF0">
        <w:trPr>
          <w:jc w:val="center"/>
        </w:trPr>
        <w:tc>
          <w:tcPr>
            <w:tcW w:w="9129" w:type="dxa"/>
            <w:gridSpan w:val="2"/>
            <w:shd w:val="clear" w:color="auto" w:fill="auto"/>
          </w:tcPr>
          <w:p w14:paraId="1CF870D0" w14:textId="77777777" w:rsidR="00AE58D4" w:rsidRPr="0035582B" w:rsidRDefault="00AE58D4" w:rsidP="0066334E">
            <w:pPr>
              <w:pStyle w:val="Outline"/>
              <w:tabs>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6.</w:t>
            </w:r>
            <w:r w:rsidRPr="0035582B">
              <w:rPr>
                <w:color w:val="000000"/>
                <w:spacing w:val="-2"/>
                <w:kern w:val="0"/>
                <w:sz w:val="22"/>
                <w:szCs w:val="22"/>
              </w:rPr>
              <w:tab/>
              <w:t>Tenderer’s Authorized Representative Information</w:t>
            </w:r>
          </w:p>
        </w:tc>
      </w:tr>
      <w:tr w:rsidR="00AE58D4" w:rsidRPr="0035582B" w14:paraId="2108965B" w14:textId="77777777" w:rsidTr="00235EF0">
        <w:trPr>
          <w:jc w:val="center"/>
        </w:trPr>
        <w:tc>
          <w:tcPr>
            <w:tcW w:w="3729" w:type="dxa"/>
            <w:shd w:val="clear" w:color="auto" w:fill="auto"/>
          </w:tcPr>
          <w:p w14:paraId="39172A71" w14:textId="77777777" w:rsidR="00AE58D4" w:rsidRPr="0035582B" w:rsidRDefault="00AE58D4" w:rsidP="0066334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t>Name:</w:t>
            </w:r>
          </w:p>
        </w:tc>
        <w:tc>
          <w:tcPr>
            <w:tcW w:w="5400" w:type="dxa"/>
          </w:tcPr>
          <w:p w14:paraId="48C3F7DC"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AE58D4" w:rsidRPr="0035582B" w14:paraId="78316D5C" w14:textId="77777777" w:rsidTr="00235EF0">
        <w:trPr>
          <w:jc w:val="center"/>
        </w:trPr>
        <w:tc>
          <w:tcPr>
            <w:tcW w:w="3729" w:type="dxa"/>
            <w:shd w:val="clear" w:color="auto" w:fill="auto"/>
          </w:tcPr>
          <w:p w14:paraId="617CD5F5" w14:textId="77777777" w:rsidR="00AE58D4" w:rsidRPr="0035582B" w:rsidRDefault="00AE58D4" w:rsidP="0066334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Address:</w:t>
            </w:r>
          </w:p>
        </w:tc>
        <w:tc>
          <w:tcPr>
            <w:tcW w:w="5400" w:type="dxa"/>
          </w:tcPr>
          <w:p w14:paraId="0D28FAFD"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AE58D4" w:rsidRPr="0035582B" w14:paraId="67B92AED" w14:textId="77777777" w:rsidTr="00235EF0">
        <w:trPr>
          <w:jc w:val="center"/>
        </w:trPr>
        <w:tc>
          <w:tcPr>
            <w:tcW w:w="3729" w:type="dxa"/>
            <w:shd w:val="clear" w:color="auto" w:fill="auto"/>
          </w:tcPr>
          <w:p w14:paraId="1B3D5E22" w14:textId="77777777" w:rsidR="00AE58D4" w:rsidRPr="0035582B" w:rsidRDefault="00AE58D4" w:rsidP="0066334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Telephone/Fax numbers:</w:t>
            </w:r>
          </w:p>
        </w:tc>
        <w:tc>
          <w:tcPr>
            <w:tcW w:w="5400" w:type="dxa"/>
          </w:tcPr>
          <w:p w14:paraId="1C50EDA2"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 xml:space="preserve">{insert Authorized Representative’s </w:t>
            </w:r>
            <w:proofErr w:type="spellStart"/>
            <w:r w:rsidRPr="0035582B">
              <w:rPr>
                <w:color w:val="000000"/>
                <w:spacing w:val="-2"/>
                <w:sz w:val="22"/>
                <w:szCs w:val="22"/>
              </w:rPr>
              <w:t>tel</w:t>
            </w:r>
            <w:proofErr w:type="spellEnd"/>
            <w:r w:rsidRPr="0035582B">
              <w:rPr>
                <w:color w:val="000000"/>
                <w:spacing w:val="-2"/>
                <w:sz w:val="22"/>
                <w:szCs w:val="22"/>
              </w:rPr>
              <w:t>/fax numbers}</w:t>
            </w:r>
          </w:p>
        </w:tc>
      </w:tr>
      <w:tr w:rsidR="00AE58D4" w:rsidRPr="0035582B" w14:paraId="6106EC1C" w14:textId="77777777" w:rsidTr="00235EF0">
        <w:trPr>
          <w:jc w:val="center"/>
        </w:trPr>
        <w:tc>
          <w:tcPr>
            <w:tcW w:w="3729" w:type="dxa"/>
            <w:shd w:val="clear" w:color="auto" w:fill="auto"/>
          </w:tcPr>
          <w:p w14:paraId="45B0C673" w14:textId="77777777" w:rsidR="00AE58D4" w:rsidRPr="0035582B" w:rsidRDefault="00AE58D4" w:rsidP="0066334E">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t>Email Address:</w:t>
            </w:r>
          </w:p>
        </w:tc>
        <w:tc>
          <w:tcPr>
            <w:tcW w:w="5400" w:type="dxa"/>
          </w:tcPr>
          <w:p w14:paraId="29BA0963"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AE58D4" w:rsidRPr="0035582B" w14:paraId="5AD0DD4C" w14:textId="77777777" w:rsidTr="00235EF0">
        <w:trPr>
          <w:jc w:val="center"/>
        </w:trPr>
        <w:tc>
          <w:tcPr>
            <w:tcW w:w="9129" w:type="dxa"/>
            <w:gridSpan w:val="2"/>
            <w:shd w:val="clear" w:color="auto" w:fill="auto"/>
          </w:tcPr>
          <w:p w14:paraId="619CE382" w14:textId="77777777" w:rsidR="00AE58D4" w:rsidRPr="0035582B" w:rsidRDefault="00AE58D4" w:rsidP="0066334E">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Attached are copies of original documents of</w:t>
            </w:r>
            <w:proofErr w:type="gramStart"/>
            <w:r w:rsidRPr="0035582B">
              <w:rPr>
                <w:color w:val="000000"/>
                <w:sz w:val="22"/>
                <w:szCs w:val="22"/>
              </w:rPr>
              <w:t xml:space="preserve">:  </w:t>
            </w:r>
            <w:r w:rsidRPr="0035582B">
              <w:rPr>
                <w:color w:val="000000"/>
                <w:spacing w:val="-2"/>
                <w:sz w:val="22"/>
                <w:szCs w:val="22"/>
              </w:rPr>
              <w:t>{</w:t>
            </w:r>
            <w:proofErr w:type="gramEnd"/>
            <w:r w:rsidRPr="0035582B">
              <w:rPr>
                <w:color w:val="000000"/>
                <w:spacing w:val="-2"/>
                <w:sz w:val="22"/>
                <w:szCs w:val="22"/>
              </w:rPr>
              <w:t>check the box(es) of the attached original documents}</w:t>
            </w:r>
          </w:p>
        </w:tc>
      </w:tr>
      <w:tr w:rsidR="00AE58D4" w:rsidRPr="0035582B" w14:paraId="5E073E98" w14:textId="77777777" w:rsidTr="00235EF0">
        <w:trPr>
          <w:trHeight w:val="1160"/>
          <w:jc w:val="center"/>
        </w:trPr>
        <w:tc>
          <w:tcPr>
            <w:tcW w:w="9129" w:type="dxa"/>
            <w:gridSpan w:val="2"/>
          </w:tcPr>
          <w:p w14:paraId="19C69C1B" w14:textId="77777777" w:rsidR="00AE58D4" w:rsidRDefault="00AE58D4" w:rsidP="0066334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Pr>
                <w:color w:val="000000"/>
                <w:spacing w:val="-2"/>
                <w:sz w:val="22"/>
                <w:szCs w:val="22"/>
              </w:rPr>
              <w:t>ITT</w:t>
            </w:r>
            <w:r w:rsidRPr="0035582B">
              <w:rPr>
                <w:color w:val="000000"/>
                <w:spacing w:val="-2"/>
                <w:sz w:val="22"/>
                <w:szCs w:val="22"/>
              </w:rPr>
              <w:t xml:space="preserve"> Sub-Clauses 4.1 and 4.2.</w:t>
            </w:r>
          </w:p>
          <w:p w14:paraId="735F7612" w14:textId="77777777" w:rsidR="00AE58D4" w:rsidRPr="0035582B" w:rsidRDefault="00AE58D4" w:rsidP="0066334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Pr>
                <w:color w:val="000000"/>
                <w:spacing w:val="-2"/>
                <w:sz w:val="22"/>
                <w:szCs w:val="22"/>
              </w:rPr>
              <w:t xml:space="preserve">        </w:t>
            </w:r>
            <w:r w:rsidRPr="0035582B">
              <w:rPr>
                <w:color w:val="000000"/>
                <w:spacing w:val="-2"/>
                <w:sz w:val="22"/>
                <w:szCs w:val="22"/>
              </w:rPr>
              <w:t xml:space="preserve"> 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Pr>
                <w:color w:val="000000"/>
                <w:spacing w:val="-2"/>
                <w:sz w:val="22"/>
                <w:szCs w:val="22"/>
              </w:rPr>
              <w:t>ITT</w:t>
            </w:r>
            <w:r w:rsidRPr="0035582B">
              <w:rPr>
                <w:color w:val="000000"/>
                <w:spacing w:val="-2"/>
                <w:sz w:val="22"/>
                <w:szCs w:val="22"/>
              </w:rPr>
              <w:t xml:space="preserve"> Sub-Clauses 4.1</w:t>
            </w:r>
          </w:p>
          <w:p w14:paraId="30418E92" w14:textId="77777777" w:rsidR="00AE58D4" w:rsidRPr="0035582B" w:rsidRDefault="00AE58D4" w:rsidP="0066334E">
            <w:pPr>
              <w:tabs>
                <w:tab w:val="left" w:pos="741"/>
              </w:tabs>
              <w:spacing w:before="120" w:after="120" w:line="276" w:lineRule="auto"/>
              <w:ind w:left="741" w:hanging="720"/>
              <w:rPr>
                <w:color w:val="000000"/>
                <w:sz w:val="22"/>
                <w:szCs w:val="22"/>
              </w:rPr>
            </w:pPr>
            <w:r w:rsidRPr="007158BC">
              <w:rPr>
                <w:rFonts w:eastAsia="MS Gothic" w:hint="eastAsia"/>
              </w:rPr>
              <w:t>☐</w:t>
            </w:r>
            <w:r w:rsidRPr="0035582B">
              <w:rPr>
                <w:color w:val="000000"/>
                <w:spacing w:val="-2"/>
                <w:sz w:val="22"/>
                <w:szCs w:val="22"/>
              </w:rPr>
              <w:t xml:space="preserve"> </w:t>
            </w:r>
            <w:r>
              <w:rPr>
                <w:color w:val="000000"/>
                <w:spacing w:val="-2"/>
                <w:sz w:val="22"/>
                <w:szCs w:val="22"/>
              </w:rPr>
              <w:t xml:space="preserve">        </w:t>
            </w:r>
            <w:r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Pr>
                <w:color w:val="000000"/>
                <w:spacing w:val="-2"/>
                <w:sz w:val="22"/>
                <w:szCs w:val="22"/>
              </w:rPr>
              <w:t>ITT</w:t>
            </w:r>
            <w:r w:rsidRPr="0035582B">
              <w:rPr>
                <w:color w:val="000000"/>
                <w:spacing w:val="-2"/>
                <w:sz w:val="22"/>
                <w:szCs w:val="22"/>
              </w:rPr>
              <w:t xml:space="preserve"> Sub-Clause 4.6.</w:t>
            </w:r>
          </w:p>
        </w:tc>
      </w:tr>
    </w:tbl>
    <w:p w14:paraId="2C2A1D77" w14:textId="39E599F7" w:rsidR="00455149" w:rsidRPr="008B66E1" w:rsidRDefault="00455149" w:rsidP="00EC66EC">
      <w:pPr>
        <w:pStyle w:val="SectionVHeader"/>
      </w:pPr>
      <w:r w:rsidRPr="008B66E1">
        <w:br w:type="page"/>
      </w:r>
      <w:bookmarkStart w:id="423"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423"/>
      <w:r w:rsidR="00A50AE3">
        <w:t xml:space="preserve"> (ELI-1.2)</w:t>
      </w:r>
    </w:p>
    <w:p w14:paraId="66B922B7" w14:textId="77777777" w:rsidR="00455149" w:rsidRPr="008B66E1" w:rsidRDefault="00455149"/>
    <w:p w14:paraId="0B1C9F03" w14:textId="77777777" w:rsidR="00AE58D4" w:rsidRPr="0035582B" w:rsidRDefault="00AE58D4" w:rsidP="00AE58D4">
      <w:pPr>
        <w:spacing w:before="120" w:after="120"/>
        <w:jc w:val="center"/>
        <w:rPr>
          <w:color w:val="000000"/>
          <w:sz w:val="36"/>
        </w:rPr>
      </w:pPr>
      <w:r w:rsidRPr="0035582B">
        <w:rPr>
          <w:color w:val="000000"/>
        </w:rPr>
        <w:t>[The Tenderer shall fill in this Form in accordance with the instructions indicated below].</w:t>
      </w:r>
    </w:p>
    <w:p w14:paraId="640CEE36" w14:textId="77777777" w:rsidR="00AE58D4" w:rsidRPr="0035582B" w:rsidRDefault="00AE58D4" w:rsidP="00AE58D4">
      <w:pPr>
        <w:spacing w:before="120" w:after="120"/>
        <w:ind w:left="720" w:hanging="720"/>
        <w:jc w:val="right"/>
        <w:rPr>
          <w:color w:val="000000"/>
        </w:rPr>
      </w:pPr>
      <w:r w:rsidRPr="0035582B">
        <w:rPr>
          <w:color w:val="000000"/>
        </w:rPr>
        <w:t>Date: [insert date (as day, month and year) of Tender Submission]</w:t>
      </w:r>
    </w:p>
    <w:p w14:paraId="5F1B6954" w14:textId="77777777" w:rsidR="00AE58D4" w:rsidRPr="0035582B" w:rsidRDefault="00AE58D4" w:rsidP="00AE58D4">
      <w:pPr>
        <w:spacing w:before="120" w:after="120"/>
        <w:ind w:right="72" w:firstLine="1440"/>
        <w:jc w:val="right"/>
        <w:rPr>
          <w:color w:val="000000"/>
        </w:rPr>
      </w:pPr>
      <w:r>
        <w:rPr>
          <w:color w:val="000000"/>
        </w:rPr>
        <w:t>Invitation</w:t>
      </w:r>
      <w:r w:rsidRPr="0035582B">
        <w:rPr>
          <w:color w:val="000000"/>
        </w:rPr>
        <w:t xml:space="preserve"> No: [Insert reference no]</w:t>
      </w:r>
    </w:p>
    <w:p w14:paraId="39A4A1F1" w14:textId="77777777" w:rsidR="00AE58D4" w:rsidRPr="0035582B" w:rsidRDefault="00AE58D4" w:rsidP="00AE58D4">
      <w:pPr>
        <w:tabs>
          <w:tab w:val="right" w:pos="9360"/>
        </w:tabs>
        <w:spacing w:before="120" w:after="120"/>
        <w:ind w:left="720" w:hanging="720"/>
        <w:jc w:val="right"/>
        <w:rPr>
          <w:color w:val="000000"/>
        </w:rPr>
      </w:pPr>
      <w:r w:rsidRPr="0035582B">
        <w:rPr>
          <w:color w:val="000000"/>
        </w:rPr>
        <w:t>Procurement Reference No.: [insert reference]</w:t>
      </w:r>
    </w:p>
    <w:p w14:paraId="7BE58000" w14:textId="77777777" w:rsidR="00AE58D4" w:rsidRPr="0035582B" w:rsidRDefault="00AE58D4" w:rsidP="00AE58D4">
      <w:pPr>
        <w:spacing w:before="120" w:after="120"/>
        <w:ind w:left="720" w:hanging="720"/>
        <w:jc w:val="right"/>
        <w:rPr>
          <w:color w:val="000000"/>
        </w:rPr>
      </w:pPr>
      <w:r w:rsidRPr="0035582B">
        <w:rPr>
          <w:color w:val="000000"/>
        </w:rPr>
        <w:t xml:space="preserve">Page ___ of ___ pages </w:t>
      </w:r>
    </w:p>
    <w:tbl>
      <w:tblPr>
        <w:tblW w:w="8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AE58D4" w:rsidRPr="0035582B" w14:paraId="223A10DB" w14:textId="77777777" w:rsidTr="00235EF0">
        <w:trPr>
          <w:cantSplit/>
          <w:trHeight w:val="440"/>
          <w:jc w:val="center"/>
        </w:trPr>
        <w:tc>
          <w:tcPr>
            <w:tcW w:w="3960" w:type="dxa"/>
            <w:shd w:val="clear" w:color="auto" w:fill="FFFFFF"/>
          </w:tcPr>
          <w:p w14:paraId="2E6C7DF5" w14:textId="77777777" w:rsidR="00AE58D4" w:rsidRPr="0035582B" w:rsidRDefault="00AE58D4" w:rsidP="0066334E">
            <w:pPr>
              <w:tabs>
                <w:tab w:val="left" w:pos="432"/>
              </w:tabs>
              <w:spacing w:before="120" w:after="120" w:line="276" w:lineRule="auto"/>
              <w:ind w:left="432" w:hanging="432"/>
              <w:rPr>
                <w:color w:val="000000"/>
              </w:rPr>
            </w:pPr>
            <w:r w:rsidRPr="0035582B">
              <w:rPr>
                <w:color w:val="000000"/>
              </w:rPr>
              <w:t>1.</w:t>
            </w:r>
            <w:r w:rsidRPr="0035582B">
              <w:rPr>
                <w:color w:val="000000"/>
              </w:rPr>
              <w:tab/>
              <w:t xml:space="preserve">Tenderer’s Legal Name: </w:t>
            </w:r>
          </w:p>
        </w:tc>
        <w:tc>
          <w:tcPr>
            <w:tcW w:w="4680" w:type="dxa"/>
            <w:shd w:val="clear" w:color="auto" w:fill="FFFFFF"/>
          </w:tcPr>
          <w:p w14:paraId="1328E085"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Tenderer’s legal name}</w:t>
            </w:r>
          </w:p>
        </w:tc>
      </w:tr>
      <w:tr w:rsidR="00AE58D4" w:rsidRPr="0035582B" w14:paraId="67F1D552" w14:textId="77777777" w:rsidTr="00235EF0">
        <w:trPr>
          <w:cantSplit/>
          <w:trHeight w:val="674"/>
          <w:jc w:val="center"/>
        </w:trPr>
        <w:tc>
          <w:tcPr>
            <w:tcW w:w="3960" w:type="dxa"/>
            <w:shd w:val="clear" w:color="auto" w:fill="FFFFFF"/>
          </w:tcPr>
          <w:p w14:paraId="28A5606D" w14:textId="77777777" w:rsidR="00AE58D4" w:rsidRPr="0035582B" w:rsidRDefault="00AE58D4" w:rsidP="0066334E">
            <w:pPr>
              <w:tabs>
                <w:tab w:val="left" w:pos="432"/>
              </w:tabs>
              <w:spacing w:before="120" w:after="120" w:line="276" w:lineRule="auto"/>
              <w:ind w:left="432" w:hanging="432"/>
              <w:rPr>
                <w:color w:val="000000"/>
              </w:rPr>
            </w:pPr>
            <w:r w:rsidRPr="0035582B">
              <w:rPr>
                <w:color w:val="000000"/>
              </w:rPr>
              <w:t>2.</w:t>
            </w:r>
            <w:r w:rsidRPr="0035582B">
              <w:rPr>
                <w:color w:val="000000"/>
              </w:rPr>
              <w:tab/>
              <w:t>JV’s Party legal name:</w:t>
            </w:r>
          </w:p>
        </w:tc>
        <w:tc>
          <w:tcPr>
            <w:tcW w:w="4680" w:type="dxa"/>
            <w:shd w:val="clear" w:color="auto" w:fill="FFFFFF"/>
          </w:tcPr>
          <w:p w14:paraId="6B70F848" w14:textId="6F225CA0" w:rsidR="00AE58D4" w:rsidRPr="0035582B" w:rsidRDefault="00AE58D4" w:rsidP="0066334E">
            <w:pPr>
              <w:suppressAutoHyphens/>
              <w:spacing w:before="120" w:after="120" w:line="276" w:lineRule="auto"/>
              <w:ind w:left="33"/>
              <w:rPr>
                <w:color w:val="000000"/>
                <w:spacing w:val="-2"/>
              </w:rPr>
            </w:pPr>
            <w:r w:rsidRPr="0035582B">
              <w:rPr>
                <w:color w:val="000000"/>
                <w:spacing w:val="-2"/>
              </w:rPr>
              <w:t>{</w:t>
            </w:r>
            <w:proofErr w:type="spellStart"/>
            <w:r w:rsidRPr="0035582B">
              <w:rPr>
                <w:color w:val="000000"/>
                <w:spacing w:val="-2"/>
              </w:rPr>
              <w:t>sert</w:t>
            </w:r>
            <w:proofErr w:type="spellEnd"/>
            <w:r w:rsidRPr="0035582B">
              <w:rPr>
                <w:color w:val="000000"/>
                <w:spacing w:val="-2"/>
              </w:rPr>
              <w:t xml:space="preserve"> JV’s Party legal name}</w:t>
            </w:r>
          </w:p>
        </w:tc>
      </w:tr>
      <w:tr w:rsidR="00AE58D4" w:rsidRPr="0035582B" w14:paraId="68FA6E01" w14:textId="77777777" w:rsidTr="00235EF0">
        <w:trPr>
          <w:cantSplit/>
          <w:trHeight w:val="674"/>
          <w:jc w:val="center"/>
        </w:trPr>
        <w:tc>
          <w:tcPr>
            <w:tcW w:w="3960" w:type="dxa"/>
            <w:shd w:val="clear" w:color="auto" w:fill="FFFFFF"/>
          </w:tcPr>
          <w:p w14:paraId="43918BAC" w14:textId="77777777" w:rsidR="00AE58D4" w:rsidRPr="0035582B" w:rsidRDefault="00AE58D4" w:rsidP="0066334E">
            <w:pPr>
              <w:tabs>
                <w:tab w:val="left" w:pos="432"/>
              </w:tabs>
              <w:spacing w:before="120" w:after="120" w:line="276" w:lineRule="auto"/>
              <w:ind w:left="432" w:hanging="432"/>
              <w:rPr>
                <w:color w:val="000000"/>
              </w:rPr>
            </w:pPr>
            <w:r w:rsidRPr="0035582B">
              <w:rPr>
                <w:color w:val="000000"/>
              </w:rPr>
              <w:t>3.</w:t>
            </w:r>
            <w:r w:rsidRPr="0035582B">
              <w:rPr>
                <w:color w:val="000000"/>
              </w:rPr>
              <w:tab/>
              <w:t>JV’s Party Country of Registration:</w:t>
            </w:r>
          </w:p>
        </w:tc>
        <w:tc>
          <w:tcPr>
            <w:tcW w:w="4680" w:type="dxa"/>
            <w:shd w:val="clear" w:color="auto" w:fill="FFFFFF"/>
          </w:tcPr>
          <w:p w14:paraId="41A81A01"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JV’s Party country of registration}</w:t>
            </w:r>
          </w:p>
        </w:tc>
      </w:tr>
      <w:tr w:rsidR="00AE58D4" w:rsidRPr="0035582B" w14:paraId="64748B42" w14:textId="77777777" w:rsidTr="00235EF0">
        <w:trPr>
          <w:cantSplit/>
          <w:jc w:val="center"/>
        </w:trPr>
        <w:tc>
          <w:tcPr>
            <w:tcW w:w="3960" w:type="dxa"/>
            <w:shd w:val="clear" w:color="auto" w:fill="FFFFFF"/>
          </w:tcPr>
          <w:p w14:paraId="6A5B0DCD" w14:textId="77777777" w:rsidR="00AE58D4" w:rsidRPr="0035582B" w:rsidRDefault="00AE58D4" w:rsidP="0066334E">
            <w:pPr>
              <w:tabs>
                <w:tab w:val="left" w:pos="432"/>
              </w:tabs>
              <w:spacing w:before="120" w:after="120" w:line="276" w:lineRule="auto"/>
              <w:ind w:left="432" w:hanging="432"/>
              <w:rPr>
                <w:color w:val="000000"/>
              </w:rPr>
            </w:pPr>
            <w:r w:rsidRPr="0035582B">
              <w:rPr>
                <w:color w:val="000000"/>
              </w:rPr>
              <w:t>4.</w:t>
            </w:r>
            <w:r w:rsidRPr="0035582B">
              <w:rPr>
                <w:color w:val="000000"/>
              </w:rPr>
              <w:tab/>
              <w:t>JV’s Party Year of Registration:</w:t>
            </w:r>
          </w:p>
        </w:tc>
        <w:tc>
          <w:tcPr>
            <w:tcW w:w="4680" w:type="dxa"/>
            <w:shd w:val="clear" w:color="auto" w:fill="FFFFFF"/>
          </w:tcPr>
          <w:p w14:paraId="422D71D3"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JV’s Part year of registration}</w:t>
            </w:r>
          </w:p>
        </w:tc>
      </w:tr>
      <w:tr w:rsidR="00AE58D4" w:rsidRPr="0035582B" w14:paraId="418C66AD" w14:textId="77777777" w:rsidTr="00235EF0">
        <w:trPr>
          <w:cantSplit/>
          <w:jc w:val="center"/>
        </w:trPr>
        <w:tc>
          <w:tcPr>
            <w:tcW w:w="3960" w:type="dxa"/>
            <w:shd w:val="clear" w:color="auto" w:fill="FFFFFF"/>
          </w:tcPr>
          <w:p w14:paraId="660F5A7C" w14:textId="77777777" w:rsidR="00AE58D4" w:rsidRPr="0035582B" w:rsidRDefault="00AE58D4" w:rsidP="0066334E">
            <w:pPr>
              <w:tabs>
                <w:tab w:val="left" w:pos="432"/>
              </w:tabs>
              <w:spacing w:before="120" w:after="120" w:line="276" w:lineRule="auto"/>
              <w:ind w:left="432" w:hanging="432"/>
              <w:rPr>
                <w:color w:val="000000"/>
              </w:rPr>
            </w:pPr>
            <w:r w:rsidRPr="0035582B">
              <w:rPr>
                <w:color w:val="000000"/>
              </w:rPr>
              <w:t>5.</w:t>
            </w:r>
            <w:r w:rsidRPr="0035582B">
              <w:rPr>
                <w:color w:val="000000"/>
              </w:rPr>
              <w:tab/>
              <w:t>JV’s Party Legal Address in Country of Registration:</w:t>
            </w:r>
          </w:p>
        </w:tc>
        <w:tc>
          <w:tcPr>
            <w:tcW w:w="4680" w:type="dxa"/>
            <w:shd w:val="clear" w:color="auto" w:fill="FFFFFF"/>
          </w:tcPr>
          <w:p w14:paraId="760F3C62"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AE58D4" w:rsidRPr="0035582B" w14:paraId="6FAD1251" w14:textId="77777777" w:rsidTr="00235EF0">
        <w:trPr>
          <w:cantSplit/>
          <w:jc w:val="center"/>
        </w:trPr>
        <w:tc>
          <w:tcPr>
            <w:tcW w:w="8640" w:type="dxa"/>
            <w:gridSpan w:val="2"/>
            <w:shd w:val="clear" w:color="auto" w:fill="FFFFFF"/>
          </w:tcPr>
          <w:p w14:paraId="424BC40E" w14:textId="77777777" w:rsidR="00AE58D4" w:rsidRPr="0035582B" w:rsidRDefault="00AE58D4" w:rsidP="0066334E">
            <w:pPr>
              <w:spacing w:before="120" w:after="120" w:line="276" w:lineRule="auto"/>
              <w:ind w:left="432" w:hanging="432"/>
              <w:rPr>
                <w:color w:val="000000"/>
              </w:rPr>
            </w:pPr>
            <w:r w:rsidRPr="0035582B">
              <w:rPr>
                <w:color w:val="000000"/>
              </w:rPr>
              <w:t>6.</w:t>
            </w:r>
            <w:r w:rsidRPr="0035582B">
              <w:rPr>
                <w:color w:val="000000"/>
              </w:rPr>
              <w:tab/>
              <w:t>JV’s Party Authorized Representative Information</w:t>
            </w:r>
          </w:p>
        </w:tc>
      </w:tr>
      <w:tr w:rsidR="00AE58D4" w:rsidRPr="0035582B" w14:paraId="7157DE56" w14:textId="77777777" w:rsidTr="00235EF0">
        <w:trPr>
          <w:cantSplit/>
          <w:jc w:val="center"/>
        </w:trPr>
        <w:tc>
          <w:tcPr>
            <w:tcW w:w="3960" w:type="dxa"/>
            <w:shd w:val="clear" w:color="auto" w:fill="FFFFFF"/>
          </w:tcPr>
          <w:p w14:paraId="5DA4A755" w14:textId="77777777" w:rsidR="00AE58D4" w:rsidRPr="0035582B" w:rsidRDefault="00AE58D4" w:rsidP="0066334E">
            <w:pPr>
              <w:spacing w:before="120" w:after="120" w:line="276" w:lineRule="auto"/>
              <w:ind w:left="432" w:hanging="432"/>
              <w:rPr>
                <w:color w:val="000000"/>
              </w:rPr>
            </w:pPr>
            <w:r w:rsidRPr="0035582B">
              <w:rPr>
                <w:color w:val="000000"/>
              </w:rPr>
              <w:tab/>
              <w:t>Name:</w:t>
            </w:r>
          </w:p>
        </w:tc>
        <w:tc>
          <w:tcPr>
            <w:tcW w:w="4680" w:type="dxa"/>
            <w:shd w:val="clear" w:color="auto" w:fill="FFFFFF"/>
          </w:tcPr>
          <w:p w14:paraId="10B4561A"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AE58D4" w:rsidRPr="0035582B" w14:paraId="27D6B228" w14:textId="77777777" w:rsidTr="00235EF0">
        <w:trPr>
          <w:cantSplit/>
          <w:jc w:val="center"/>
        </w:trPr>
        <w:tc>
          <w:tcPr>
            <w:tcW w:w="3960" w:type="dxa"/>
            <w:shd w:val="clear" w:color="auto" w:fill="FFFFFF"/>
          </w:tcPr>
          <w:p w14:paraId="52F9809A" w14:textId="77777777" w:rsidR="00AE58D4" w:rsidRPr="0035582B" w:rsidRDefault="00AE58D4" w:rsidP="0066334E">
            <w:pPr>
              <w:spacing w:before="120" w:after="120" w:line="276" w:lineRule="auto"/>
              <w:ind w:left="432" w:hanging="432"/>
              <w:rPr>
                <w:color w:val="000000"/>
              </w:rPr>
            </w:pPr>
            <w:r w:rsidRPr="0035582B">
              <w:rPr>
                <w:color w:val="000000"/>
              </w:rPr>
              <w:tab/>
              <w:t>Address:</w:t>
            </w:r>
          </w:p>
        </w:tc>
        <w:tc>
          <w:tcPr>
            <w:tcW w:w="4680" w:type="dxa"/>
            <w:shd w:val="clear" w:color="auto" w:fill="FFFFFF"/>
          </w:tcPr>
          <w:p w14:paraId="48C77B6C"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AE58D4" w:rsidRPr="0035582B" w14:paraId="7449EC1A" w14:textId="77777777" w:rsidTr="00235EF0">
        <w:trPr>
          <w:cantSplit/>
          <w:jc w:val="center"/>
        </w:trPr>
        <w:tc>
          <w:tcPr>
            <w:tcW w:w="3960" w:type="dxa"/>
            <w:shd w:val="clear" w:color="auto" w:fill="FFFFFF"/>
          </w:tcPr>
          <w:p w14:paraId="727D6CCA" w14:textId="77777777" w:rsidR="00AE58D4" w:rsidRPr="0035582B" w:rsidRDefault="00AE58D4" w:rsidP="0066334E">
            <w:pPr>
              <w:spacing w:before="120" w:after="120" w:line="276" w:lineRule="auto"/>
              <w:ind w:left="432" w:hanging="432"/>
              <w:rPr>
                <w:color w:val="000000"/>
              </w:rPr>
            </w:pPr>
            <w:r w:rsidRPr="0035582B">
              <w:rPr>
                <w:color w:val="000000"/>
              </w:rPr>
              <w:tab/>
              <w:t>Telephone/Fax numbers:</w:t>
            </w:r>
          </w:p>
        </w:tc>
        <w:tc>
          <w:tcPr>
            <w:tcW w:w="4680" w:type="dxa"/>
            <w:shd w:val="clear" w:color="auto" w:fill="FFFFFF"/>
          </w:tcPr>
          <w:p w14:paraId="50C36D6E"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AE58D4" w:rsidRPr="0035582B" w14:paraId="5670860B" w14:textId="77777777" w:rsidTr="00235EF0">
        <w:trPr>
          <w:cantSplit/>
          <w:jc w:val="center"/>
        </w:trPr>
        <w:tc>
          <w:tcPr>
            <w:tcW w:w="3960" w:type="dxa"/>
            <w:shd w:val="clear" w:color="auto" w:fill="FFFFFF"/>
          </w:tcPr>
          <w:p w14:paraId="52F384CD" w14:textId="77777777" w:rsidR="00AE58D4" w:rsidRPr="0035582B" w:rsidRDefault="00AE58D4" w:rsidP="0066334E">
            <w:pPr>
              <w:spacing w:before="120" w:after="120" w:line="276" w:lineRule="auto"/>
              <w:ind w:left="432" w:hanging="432"/>
              <w:rPr>
                <w:color w:val="000000"/>
              </w:rPr>
            </w:pPr>
            <w:r w:rsidRPr="0035582B">
              <w:rPr>
                <w:color w:val="000000"/>
              </w:rPr>
              <w:tab/>
              <w:t>Email Address:</w:t>
            </w:r>
          </w:p>
        </w:tc>
        <w:tc>
          <w:tcPr>
            <w:tcW w:w="4680" w:type="dxa"/>
            <w:shd w:val="clear" w:color="auto" w:fill="FFFFFF"/>
          </w:tcPr>
          <w:p w14:paraId="633A80EA"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AE58D4" w:rsidRPr="0035582B" w14:paraId="05B9CC91" w14:textId="77777777" w:rsidTr="00235EF0">
        <w:trPr>
          <w:cantSplit/>
          <w:jc w:val="center"/>
        </w:trPr>
        <w:tc>
          <w:tcPr>
            <w:tcW w:w="8640" w:type="dxa"/>
            <w:gridSpan w:val="2"/>
            <w:shd w:val="clear" w:color="auto" w:fill="FFFFFF"/>
          </w:tcPr>
          <w:p w14:paraId="35D3498F" w14:textId="77777777" w:rsidR="00AE58D4" w:rsidRPr="0035582B" w:rsidRDefault="00AE58D4" w:rsidP="0066334E">
            <w:pPr>
              <w:spacing w:before="120" w:after="120" w:line="276" w:lineRule="auto"/>
              <w:ind w:left="432" w:hanging="432"/>
              <w:rPr>
                <w:color w:val="000000"/>
                <w:spacing w:val="-2"/>
              </w:rPr>
            </w:pPr>
            <w:r w:rsidRPr="0035582B">
              <w:rPr>
                <w:color w:val="000000"/>
                <w:spacing w:val="-2"/>
              </w:rPr>
              <w:t>7</w:t>
            </w:r>
            <w:r w:rsidRPr="00EF6FD3">
              <w:rPr>
                <w:color w:val="000000"/>
                <w:spacing w:val="-2"/>
              </w:rPr>
              <w:t>.</w:t>
            </w:r>
            <w:r w:rsidRPr="00EF6FD3">
              <w:rPr>
                <w:color w:val="000000"/>
                <w:spacing w:val="-2"/>
              </w:rPr>
              <w:tab/>
              <w:t>Attached are copies of original documents of: {check the box(es) of the attached original documents}</w:t>
            </w:r>
          </w:p>
        </w:tc>
      </w:tr>
      <w:tr w:rsidR="00AE58D4" w:rsidRPr="0035582B" w14:paraId="53651AF0" w14:textId="77777777" w:rsidTr="00235EF0">
        <w:trPr>
          <w:cantSplit/>
          <w:trHeight w:val="1862"/>
          <w:jc w:val="center"/>
        </w:trPr>
        <w:tc>
          <w:tcPr>
            <w:tcW w:w="8640" w:type="dxa"/>
            <w:gridSpan w:val="2"/>
            <w:shd w:val="clear" w:color="auto" w:fill="FFFFFF"/>
          </w:tcPr>
          <w:p w14:paraId="43E99371" w14:textId="77777777" w:rsidR="00AE58D4" w:rsidRPr="0035582B" w:rsidRDefault="00AE58D4" w:rsidP="0066334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Articles of Incorporation or Registration of firm named in 1, above, in accordance with </w:t>
            </w:r>
            <w:r>
              <w:rPr>
                <w:color w:val="000000"/>
                <w:spacing w:val="-2"/>
              </w:rPr>
              <w:t>ITT</w:t>
            </w:r>
            <w:r w:rsidRPr="0035582B">
              <w:rPr>
                <w:color w:val="000000"/>
                <w:spacing w:val="-2"/>
              </w:rPr>
              <w:t xml:space="preserve"> Sub-Clauses 4.1 and 4.2.</w:t>
            </w:r>
          </w:p>
          <w:p w14:paraId="72CA3BCD" w14:textId="77777777" w:rsidR="00AE58D4" w:rsidRPr="0035582B" w:rsidRDefault="00AE58D4" w:rsidP="0066334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Pr>
                <w:color w:val="000000"/>
                <w:spacing w:val="-2"/>
              </w:rPr>
              <w:t>ITT</w:t>
            </w:r>
            <w:r w:rsidRPr="0035582B">
              <w:rPr>
                <w:color w:val="000000"/>
                <w:spacing w:val="-2"/>
              </w:rPr>
              <w:t xml:space="preserve"> Sub-Clause 4.6.</w:t>
            </w:r>
          </w:p>
        </w:tc>
      </w:tr>
    </w:tbl>
    <w:p w14:paraId="45A67357" w14:textId="77777777" w:rsidR="00AE58D4" w:rsidRPr="003B1B06" w:rsidRDefault="00AE58D4" w:rsidP="00A50AE3">
      <w:pPr>
        <w:pStyle w:val="SectionVHeader"/>
        <w:jc w:val="left"/>
        <w:rPr>
          <w:b w:val="0"/>
        </w:rPr>
      </w:pPr>
    </w:p>
    <w:p w14:paraId="171E72DA" w14:textId="77777777" w:rsidR="00F91E43" w:rsidRPr="004A50A8" w:rsidRDefault="00F91E43" w:rsidP="00F91E43">
      <w:pPr>
        <w:pStyle w:val="S4-header1"/>
        <w:spacing w:line="276" w:lineRule="auto"/>
      </w:pPr>
      <w:r w:rsidRPr="004A50A8">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1C77E0C8" w:rsidR="00F91E43" w:rsidRPr="00052476" w:rsidRDefault="00C8047D" w:rsidP="002F4DC4">
            <w:pPr>
              <w:spacing w:line="276" w:lineRule="auto"/>
              <w:rPr>
                <w:b/>
                <w:bCs/>
                <w:sz w:val="22"/>
                <w:szCs w:val="22"/>
              </w:rPr>
            </w:pPr>
            <w:bookmarkStart w:id="424" w:name="_Toc108949930"/>
            <w:bookmarkStart w:id="425" w:name="_Toc108950331"/>
            <w:r w:rsidRPr="00052476">
              <w:rPr>
                <w:b/>
                <w:bCs/>
                <w:sz w:val="22"/>
                <w:szCs w:val="22"/>
              </w:rPr>
              <w:t>NOTE TO</w:t>
            </w:r>
            <w:r w:rsidR="00F91E43"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 xml:space="preserve">Note:  All italicized text is for use in preparing </w:t>
            </w:r>
            <w:proofErr w:type="gramStart"/>
            <w:r w:rsidRPr="00E57878">
              <w:rPr>
                <w:b/>
                <w:i/>
                <w:iCs/>
                <w:color w:val="FF0000"/>
                <w:sz w:val="22"/>
                <w:szCs w:val="22"/>
              </w:rPr>
              <w:t>these form</w:t>
            </w:r>
            <w:proofErr w:type="gramEnd"/>
            <w:r w:rsidRPr="00E57878">
              <w:rPr>
                <w:b/>
                <w:i/>
                <w:iCs/>
                <w:color w:val="FF0000"/>
                <w:sz w:val="22"/>
                <w:szCs w:val="22"/>
              </w:rPr>
              <w:t xml:space="preserve"> and shall be deleted from the final products.</w:t>
            </w:r>
            <w:r>
              <w:rPr>
                <w:b/>
                <w:i/>
                <w:iCs/>
                <w:color w:val="FF0000"/>
                <w:sz w:val="22"/>
                <w:szCs w:val="22"/>
              </w:rPr>
              <w:t xml:space="preserve"> </w:t>
            </w:r>
          </w:p>
        </w:tc>
      </w:tr>
    </w:tbl>
    <w:bookmarkEnd w:id="424"/>
    <w:bookmarkEnd w:id="425"/>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02E69AC0" w:rsidR="00F91E43" w:rsidRPr="00E57878" w:rsidRDefault="00F91E43" w:rsidP="00F91E43">
      <w:pPr>
        <w:rPr>
          <w:sz w:val="22"/>
          <w:szCs w:val="22"/>
        </w:rPr>
      </w:pPr>
      <w:r w:rsidRPr="00E57878">
        <w:rPr>
          <w:sz w:val="22"/>
          <w:szCs w:val="22"/>
        </w:rPr>
        <w:t xml:space="preserve">To: </w:t>
      </w:r>
      <w:proofErr w:type="spellStart"/>
      <w:proofErr w:type="gramStart"/>
      <w:r w:rsidR="00A50AE3">
        <w:rPr>
          <w:sz w:val="22"/>
          <w:szCs w:val="22"/>
        </w:rPr>
        <w:t>Ms.Fathimath</w:t>
      </w:r>
      <w:proofErr w:type="spellEnd"/>
      <w:proofErr w:type="gramEnd"/>
      <w:r w:rsidR="00A50AE3">
        <w:rPr>
          <w:sz w:val="22"/>
          <w:szCs w:val="22"/>
        </w:rPr>
        <w:t xml:space="preserve"> </w:t>
      </w:r>
      <w:proofErr w:type="spellStart"/>
      <w:r w:rsidR="00A50AE3">
        <w:rPr>
          <w:sz w:val="22"/>
          <w:szCs w:val="22"/>
        </w:rPr>
        <w:t>Rishfa</w:t>
      </w:r>
      <w:proofErr w:type="spellEnd"/>
      <w:r w:rsidR="00A50AE3">
        <w:rPr>
          <w:sz w:val="22"/>
          <w:szCs w:val="22"/>
        </w:rPr>
        <w:t xml:space="preserve"> Ahmed</w:t>
      </w:r>
      <w:r w:rsidRPr="00E57878">
        <w:rPr>
          <w:sz w:val="22"/>
          <w:szCs w:val="22"/>
        </w:rPr>
        <w:t>,</w:t>
      </w:r>
    </w:p>
    <w:p w14:paraId="052DCAE7" w14:textId="705D1410" w:rsidR="00F91E43" w:rsidRPr="00E57878" w:rsidRDefault="00F91E43" w:rsidP="00E267F1">
      <w:pPr>
        <w:rPr>
          <w:sz w:val="22"/>
          <w:szCs w:val="22"/>
        </w:rPr>
      </w:pPr>
      <w:r w:rsidRPr="00E57878">
        <w:rPr>
          <w:sz w:val="22"/>
          <w:szCs w:val="22"/>
        </w:rPr>
        <w:t xml:space="preserve">       </w:t>
      </w:r>
      <w:r w:rsidR="00AB2791">
        <w:rPr>
          <w:sz w:val="22"/>
          <w:szCs w:val="22"/>
        </w:rPr>
        <w:t>Chief Procurement Executive</w:t>
      </w:r>
      <w:r w:rsidRPr="00E57878">
        <w:rPr>
          <w:sz w:val="22"/>
          <w:szCs w:val="22"/>
        </w:rPr>
        <w:t>,</w:t>
      </w:r>
    </w:p>
    <w:p w14:paraId="48CDC5AD" w14:textId="70D4E0FF"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National Tender</w:t>
      </w:r>
      <w:r w:rsidR="006B0E6C">
        <w:rPr>
          <w:sz w:val="22"/>
          <w:szCs w:val="22"/>
        </w:rPr>
        <w:t xml:space="preserve"> Department</w:t>
      </w:r>
      <w:r>
        <w:rPr>
          <w:sz w:val="22"/>
          <w:szCs w:val="22"/>
        </w:rPr>
        <w:t xml:space="preserve"> </w:t>
      </w:r>
    </w:p>
    <w:p w14:paraId="19255BCF" w14:textId="3D65F7CD" w:rsidR="00F91E43" w:rsidRPr="00E57878" w:rsidRDefault="00F91E43" w:rsidP="00E267F1">
      <w:pPr>
        <w:rPr>
          <w:sz w:val="22"/>
          <w:szCs w:val="22"/>
        </w:rPr>
      </w:pPr>
      <w:r w:rsidRPr="00E57878">
        <w:rPr>
          <w:sz w:val="22"/>
          <w:szCs w:val="22"/>
        </w:rPr>
        <w:t xml:space="preserve">       Ministry of </w:t>
      </w:r>
      <w:bookmarkStart w:id="426" w:name="_GoBack"/>
      <w:r w:rsidRPr="00E57878">
        <w:rPr>
          <w:sz w:val="22"/>
          <w:szCs w:val="22"/>
        </w:rPr>
        <w:t>Finance</w:t>
      </w:r>
      <w:bookmarkEnd w:id="426"/>
      <w:r w:rsidRPr="00E57878">
        <w:rPr>
          <w:sz w:val="22"/>
          <w:szCs w:val="22"/>
        </w:rPr>
        <w:t xml:space="preserve"> </w:t>
      </w:r>
      <w:r w:rsidR="006B0E6C">
        <w:rPr>
          <w:sz w:val="22"/>
          <w:szCs w:val="22"/>
        </w:rPr>
        <w:t>and Planning</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E57878" w:rsidRDefault="00F91E43" w:rsidP="00F91E43">
      <w:pPr>
        <w:spacing w:before="120" w:after="120" w:line="276" w:lineRule="auto"/>
        <w:rPr>
          <w:sz w:val="22"/>
          <w:szCs w:val="22"/>
        </w:rPr>
      </w:pPr>
      <w:r w:rsidRPr="00E57878">
        <w:rPr>
          <w:sz w:val="22"/>
          <w:szCs w:val="22"/>
        </w:rPr>
        <w:t xml:space="preserve">We, the undersigned, declare that: </w:t>
      </w:r>
    </w:p>
    <w:p w14:paraId="68A6FAAE" w14:textId="77777777" w:rsidR="00F91E43" w:rsidRPr="00E57878" w:rsidRDefault="00F91E43" w:rsidP="00921ADF">
      <w:pPr>
        <w:numPr>
          <w:ilvl w:val="0"/>
          <w:numId w:val="103"/>
        </w:numPr>
        <w:spacing w:before="120" w:after="120" w:line="276" w:lineRule="auto"/>
        <w:ind w:hanging="720"/>
        <w:jc w:val="both"/>
        <w:rPr>
          <w:sz w:val="22"/>
          <w:szCs w:val="22"/>
        </w:rPr>
      </w:pPr>
      <w:r w:rsidRPr="00E57878">
        <w:rPr>
          <w:sz w:val="22"/>
          <w:szCs w:val="22"/>
        </w:rPr>
        <w:t>We have examined and have no reservations to the Tendering Documents, including Addenda issued in accordance with Instructions to Tenderers (ITT) Clause 8;</w:t>
      </w:r>
    </w:p>
    <w:p w14:paraId="68EBC2CB" w14:textId="28E4C8C1" w:rsidR="00F91E43" w:rsidRPr="008B78A5" w:rsidRDefault="00F91E43" w:rsidP="00921ADF">
      <w:pPr>
        <w:numPr>
          <w:ilvl w:val="0"/>
          <w:numId w:val="103"/>
        </w:numPr>
        <w:tabs>
          <w:tab w:val="clear" w:pos="720"/>
        </w:tabs>
        <w:spacing w:before="120" w:after="120" w:line="276" w:lineRule="auto"/>
        <w:ind w:hanging="720"/>
        <w:jc w:val="both"/>
        <w:rPr>
          <w:color w:val="FF0000"/>
          <w:sz w:val="22"/>
          <w:szCs w:val="22"/>
        </w:rPr>
      </w:pPr>
      <w:r w:rsidRPr="00E57878">
        <w:rPr>
          <w:sz w:val="22"/>
          <w:szCs w:val="22"/>
        </w:rPr>
        <w:t xml:space="preserve">We offer to execute in conformity with the Tendering Documents </w:t>
      </w:r>
      <w:r>
        <w:rPr>
          <w:sz w:val="22"/>
          <w:szCs w:val="22"/>
        </w:rPr>
        <w:t xml:space="preserve">of </w:t>
      </w:r>
      <w:r w:rsidRPr="00E57878">
        <w:rPr>
          <w:sz w:val="22"/>
          <w:szCs w:val="22"/>
        </w:rPr>
        <w:t xml:space="preserve">the following Works: </w:t>
      </w:r>
    </w:p>
    <w:p w14:paraId="64EE1D74" w14:textId="61E6F5D2" w:rsidR="008B78A5" w:rsidRPr="008B78A5" w:rsidRDefault="008B78A5" w:rsidP="008B78A5">
      <w:pPr>
        <w:pStyle w:val="ListParagraph"/>
        <w:spacing w:line="276" w:lineRule="auto"/>
        <w:rPr>
          <w:i/>
          <w:spacing w:val="-2"/>
        </w:rPr>
      </w:pPr>
      <w:proofErr w:type="gramStart"/>
      <w:r w:rsidRPr="008B78A5">
        <w:rPr>
          <w:color w:val="000000"/>
        </w:rPr>
        <w:t xml:space="preserve">( </w:t>
      </w:r>
      <w:r w:rsidRPr="008B78A5">
        <w:rPr>
          <w:b/>
          <w:bCs/>
          <w:color w:val="000000"/>
        </w:rPr>
        <w:t>TES</w:t>
      </w:r>
      <w:proofErr w:type="gramEnd"/>
      <w:r w:rsidRPr="008B78A5">
        <w:rPr>
          <w:b/>
          <w:bCs/>
          <w:color w:val="000000"/>
        </w:rPr>
        <w:t>/2025/G-005 -</w:t>
      </w:r>
      <w:r w:rsidRPr="008B78A5">
        <w:rPr>
          <w:color w:val="000000"/>
        </w:rPr>
        <w:t xml:space="preserve"> </w:t>
      </w:r>
      <w:r w:rsidRPr="006B0E6C">
        <w:rPr>
          <w:b/>
          <w:bCs/>
          <w:color w:val="000000" w:themeColor="text1"/>
        </w:rPr>
        <w:t>Printing of Quran, Islam and Dhivehi Student Textbooks</w:t>
      </w:r>
      <w:r w:rsidRPr="008B78A5">
        <w:rPr>
          <w:color w:val="000000"/>
        </w:rPr>
        <w:t xml:space="preserve">); </w:t>
      </w:r>
    </w:p>
    <w:p w14:paraId="6BF65A2B" w14:textId="77777777" w:rsidR="008B78A5" w:rsidRPr="00E57878" w:rsidRDefault="008B78A5" w:rsidP="008B78A5">
      <w:pPr>
        <w:spacing w:before="120" w:after="120" w:line="276" w:lineRule="auto"/>
        <w:ind w:left="720"/>
        <w:jc w:val="both"/>
        <w:rPr>
          <w:color w:val="FF0000"/>
          <w:sz w:val="22"/>
          <w:szCs w:val="22"/>
        </w:rPr>
      </w:pPr>
    </w:p>
    <w:p w14:paraId="4EE909FE" w14:textId="12604103" w:rsidR="009A4210" w:rsidRPr="00364A8F" w:rsidRDefault="009A4210" w:rsidP="009A4210">
      <w:pPr>
        <w:numPr>
          <w:ilvl w:val="0"/>
          <w:numId w:val="103"/>
        </w:numPr>
        <w:tabs>
          <w:tab w:val="clear" w:pos="720"/>
        </w:tabs>
        <w:spacing w:before="120" w:after="120" w:line="276" w:lineRule="auto"/>
        <w:ind w:left="630" w:hanging="630"/>
        <w:jc w:val="both"/>
        <w:rPr>
          <w:sz w:val="22"/>
          <w:szCs w:val="22"/>
        </w:rPr>
      </w:pPr>
      <w:r>
        <w:rPr>
          <w:sz w:val="22"/>
          <w:szCs w:val="22"/>
        </w:rPr>
        <w:t xml:space="preserve">       </w:t>
      </w:r>
      <w:r w:rsidRPr="00364A8F">
        <w:rPr>
          <w:sz w:val="22"/>
          <w:szCs w:val="22"/>
        </w:rPr>
        <w:t xml:space="preserve">The total </w:t>
      </w:r>
      <w:r w:rsidRPr="00B979D3">
        <w:rPr>
          <w:sz w:val="22"/>
          <w:szCs w:val="22"/>
        </w:rPr>
        <w:t>lump-sum fixed price</w:t>
      </w:r>
      <w:r w:rsidRPr="00364A8F">
        <w:rPr>
          <w:sz w:val="22"/>
          <w:szCs w:val="22"/>
        </w:rPr>
        <w:t xml:space="preserve"> of our Tender,</w:t>
      </w:r>
      <w:r w:rsidRPr="00B979D3">
        <w:rPr>
          <w:sz w:val="22"/>
          <w:szCs w:val="22"/>
        </w:rPr>
        <w:t xml:space="preserve"> excluding Goods and Services Tax (GST) in item (d) and excluding any discounts</w:t>
      </w:r>
      <w:r w:rsidRPr="00364A8F">
        <w:rPr>
          <w:sz w:val="22"/>
          <w:szCs w:val="22"/>
        </w:rPr>
        <w:t xml:space="preserve"> offered in item (e) below is: ……………………………………………………………</w:t>
      </w:r>
      <w:proofErr w:type="gramStart"/>
      <w:r w:rsidRPr="00364A8F">
        <w:rPr>
          <w:sz w:val="22"/>
          <w:szCs w:val="22"/>
        </w:rPr>
        <w:t>.;</w:t>
      </w:r>
      <w:r w:rsidRPr="00B979D3">
        <w:rPr>
          <w:i/>
          <w:sz w:val="22"/>
          <w:szCs w:val="22"/>
        </w:rPr>
        <w:t>[</w:t>
      </w:r>
      <w:proofErr w:type="gramEnd"/>
      <w:r w:rsidRPr="00B979D3">
        <w:rPr>
          <w:i/>
          <w:sz w:val="22"/>
          <w:szCs w:val="22"/>
        </w:rPr>
        <w:t>amount in numbers &amp; words]</w:t>
      </w:r>
    </w:p>
    <w:p w14:paraId="5D31340E" w14:textId="4C49ABD7" w:rsidR="009A4210" w:rsidRPr="00B979D3" w:rsidRDefault="009A4210" w:rsidP="009A4210">
      <w:pPr>
        <w:pBdr>
          <w:top w:val="nil"/>
          <w:left w:val="nil"/>
          <w:bottom w:val="nil"/>
          <w:right w:val="nil"/>
          <w:between w:val="nil"/>
        </w:pBdr>
        <w:tabs>
          <w:tab w:val="left" w:pos="768"/>
          <w:tab w:val="left" w:pos="1368"/>
          <w:tab w:val="left" w:pos="2088"/>
          <w:tab w:val="left" w:pos="5688"/>
        </w:tabs>
        <w:spacing w:line="360" w:lineRule="auto"/>
        <w:ind w:left="630" w:hanging="630"/>
        <w:jc w:val="both"/>
        <w:rPr>
          <w:sz w:val="22"/>
          <w:szCs w:val="22"/>
        </w:rPr>
      </w:pPr>
      <w:r>
        <w:rPr>
          <w:sz w:val="22"/>
          <w:szCs w:val="22"/>
        </w:rPr>
        <w:t xml:space="preserve">           </w:t>
      </w:r>
      <w:r w:rsidRPr="00B979D3">
        <w:rPr>
          <w:sz w:val="22"/>
          <w:szCs w:val="22"/>
        </w:rPr>
        <w:t>The amount for Goods and Services Tax (GST) is ……………………………………. ………</w:t>
      </w:r>
      <w:r w:rsidRPr="00B979D3">
        <w:rPr>
          <w:i/>
          <w:sz w:val="22"/>
          <w:szCs w:val="22"/>
        </w:rPr>
        <w:t xml:space="preserve">….. (Fill in the table </w:t>
      </w:r>
      <w:proofErr w:type="gramStart"/>
      <w:r w:rsidRPr="00B979D3">
        <w:rPr>
          <w:i/>
          <w:sz w:val="22"/>
          <w:szCs w:val="22"/>
        </w:rPr>
        <w:t>below)</w:t>
      </w:r>
      <w:r w:rsidRPr="00B979D3">
        <w:rPr>
          <w:sz w:val="22"/>
          <w:szCs w:val="22"/>
        </w:rPr>
        <w:t>…</w:t>
      </w:r>
      <w:proofErr w:type="gramEnd"/>
      <w:r w:rsidRPr="00B979D3">
        <w:rPr>
          <w:sz w:val="22"/>
          <w:szCs w:val="22"/>
        </w:rPr>
        <w:t xml:space="preserve">…………. </w:t>
      </w:r>
      <w:r w:rsidRPr="00B979D3">
        <w:rPr>
          <w:i/>
        </w:rPr>
        <w:t>[amount in numbers &amp; words]</w:t>
      </w:r>
      <w:r w:rsidRPr="00B979D3">
        <w:rPr>
          <w:sz w:val="22"/>
          <w:szCs w:val="22"/>
        </w:rPr>
        <w:t xml:space="preserve"> </w:t>
      </w:r>
    </w:p>
    <w:p w14:paraId="5E84FCED" w14:textId="77777777" w:rsidR="00AD44B0" w:rsidRPr="003B1B06" w:rsidRDefault="00AD44B0" w:rsidP="003B1B06">
      <w:pPr>
        <w:pStyle w:val="ListParagraph"/>
        <w:tabs>
          <w:tab w:val="left" w:pos="768"/>
          <w:tab w:val="left" w:pos="1368"/>
          <w:tab w:val="left" w:pos="2088"/>
          <w:tab w:val="left" w:pos="5688"/>
        </w:tabs>
        <w:suppressAutoHyphens/>
        <w:spacing w:line="360" w:lineRule="auto"/>
        <w:ind w:left="1080"/>
        <w:jc w:val="both"/>
        <w:rPr>
          <w:spacing w:val="8"/>
          <w:sz w:val="22"/>
        </w:rPr>
      </w:pPr>
    </w:p>
    <w:p w14:paraId="1BDFB9FC" w14:textId="5B3B8FED" w:rsidR="003A6E2B" w:rsidRPr="003A6E2B" w:rsidRDefault="003A6E2B" w:rsidP="009A4210">
      <w:pPr>
        <w:pStyle w:val="ListParagraph"/>
        <w:numPr>
          <w:ilvl w:val="0"/>
          <w:numId w:val="103"/>
        </w:numPr>
        <w:tabs>
          <w:tab w:val="clear" w:pos="720"/>
        </w:tabs>
        <w:ind w:hanging="720"/>
        <w:rPr>
          <w:sz w:val="22"/>
          <w:szCs w:val="22"/>
        </w:rPr>
      </w:pPr>
      <w:r w:rsidRPr="003A6E2B">
        <w:rPr>
          <w:sz w:val="22"/>
          <w:szCs w:val="22"/>
        </w:rPr>
        <w:t xml:space="preserve">We undertake, if our Bid is accepted, to commence the Works as soon as is reasonably possible and to complete the whole of the Works comprised in the Contract within the duration stipulated in </w:t>
      </w:r>
      <w:r w:rsidR="00235EF0">
        <w:rPr>
          <w:b/>
          <w:bCs/>
          <w:color w:val="000000"/>
        </w:rPr>
        <w:t xml:space="preserve">GCC </w:t>
      </w:r>
      <w:r w:rsidR="003052DD">
        <w:rPr>
          <w:b/>
          <w:bCs/>
          <w:color w:val="000000"/>
        </w:rPr>
        <w:t>13</w:t>
      </w:r>
      <w:r w:rsidR="00235EF0">
        <w:rPr>
          <w:b/>
          <w:bCs/>
          <w:color w:val="000000"/>
        </w:rPr>
        <w:t xml:space="preserve">.1 </w:t>
      </w:r>
    </w:p>
    <w:p w14:paraId="1DE1C83E" w14:textId="6E5E04C2" w:rsidR="00F91E43" w:rsidRPr="00E57878" w:rsidRDefault="00F91E43" w:rsidP="00A50AE3">
      <w:pPr>
        <w:spacing w:before="120" w:after="120" w:line="276" w:lineRule="auto"/>
        <w:ind w:left="720"/>
        <w:jc w:val="both"/>
        <w:rPr>
          <w:sz w:val="22"/>
          <w:szCs w:val="22"/>
        </w:rPr>
      </w:pPr>
    </w:p>
    <w:p w14:paraId="42698584" w14:textId="77777777" w:rsidR="00AE58D4" w:rsidRPr="000B390F" w:rsidRDefault="00AE58D4" w:rsidP="00AE58D4">
      <w:pPr>
        <w:numPr>
          <w:ilvl w:val="0"/>
          <w:numId w:val="103"/>
        </w:numPr>
        <w:spacing w:line="276" w:lineRule="auto"/>
        <w:ind w:hanging="720"/>
        <w:jc w:val="both"/>
        <w:rPr>
          <w:color w:val="000000"/>
        </w:rPr>
      </w:pPr>
      <w:r w:rsidRPr="000B390F">
        <w:rPr>
          <w:color w:val="000000"/>
        </w:rPr>
        <w:t xml:space="preserve">Our Tender shall be valid for the period specified in </w:t>
      </w:r>
      <w:r w:rsidRPr="000B390F">
        <w:rPr>
          <w:b/>
          <w:bCs/>
          <w:color w:val="000000"/>
        </w:rPr>
        <w:t>ITT 18.1</w:t>
      </w:r>
      <w:r w:rsidRPr="000B390F">
        <w:rPr>
          <w:color w:val="000000"/>
        </w:rPr>
        <w:t xml:space="preserve"> from the date fixed for the Tender submission deadline in accordance with 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7"/>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lastRenderedPageBreak/>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3C0EDC5B" w14:textId="77777777" w:rsidR="00AE58D4" w:rsidRPr="000B390F" w:rsidRDefault="00AE58D4" w:rsidP="00AE58D4">
      <w:pPr>
        <w:numPr>
          <w:ilvl w:val="0"/>
          <w:numId w:val="103"/>
        </w:numPr>
        <w:spacing w:line="276" w:lineRule="auto"/>
        <w:ind w:hanging="720"/>
        <w:jc w:val="both"/>
        <w:rPr>
          <w:color w:val="000000"/>
        </w:rPr>
      </w:pPr>
      <w:r w:rsidRPr="000B390F">
        <w:rPr>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212850A0" w14:textId="77777777" w:rsidR="00AE58D4" w:rsidRPr="000B390F" w:rsidRDefault="00AE58D4" w:rsidP="00AE58D4">
      <w:pPr>
        <w:numPr>
          <w:ilvl w:val="0"/>
          <w:numId w:val="103"/>
        </w:numPr>
        <w:spacing w:line="276" w:lineRule="auto"/>
        <w:ind w:hanging="720"/>
        <w:jc w:val="both"/>
        <w:rPr>
          <w:color w:val="000000"/>
        </w:rPr>
      </w:pPr>
      <w:r w:rsidRPr="007E2F83">
        <w:rPr>
          <w:color w:val="000000"/>
          <w:shd w:val="clear" w:color="auto" w:fill="C5E0B3"/>
        </w:rPr>
        <w:t>We are not a government owned entity/We are a government owned entity</w:t>
      </w:r>
      <w:r w:rsidRPr="000B390F">
        <w:rPr>
          <w:color w:val="000000"/>
        </w:rPr>
        <w:t xml:space="preserve"> but meet the requirements of ITT 4.6;</w:t>
      </w:r>
      <w:r w:rsidRPr="000B390F">
        <w:rPr>
          <w:rStyle w:val="FootnoteReference"/>
          <w:color w:val="000000"/>
        </w:rPr>
        <w:footnoteReference w:id="8"/>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9"/>
      </w:r>
    </w:p>
    <w:p w14:paraId="5E036A83" w14:textId="77777777" w:rsidR="00AE58D4" w:rsidRDefault="00F91E43" w:rsidP="00AE58D4">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10"/>
      </w:r>
      <w:r w:rsidR="00AE58D4">
        <w:rPr>
          <w:sz w:val="22"/>
          <w:szCs w:val="22"/>
        </w:rPr>
        <w:t xml:space="preserve">       </w:t>
      </w:r>
      <w:r w:rsidR="00AE58D4" w:rsidRPr="00AE58D4">
        <w:rPr>
          <w:sz w:val="22"/>
          <w:szCs w:val="22"/>
        </w:rPr>
        <w:t xml:space="preserve">    </w:t>
      </w:r>
    </w:p>
    <w:p w14:paraId="4DB54C3F" w14:textId="2C0885D8" w:rsidR="00AE58D4" w:rsidRPr="00AE58D4" w:rsidRDefault="00AE58D4" w:rsidP="00235EF0">
      <w:pPr>
        <w:numPr>
          <w:ilvl w:val="0"/>
          <w:numId w:val="103"/>
        </w:numPr>
        <w:spacing w:before="120" w:after="120" w:line="276" w:lineRule="auto"/>
        <w:ind w:hanging="720"/>
        <w:jc w:val="both"/>
        <w:rPr>
          <w:sz w:val="22"/>
          <w:szCs w:val="22"/>
        </w:rPr>
      </w:pPr>
      <w:r w:rsidRPr="00AE58D4">
        <w:rPr>
          <w:sz w:val="22"/>
          <w:szCs w:val="22"/>
        </w:rPr>
        <w:t xml:space="preserve">                                                                                                                                                                                                                              </w:t>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4AA129A4"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w:t>
            </w:r>
            <w:proofErr w:type="gramStart"/>
            <w:r w:rsidRPr="00E57878">
              <w:rPr>
                <w:sz w:val="22"/>
                <w:szCs w:val="22"/>
              </w:rPr>
              <w:t>…{</w:t>
            </w:r>
            <w:proofErr w:type="gramEnd"/>
            <w:r w:rsidRPr="00E57878">
              <w:rPr>
                <w:sz w:val="22"/>
                <w:szCs w:val="22"/>
              </w:rPr>
              <w:t xml:space="preserve">insert signature of </w:t>
            </w:r>
            <w:r w:rsidR="00C8047D" w:rsidRPr="00E57878">
              <w:rPr>
                <w:sz w:val="22"/>
                <w:szCs w:val="22"/>
              </w:rPr>
              <w:t>authorized</w:t>
            </w:r>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w:t>
            </w:r>
            <w:proofErr w:type="gramStart"/>
            <w:r w:rsidRPr="00E57878">
              <w:rPr>
                <w:sz w:val="22"/>
                <w:szCs w:val="22"/>
              </w:rPr>
              <w:t>…..</w:t>
            </w:r>
            <w:proofErr w:type="gramEnd"/>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lastRenderedPageBreak/>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w:t>
            </w:r>
            <w:proofErr w:type="gramStart"/>
            <w:r w:rsidRPr="00E57878">
              <w:rPr>
                <w:sz w:val="22"/>
                <w:szCs w:val="22"/>
              </w:rPr>
              <w:t>…..</w:t>
            </w:r>
            <w:proofErr w:type="gramEnd"/>
            <w:r w:rsidRPr="00E57878">
              <w:rPr>
                <w:sz w:val="22"/>
                <w:szCs w:val="22"/>
              </w:rP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w:t>
            </w:r>
            <w:proofErr w:type="gramStart"/>
            <w:r w:rsidRPr="00E57878">
              <w:rPr>
                <w:sz w:val="22"/>
                <w:szCs w:val="22"/>
              </w:rPr>
              <w:t>…..</w:t>
            </w:r>
            <w:proofErr w:type="gramEnd"/>
            <w:r w:rsidRPr="00E57878">
              <w:rPr>
                <w:sz w:val="22"/>
                <w:szCs w:val="22"/>
              </w:rPr>
              <w:t xml:space="preserve">  …………. {DD/MM/YY}</w:t>
            </w:r>
          </w:p>
        </w:tc>
      </w:tr>
    </w:tbl>
    <w:p w14:paraId="6D26D1F8" w14:textId="77777777" w:rsidR="00501EA4" w:rsidRDefault="00501EA4" w:rsidP="003B1B06">
      <w:pPr>
        <w:pStyle w:val="Title"/>
      </w:pPr>
    </w:p>
    <w:p w14:paraId="36E1EC8D" w14:textId="77777777" w:rsidR="00501EA4" w:rsidRDefault="00501EA4">
      <w:pPr>
        <w:rPr>
          <w:b/>
          <w:sz w:val="48"/>
        </w:rPr>
      </w:pPr>
      <w:r>
        <w:br w:type="page"/>
      </w:r>
    </w:p>
    <w:p w14:paraId="571F3CAB" w14:textId="055206F7" w:rsidR="00455149" w:rsidRPr="00BC1AB8" w:rsidRDefault="00FB29EF" w:rsidP="003B1B06">
      <w:pPr>
        <w:pStyle w:val="Title"/>
      </w:pPr>
      <w:r>
        <w:lastRenderedPageBreak/>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56D16">
          <w:headerReference w:type="even" r:id="rId38"/>
          <w:headerReference w:type="default" r:id="rId39"/>
          <w:headerReference w:type="first" r:id="rId40"/>
          <w:type w:val="oddPage"/>
          <w:pgSz w:w="11907" w:h="16834" w:code="9"/>
          <w:pgMar w:top="1440" w:right="1080" w:bottom="1440" w:left="864" w:header="432" w:footer="288" w:gutter="0"/>
          <w:cols w:space="720"/>
          <w:titlePg/>
          <w:docGrid w:linePitch="326"/>
        </w:sectPr>
      </w:pPr>
    </w:p>
    <w:tbl>
      <w:tblPr>
        <w:tblW w:w="15041" w:type="dxa"/>
        <w:tblInd w:w="-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9"/>
        <w:gridCol w:w="1834"/>
        <w:gridCol w:w="270"/>
        <w:gridCol w:w="983"/>
        <w:gridCol w:w="1065"/>
        <w:gridCol w:w="1440"/>
        <w:gridCol w:w="1095"/>
        <w:gridCol w:w="1680"/>
        <w:gridCol w:w="1462"/>
        <w:gridCol w:w="1208"/>
        <w:gridCol w:w="208"/>
        <w:gridCol w:w="2657"/>
      </w:tblGrid>
      <w:tr w:rsidR="00F427BF" w:rsidRPr="008B66E1" w14:paraId="6B5672A2" w14:textId="77777777" w:rsidTr="004E0D66">
        <w:trPr>
          <w:gridAfter w:val="1"/>
          <w:wAfter w:w="2657" w:type="dxa"/>
          <w:cantSplit/>
          <w:trHeight w:val="1329"/>
        </w:trPr>
        <w:tc>
          <w:tcPr>
            <w:tcW w:w="1139" w:type="dxa"/>
            <w:tcBorders>
              <w:top w:val="nil"/>
              <w:left w:val="nil"/>
              <w:bottom w:val="double" w:sz="4" w:space="0" w:color="auto"/>
              <w:right w:val="nil"/>
            </w:tcBorders>
          </w:tcPr>
          <w:p w14:paraId="17A30D6D" w14:textId="77777777" w:rsidR="00F427BF" w:rsidRPr="008B66E1" w:rsidRDefault="00F427BF" w:rsidP="00FB29EF">
            <w:pPr>
              <w:pStyle w:val="SectionVIHeader"/>
              <w:jc w:val="left"/>
            </w:pPr>
            <w:bookmarkStart w:id="427" w:name="_Toc234131430"/>
            <w:bookmarkStart w:id="428" w:name="_Toc488411755"/>
            <w:bookmarkStart w:id="429" w:name="_Toc438266926"/>
            <w:bookmarkStart w:id="430" w:name="_Toc438267900"/>
            <w:bookmarkStart w:id="431" w:name="_Toc438366668"/>
            <w:bookmarkStart w:id="432" w:name="_Toc438954446"/>
          </w:p>
        </w:tc>
        <w:tc>
          <w:tcPr>
            <w:tcW w:w="1834" w:type="dxa"/>
            <w:tcBorders>
              <w:top w:val="nil"/>
              <w:left w:val="nil"/>
              <w:bottom w:val="double" w:sz="4" w:space="0" w:color="auto"/>
              <w:right w:val="nil"/>
            </w:tcBorders>
          </w:tcPr>
          <w:p w14:paraId="3D62E6B0" w14:textId="77777777" w:rsidR="00F427BF" w:rsidRPr="008B66E1" w:rsidRDefault="00F427BF" w:rsidP="00FB29EF">
            <w:pPr>
              <w:pStyle w:val="SectionVIHeader"/>
              <w:jc w:val="left"/>
            </w:pPr>
          </w:p>
        </w:tc>
        <w:tc>
          <w:tcPr>
            <w:tcW w:w="9411" w:type="dxa"/>
            <w:gridSpan w:val="9"/>
            <w:tcBorders>
              <w:top w:val="nil"/>
              <w:left w:val="nil"/>
              <w:bottom w:val="double" w:sz="4" w:space="0" w:color="auto"/>
              <w:right w:val="nil"/>
            </w:tcBorders>
            <w:vAlign w:val="center"/>
          </w:tcPr>
          <w:p w14:paraId="28CB0EA5" w14:textId="1B704710" w:rsidR="00F427BF" w:rsidRPr="008B66E1" w:rsidRDefault="00F427BF" w:rsidP="001061ED">
            <w:pPr>
              <w:pStyle w:val="SectionVIHeader"/>
              <w:ind w:left="57"/>
              <w:jc w:val="both"/>
            </w:pPr>
            <w:bookmarkStart w:id="433" w:name="_Toc458817149"/>
            <w:r w:rsidRPr="008B66E1">
              <w:t>1.  List of Goods and Delivery Schedule</w:t>
            </w:r>
            <w:bookmarkEnd w:id="433"/>
          </w:p>
          <w:p w14:paraId="73A39284" w14:textId="77777777" w:rsidR="00F427BF" w:rsidRDefault="00F427BF" w:rsidP="00FB29EF">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p w14:paraId="10FD9554" w14:textId="10CF7594" w:rsidR="00DF68F8" w:rsidRPr="008B66E1" w:rsidRDefault="00DF68F8" w:rsidP="00DF68F8">
            <w:pPr>
              <w:spacing w:after="200"/>
              <w:jc w:val="center"/>
              <w:rPr>
                <w:i/>
                <w:iCs/>
              </w:rPr>
            </w:pPr>
          </w:p>
        </w:tc>
      </w:tr>
      <w:tr w:rsidR="00DF68F8" w:rsidRPr="008B66E1" w14:paraId="10E99B80" w14:textId="77777777" w:rsidTr="004E0D66">
        <w:trPr>
          <w:cantSplit/>
          <w:trHeight w:val="209"/>
        </w:trPr>
        <w:tc>
          <w:tcPr>
            <w:tcW w:w="1139" w:type="dxa"/>
            <w:vMerge w:val="restart"/>
            <w:tcBorders>
              <w:top w:val="double" w:sz="4" w:space="0" w:color="auto"/>
              <w:left w:val="double" w:sz="4" w:space="0" w:color="auto"/>
              <w:right w:val="single" w:sz="4" w:space="0" w:color="auto"/>
            </w:tcBorders>
            <w:vAlign w:val="center"/>
          </w:tcPr>
          <w:p w14:paraId="6E7896C0" w14:textId="77777777" w:rsidR="00DF68F8" w:rsidRPr="00F427BF" w:rsidRDefault="00DF68F8" w:rsidP="00DF68F8">
            <w:pPr>
              <w:suppressAutoHyphens/>
              <w:spacing w:before="60"/>
              <w:jc w:val="center"/>
              <w:rPr>
                <w:b/>
                <w:bCs/>
                <w:sz w:val="20"/>
              </w:rPr>
            </w:pPr>
            <w:r w:rsidRPr="00F427BF">
              <w:rPr>
                <w:b/>
                <w:bCs/>
                <w:sz w:val="20"/>
              </w:rPr>
              <w:t>Line Item</w:t>
            </w:r>
          </w:p>
          <w:p w14:paraId="233C4527" w14:textId="77777777" w:rsidR="00DF68F8" w:rsidRPr="00F427BF" w:rsidRDefault="00DF68F8" w:rsidP="00DF68F8">
            <w:pPr>
              <w:suppressAutoHyphens/>
              <w:spacing w:before="60"/>
              <w:jc w:val="center"/>
              <w:rPr>
                <w:b/>
                <w:bCs/>
                <w:sz w:val="20"/>
              </w:rPr>
            </w:pPr>
            <w:r w:rsidRPr="00F427BF">
              <w:rPr>
                <w:b/>
                <w:bCs/>
                <w:sz w:val="20"/>
              </w:rPr>
              <w:t>No</w:t>
            </w:r>
          </w:p>
        </w:tc>
        <w:tc>
          <w:tcPr>
            <w:tcW w:w="2104" w:type="dxa"/>
            <w:gridSpan w:val="2"/>
            <w:vMerge w:val="restart"/>
            <w:tcBorders>
              <w:top w:val="double" w:sz="4" w:space="0" w:color="auto"/>
              <w:left w:val="single" w:sz="4" w:space="0" w:color="auto"/>
              <w:right w:val="single" w:sz="4" w:space="0" w:color="auto"/>
            </w:tcBorders>
            <w:vAlign w:val="center"/>
          </w:tcPr>
          <w:p w14:paraId="5A35B751" w14:textId="330B6902" w:rsidR="00DF68F8" w:rsidRPr="00F427BF" w:rsidRDefault="00DF68F8" w:rsidP="00DF68F8">
            <w:pPr>
              <w:suppressAutoHyphens/>
              <w:spacing w:before="60"/>
              <w:jc w:val="center"/>
              <w:rPr>
                <w:b/>
                <w:bCs/>
                <w:sz w:val="20"/>
              </w:rPr>
            </w:pPr>
            <w:r w:rsidRPr="00F427BF">
              <w:rPr>
                <w:b/>
                <w:bCs/>
                <w:sz w:val="20"/>
              </w:rPr>
              <w:t>Description of Goods</w:t>
            </w:r>
          </w:p>
          <w:p w14:paraId="59C68992" w14:textId="77777777" w:rsidR="00DF68F8" w:rsidRPr="00F427BF" w:rsidRDefault="00DF68F8" w:rsidP="00DF68F8">
            <w:pPr>
              <w:suppressAutoHyphens/>
              <w:spacing w:before="60"/>
              <w:jc w:val="center"/>
              <w:rPr>
                <w:b/>
                <w:bCs/>
                <w:sz w:val="20"/>
              </w:rPr>
            </w:pPr>
          </w:p>
        </w:tc>
        <w:tc>
          <w:tcPr>
            <w:tcW w:w="983" w:type="dxa"/>
            <w:vMerge w:val="restart"/>
            <w:tcBorders>
              <w:top w:val="double" w:sz="4" w:space="0" w:color="auto"/>
              <w:left w:val="single" w:sz="4" w:space="0" w:color="auto"/>
              <w:right w:val="single" w:sz="4" w:space="0" w:color="auto"/>
            </w:tcBorders>
            <w:vAlign w:val="center"/>
          </w:tcPr>
          <w:p w14:paraId="30989C81" w14:textId="77147935" w:rsidR="00DF68F8" w:rsidRPr="00F427BF" w:rsidRDefault="00DF68F8" w:rsidP="00DF68F8">
            <w:pPr>
              <w:suppressAutoHyphens/>
              <w:spacing w:before="60"/>
              <w:jc w:val="center"/>
              <w:rPr>
                <w:b/>
                <w:bCs/>
                <w:sz w:val="20"/>
              </w:rPr>
            </w:pPr>
            <w:r w:rsidRPr="00F427BF">
              <w:rPr>
                <w:b/>
                <w:bCs/>
                <w:sz w:val="20"/>
              </w:rPr>
              <w:t>Physical Unit</w:t>
            </w:r>
          </w:p>
        </w:tc>
        <w:tc>
          <w:tcPr>
            <w:tcW w:w="1065" w:type="dxa"/>
            <w:vMerge w:val="restart"/>
            <w:tcBorders>
              <w:top w:val="double" w:sz="4" w:space="0" w:color="auto"/>
              <w:left w:val="single" w:sz="4" w:space="0" w:color="auto"/>
              <w:right w:val="single" w:sz="4" w:space="0" w:color="auto"/>
            </w:tcBorders>
            <w:vAlign w:val="center"/>
          </w:tcPr>
          <w:p w14:paraId="69B8BB01" w14:textId="65C35A29" w:rsidR="00DF68F8" w:rsidRPr="00F427BF" w:rsidRDefault="00DF68F8" w:rsidP="00DF68F8">
            <w:pPr>
              <w:suppressAutoHyphens/>
              <w:spacing w:before="60"/>
              <w:jc w:val="center"/>
              <w:rPr>
                <w:b/>
                <w:bCs/>
                <w:sz w:val="20"/>
              </w:rPr>
            </w:pPr>
            <w:r w:rsidRPr="00F427BF">
              <w:rPr>
                <w:b/>
                <w:bCs/>
                <w:sz w:val="20"/>
              </w:rPr>
              <w:t>Quantity</w:t>
            </w:r>
          </w:p>
        </w:tc>
        <w:tc>
          <w:tcPr>
            <w:tcW w:w="1440" w:type="dxa"/>
            <w:vMerge w:val="restart"/>
            <w:tcBorders>
              <w:top w:val="double" w:sz="4" w:space="0" w:color="auto"/>
              <w:left w:val="single" w:sz="4" w:space="0" w:color="auto"/>
              <w:right w:val="single" w:sz="4" w:space="0" w:color="auto"/>
            </w:tcBorders>
            <w:vAlign w:val="center"/>
          </w:tcPr>
          <w:p w14:paraId="6EEB13C4" w14:textId="24ABF35A" w:rsidR="00DF68F8" w:rsidRPr="00F427BF" w:rsidRDefault="00DF68F8" w:rsidP="00DF68F8">
            <w:pPr>
              <w:spacing w:before="60"/>
              <w:jc w:val="center"/>
              <w:rPr>
                <w:b/>
                <w:bCs/>
                <w:sz w:val="20"/>
              </w:rPr>
            </w:pPr>
            <w:r>
              <w:rPr>
                <w:b/>
                <w:bCs/>
                <w:color w:val="000000" w:themeColor="text1"/>
                <w:spacing w:val="8"/>
                <w:sz w:val="20"/>
              </w:rPr>
              <w:t>Rate</w:t>
            </w:r>
          </w:p>
        </w:tc>
        <w:tc>
          <w:tcPr>
            <w:tcW w:w="1095" w:type="dxa"/>
            <w:vMerge w:val="restart"/>
            <w:tcBorders>
              <w:top w:val="double" w:sz="4" w:space="0" w:color="auto"/>
              <w:left w:val="single" w:sz="4" w:space="0" w:color="auto"/>
              <w:right w:val="single" w:sz="4" w:space="0" w:color="auto"/>
            </w:tcBorders>
            <w:vAlign w:val="center"/>
          </w:tcPr>
          <w:p w14:paraId="6620099E" w14:textId="3FE799FE" w:rsidR="00DF68F8" w:rsidRPr="00F427BF" w:rsidRDefault="00DF68F8" w:rsidP="00DF68F8">
            <w:pPr>
              <w:spacing w:before="60" w:after="60"/>
              <w:jc w:val="center"/>
              <w:rPr>
                <w:b/>
                <w:bCs/>
                <w:sz w:val="20"/>
              </w:rPr>
            </w:pPr>
            <w:r>
              <w:rPr>
                <w:b/>
                <w:bCs/>
                <w:sz w:val="20"/>
              </w:rPr>
              <w:t>Total</w:t>
            </w:r>
          </w:p>
        </w:tc>
        <w:tc>
          <w:tcPr>
            <w:tcW w:w="1680" w:type="dxa"/>
            <w:vMerge w:val="restart"/>
            <w:tcBorders>
              <w:top w:val="double" w:sz="4" w:space="0" w:color="auto"/>
              <w:left w:val="single" w:sz="4" w:space="0" w:color="auto"/>
              <w:right w:val="single" w:sz="4" w:space="0" w:color="auto"/>
            </w:tcBorders>
            <w:vAlign w:val="center"/>
          </w:tcPr>
          <w:p w14:paraId="1907A97B" w14:textId="4D269DFC" w:rsidR="00DF68F8" w:rsidRPr="00F427BF" w:rsidRDefault="00DF68F8" w:rsidP="00DF68F8">
            <w:pPr>
              <w:spacing w:before="60" w:after="60"/>
              <w:jc w:val="center"/>
              <w:rPr>
                <w:b/>
                <w:bCs/>
                <w:sz w:val="20"/>
              </w:rPr>
            </w:pPr>
            <w:r w:rsidRPr="00F427BF">
              <w:rPr>
                <w:b/>
                <w:bCs/>
                <w:sz w:val="20"/>
              </w:rPr>
              <w:t>Final (Project Site) Destination as specified in BDS</w:t>
            </w:r>
          </w:p>
        </w:tc>
        <w:tc>
          <w:tcPr>
            <w:tcW w:w="5535" w:type="dxa"/>
            <w:gridSpan w:val="4"/>
            <w:tcBorders>
              <w:top w:val="double" w:sz="4" w:space="0" w:color="auto"/>
              <w:left w:val="single" w:sz="4" w:space="0" w:color="auto"/>
              <w:bottom w:val="single" w:sz="4" w:space="0" w:color="auto"/>
              <w:right w:val="double" w:sz="4" w:space="0" w:color="auto"/>
            </w:tcBorders>
            <w:vAlign w:val="center"/>
          </w:tcPr>
          <w:p w14:paraId="4B623073" w14:textId="73FAA2C9" w:rsidR="00DF68F8" w:rsidRPr="00F427BF" w:rsidRDefault="0093359A" w:rsidP="00DF68F8">
            <w:pPr>
              <w:spacing w:before="60" w:after="60"/>
              <w:jc w:val="center"/>
              <w:rPr>
                <w:sz w:val="20"/>
              </w:rPr>
            </w:pPr>
            <w:r w:rsidRPr="00F427BF">
              <w:rPr>
                <w:b/>
                <w:bCs/>
                <w:sz w:val="20"/>
              </w:rPr>
              <w:t>Delivery (</w:t>
            </w:r>
            <w:r w:rsidR="00DF68F8" w:rsidRPr="00F427BF">
              <w:rPr>
                <w:b/>
                <w:bCs/>
                <w:sz w:val="20"/>
              </w:rPr>
              <w:t>as per Incoterms) Date</w:t>
            </w:r>
          </w:p>
        </w:tc>
      </w:tr>
      <w:tr w:rsidR="00DF68F8" w:rsidRPr="008B66E1" w14:paraId="4649E5C3" w14:textId="77777777" w:rsidTr="004E0D66">
        <w:trPr>
          <w:cantSplit/>
          <w:trHeight w:val="209"/>
        </w:trPr>
        <w:tc>
          <w:tcPr>
            <w:tcW w:w="1139" w:type="dxa"/>
            <w:vMerge/>
            <w:tcBorders>
              <w:left w:val="double" w:sz="4" w:space="0" w:color="auto"/>
              <w:bottom w:val="single" w:sz="4" w:space="0" w:color="auto"/>
              <w:right w:val="single" w:sz="4" w:space="0" w:color="auto"/>
            </w:tcBorders>
            <w:vAlign w:val="center"/>
          </w:tcPr>
          <w:p w14:paraId="6CFF2A4E" w14:textId="77777777" w:rsidR="00DF68F8" w:rsidRPr="00F427BF" w:rsidRDefault="00DF68F8" w:rsidP="00DF68F8">
            <w:pPr>
              <w:suppressAutoHyphens/>
              <w:jc w:val="center"/>
              <w:rPr>
                <w:sz w:val="20"/>
              </w:rPr>
            </w:pPr>
          </w:p>
        </w:tc>
        <w:tc>
          <w:tcPr>
            <w:tcW w:w="2104" w:type="dxa"/>
            <w:gridSpan w:val="2"/>
            <w:vMerge/>
            <w:tcBorders>
              <w:left w:val="single" w:sz="4" w:space="0" w:color="auto"/>
              <w:bottom w:val="single" w:sz="4" w:space="0" w:color="auto"/>
              <w:right w:val="single" w:sz="4" w:space="0" w:color="auto"/>
            </w:tcBorders>
            <w:vAlign w:val="center"/>
          </w:tcPr>
          <w:p w14:paraId="1406E401" w14:textId="77777777" w:rsidR="00DF68F8" w:rsidRPr="00F427BF" w:rsidRDefault="00DF68F8" w:rsidP="00DF68F8">
            <w:pPr>
              <w:suppressAutoHyphens/>
              <w:jc w:val="center"/>
              <w:rPr>
                <w:sz w:val="20"/>
              </w:rPr>
            </w:pPr>
          </w:p>
        </w:tc>
        <w:tc>
          <w:tcPr>
            <w:tcW w:w="983" w:type="dxa"/>
            <w:vMerge/>
            <w:tcBorders>
              <w:left w:val="single" w:sz="4" w:space="0" w:color="auto"/>
              <w:bottom w:val="single" w:sz="4" w:space="0" w:color="auto"/>
              <w:right w:val="single" w:sz="4" w:space="0" w:color="auto"/>
            </w:tcBorders>
            <w:vAlign w:val="center"/>
          </w:tcPr>
          <w:p w14:paraId="6765C2F7"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45F57E4F" w14:textId="77777777" w:rsidR="00DF68F8" w:rsidRPr="00F427BF" w:rsidRDefault="00DF68F8" w:rsidP="00DF68F8">
            <w:pPr>
              <w:suppressAutoHyphens/>
              <w:jc w:val="center"/>
              <w:rPr>
                <w:sz w:val="20"/>
              </w:rPr>
            </w:pPr>
          </w:p>
        </w:tc>
        <w:tc>
          <w:tcPr>
            <w:tcW w:w="1440" w:type="dxa"/>
            <w:vMerge/>
            <w:tcBorders>
              <w:left w:val="single" w:sz="4" w:space="0" w:color="auto"/>
              <w:bottom w:val="single" w:sz="4" w:space="0" w:color="auto"/>
              <w:right w:val="single" w:sz="4" w:space="0" w:color="auto"/>
            </w:tcBorders>
            <w:vAlign w:val="center"/>
          </w:tcPr>
          <w:p w14:paraId="75FB6AD9" w14:textId="77777777" w:rsidR="00DF68F8" w:rsidRPr="00F427BF" w:rsidRDefault="00DF68F8" w:rsidP="00DF68F8">
            <w:pPr>
              <w:jc w:val="center"/>
              <w:rPr>
                <w:sz w:val="20"/>
              </w:rPr>
            </w:pPr>
          </w:p>
        </w:tc>
        <w:tc>
          <w:tcPr>
            <w:tcW w:w="1095" w:type="dxa"/>
            <w:vMerge/>
            <w:tcBorders>
              <w:left w:val="single" w:sz="4" w:space="0" w:color="auto"/>
              <w:right w:val="single" w:sz="4" w:space="0" w:color="auto"/>
            </w:tcBorders>
            <w:vAlign w:val="center"/>
          </w:tcPr>
          <w:p w14:paraId="7136A610" w14:textId="46CDB080" w:rsidR="00DF68F8" w:rsidRPr="00F427BF" w:rsidRDefault="00DF68F8" w:rsidP="00DF68F8">
            <w:pPr>
              <w:spacing w:before="60" w:after="60"/>
              <w:jc w:val="center"/>
              <w:rPr>
                <w:b/>
                <w:bCs/>
                <w:sz w:val="20"/>
              </w:rPr>
            </w:pPr>
          </w:p>
        </w:tc>
        <w:tc>
          <w:tcPr>
            <w:tcW w:w="1680" w:type="dxa"/>
            <w:vMerge/>
            <w:tcBorders>
              <w:left w:val="single" w:sz="4" w:space="0" w:color="auto"/>
              <w:right w:val="single" w:sz="4" w:space="0" w:color="auto"/>
            </w:tcBorders>
            <w:vAlign w:val="center"/>
          </w:tcPr>
          <w:p w14:paraId="7A4560EB" w14:textId="6AEBEC3C" w:rsidR="00DF68F8" w:rsidRPr="00F427BF" w:rsidRDefault="00DF68F8" w:rsidP="00DF68F8">
            <w:pPr>
              <w:spacing w:before="60" w:after="60"/>
              <w:jc w:val="center"/>
              <w:rPr>
                <w:b/>
                <w:bCs/>
                <w:sz w:val="20"/>
              </w:rPr>
            </w:pPr>
          </w:p>
        </w:tc>
        <w:tc>
          <w:tcPr>
            <w:tcW w:w="1462" w:type="dxa"/>
            <w:tcBorders>
              <w:top w:val="single" w:sz="4" w:space="0" w:color="auto"/>
              <w:left w:val="single" w:sz="4" w:space="0" w:color="auto"/>
              <w:right w:val="single" w:sz="4" w:space="0" w:color="auto"/>
            </w:tcBorders>
            <w:vAlign w:val="center"/>
          </w:tcPr>
          <w:p w14:paraId="493EF1FB" w14:textId="55FD8788" w:rsidR="00DF68F8" w:rsidRPr="00F427BF" w:rsidRDefault="00DF68F8" w:rsidP="004E0D66">
            <w:pPr>
              <w:spacing w:before="60" w:after="60"/>
              <w:jc w:val="center"/>
              <w:rPr>
                <w:b/>
                <w:bCs/>
                <w:sz w:val="20"/>
              </w:rPr>
            </w:pPr>
            <w:r w:rsidRPr="00F427BF">
              <w:rPr>
                <w:b/>
                <w:bCs/>
                <w:sz w:val="20"/>
              </w:rPr>
              <w:t>Earliest Delivery Date</w:t>
            </w:r>
          </w:p>
        </w:tc>
        <w:tc>
          <w:tcPr>
            <w:tcW w:w="1208" w:type="dxa"/>
            <w:tcBorders>
              <w:top w:val="single" w:sz="4" w:space="0" w:color="auto"/>
              <w:left w:val="single" w:sz="4" w:space="0" w:color="auto"/>
              <w:right w:val="single" w:sz="4" w:space="0" w:color="auto"/>
            </w:tcBorders>
            <w:vAlign w:val="center"/>
          </w:tcPr>
          <w:p w14:paraId="0ED5FA6F" w14:textId="57C8535B" w:rsidR="00DF68F8" w:rsidRPr="00F427BF" w:rsidRDefault="00DF68F8" w:rsidP="004E0D66">
            <w:pPr>
              <w:spacing w:before="60" w:after="60"/>
              <w:jc w:val="center"/>
              <w:rPr>
                <w:b/>
                <w:bCs/>
                <w:sz w:val="20"/>
              </w:rPr>
            </w:pPr>
            <w:r w:rsidRPr="00F427BF">
              <w:rPr>
                <w:b/>
                <w:bCs/>
                <w:sz w:val="20"/>
              </w:rPr>
              <w:t>Latest Delivery Date</w:t>
            </w:r>
          </w:p>
          <w:p w14:paraId="41F53C68" w14:textId="61DB898E" w:rsidR="00DF68F8" w:rsidRPr="00F427BF" w:rsidRDefault="0093359A" w:rsidP="004E0D66">
            <w:pPr>
              <w:spacing w:before="60" w:after="60"/>
              <w:jc w:val="center"/>
              <w:rPr>
                <w:b/>
                <w:bCs/>
                <w:sz w:val="20"/>
              </w:rPr>
            </w:pPr>
            <w:r>
              <w:rPr>
                <w:b/>
                <w:bCs/>
                <w:sz w:val="20"/>
              </w:rPr>
              <w:t>(60</w:t>
            </w:r>
            <w:r w:rsidR="007A50C4">
              <w:rPr>
                <w:b/>
                <w:bCs/>
                <w:sz w:val="20"/>
              </w:rPr>
              <w:t xml:space="preserve"> </w:t>
            </w:r>
            <w:r>
              <w:rPr>
                <w:b/>
                <w:bCs/>
                <w:sz w:val="20"/>
              </w:rPr>
              <w:t xml:space="preserve">Calendar Days from </w:t>
            </w:r>
            <w:r w:rsidR="00B1444C">
              <w:rPr>
                <w:b/>
                <w:bCs/>
                <w:sz w:val="20"/>
              </w:rPr>
              <w:t xml:space="preserve">the </w:t>
            </w:r>
            <w:r w:rsidR="00635A86">
              <w:rPr>
                <w:b/>
                <w:bCs/>
                <w:sz w:val="20"/>
              </w:rPr>
              <w:t>placement</w:t>
            </w:r>
            <w:r w:rsidR="00B1444C">
              <w:rPr>
                <w:b/>
                <w:bCs/>
                <w:sz w:val="20"/>
              </w:rPr>
              <w:t xml:space="preserve"> of order</w:t>
            </w:r>
            <w:r>
              <w:rPr>
                <w:b/>
                <w:bCs/>
                <w:sz w:val="20"/>
              </w:rPr>
              <w:t>)</w:t>
            </w:r>
          </w:p>
        </w:tc>
        <w:tc>
          <w:tcPr>
            <w:tcW w:w="2865" w:type="dxa"/>
            <w:gridSpan w:val="2"/>
            <w:tcBorders>
              <w:top w:val="single" w:sz="4" w:space="0" w:color="auto"/>
              <w:left w:val="single" w:sz="4" w:space="0" w:color="auto"/>
              <w:bottom w:val="single" w:sz="4" w:space="0" w:color="auto"/>
              <w:right w:val="double" w:sz="4" w:space="0" w:color="auto"/>
            </w:tcBorders>
            <w:vAlign w:val="center"/>
          </w:tcPr>
          <w:p w14:paraId="781B3194" w14:textId="411173D7" w:rsidR="00DF68F8" w:rsidRPr="00F427BF" w:rsidRDefault="0093359A" w:rsidP="00DF68F8">
            <w:pPr>
              <w:spacing w:before="60" w:after="60"/>
              <w:jc w:val="center"/>
              <w:rPr>
                <w:b/>
                <w:bCs/>
                <w:sz w:val="20"/>
              </w:rPr>
            </w:pPr>
            <w:r w:rsidRPr="00F427BF">
              <w:rPr>
                <w:b/>
                <w:bCs/>
                <w:sz w:val="20"/>
              </w:rPr>
              <w:t>Tenderer’s offered</w:t>
            </w:r>
            <w:r w:rsidR="00DF68F8" w:rsidRPr="00F427BF">
              <w:rPr>
                <w:b/>
                <w:bCs/>
                <w:sz w:val="20"/>
              </w:rPr>
              <w:t xml:space="preserve"> Delivery date [</w:t>
            </w:r>
            <w:r w:rsidR="00DF68F8" w:rsidRPr="00F427BF">
              <w:rPr>
                <w:b/>
                <w:bCs/>
                <w:i/>
                <w:iCs/>
                <w:sz w:val="20"/>
              </w:rPr>
              <w:t>to be provided by the Tenderer</w:t>
            </w:r>
            <w:r w:rsidR="00DF68F8" w:rsidRPr="00F427BF">
              <w:rPr>
                <w:b/>
                <w:bCs/>
                <w:sz w:val="20"/>
              </w:rPr>
              <w:t>]</w:t>
            </w:r>
          </w:p>
        </w:tc>
      </w:tr>
      <w:tr w:rsidR="0093359A" w:rsidRPr="008B66E1" w14:paraId="03EE153B"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C00525E" w14:textId="26251332" w:rsidR="0093359A" w:rsidRPr="008B66E1" w:rsidRDefault="0093359A"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5364A289" w14:textId="288BD330" w:rsidR="0093359A" w:rsidRPr="0093359A" w:rsidRDefault="0093359A" w:rsidP="00F32137">
            <w:pPr>
              <w:rPr>
                <w:rFonts w:cs="MV Boli"/>
                <w:lang w:bidi="dv-MV"/>
              </w:rPr>
            </w:pPr>
            <w:r w:rsidRPr="0093359A">
              <w:rPr>
                <w:rFonts w:cs="MV Boli"/>
                <w:lang w:bidi="dv-MV"/>
              </w:rPr>
              <w:t>Islam</w:t>
            </w:r>
          </w:p>
        </w:tc>
        <w:tc>
          <w:tcPr>
            <w:tcW w:w="983" w:type="dxa"/>
            <w:tcBorders>
              <w:top w:val="single" w:sz="4" w:space="0" w:color="auto"/>
              <w:left w:val="single" w:sz="4" w:space="0" w:color="auto"/>
              <w:bottom w:val="single" w:sz="4" w:space="0" w:color="auto"/>
              <w:right w:val="single" w:sz="4" w:space="0" w:color="auto"/>
            </w:tcBorders>
            <w:vAlign w:val="center"/>
          </w:tcPr>
          <w:p w14:paraId="56BC390F" w14:textId="4B61A1C5" w:rsidR="0093359A" w:rsidRPr="00D5017C" w:rsidRDefault="0093359A" w:rsidP="00056C05"/>
        </w:tc>
        <w:tc>
          <w:tcPr>
            <w:tcW w:w="1065" w:type="dxa"/>
            <w:tcBorders>
              <w:top w:val="single" w:sz="4" w:space="0" w:color="auto"/>
              <w:left w:val="single" w:sz="4" w:space="0" w:color="auto"/>
              <w:bottom w:val="single" w:sz="4" w:space="0" w:color="auto"/>
              <w:right w:val="single" w:sz="4" w:space="0" w:color="auto"/>
            </w:tcBorders>
            <w:vAlign w:val="center"/>
          </w:tcPr>
          <w:p w14:paraId="0DE5E5BF" w14:textId="298A35E1" w:rsidR="0093359A" w:rsidRPr="008B66E1" w:rsidRDefault="0093359A"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7AB7613" w14:textId="50D66CDA" w:rsidR="0093359A" w:rsidRPr="00370D63" w:rsidRDefault="0093359A" w:rsidP="00DF68F8">
            <w:pPr>
              <w:jc w:val="center"/>
              <w:rPr>
                <w:sz w:val="20"/>
                <w:szCs w:val="16"/>
                <w:highlight w:val="yellow"/>
              </w:rPr>
            </w:pPr>
          </w:p>
        </w:tc>
        <w:tc>
          <w:tcPr>
            <w:tcW w:w="1095" w:type="dxa"/>
            <w:tcBorders>
              <w:left w:val="single" w:sz="4" w:space="0" w:color="auto"/>
              <w:right w:val="single" w:sz="4" w:space="0" w:color="auto"/>
            </w:tcBorders>
          </w:tcPr>
          <w:p w14:paraId="4ABC4330" w14:textId="77777777" w:rsidR="0093359A" w:rsidRPr="008B66E1" w:rsidRDefault="0093359A" w:rsidP="00DF68F8">
            <w:pPr>
              <w:jc w:val="center"/>
            </w:pPr>
          </w:p>
        </w:tc>
        <w:tc>
          <w:tcPr>
            <w:tcW w:w="1680" w:type="dxa"/>
            <w:tcBorders>
              <w:left w:val="single" w:sz="4" w:space="0" w:color="auto"/>
              <w:right w:val="single" w:sz="4" w:space="0" w:color="auto"/>
            </w:tcBorders>
          </w:tcPr>
          <w:p w14:paraId="79017890" w14:textId="41EED5AA" w:rsidR="0093359A" w:rsidRPr="004E0D66" w:rsidRDefault="0093359A" w:rsidP="00056C05">
            <w:pPr>
              <w:rPr>
                <w:rFonts w:cs="MV Boli"/>
                <w:lang w:bidi="dv-MV"/>
              </w:rPr>
            </w:pPr>
          </w:p>
        </w:tc>
        <w:tc>
          <w:tcPr>
            <w:tcW w:w="1462" w:type="dxa"/>
            <w:tcBorders>
              <w:left w:val="single" w:sz="4" w:space="0" w:color="auto"/>
              <w:right w:val="single" w:sz="4" w:space="0" w:color="auto"/>
            </w:tcBorders>
            <w:vAlign w:val="center"/>
          </w:tcPr>
          <w:p w14:paraId="17DD9EC1" w14:textId="77844DCE" w:rsidR="0093359A" w:rsidRPr="008B66E1" w:rsidRDefault="0093359A" w:rsidP="00056C05"/>
        </w:tc>
        <w:tc>
          <w:tcPr>
            <w:tcW w:w="1208" w:type="dxa"/>
            <w:vMerge w:val="restart"/>
            <w:tcBorders>
              <w:left w:val="single" w:sz="4" w:space="0" w:color="auto"/>
              <w:right w:val="single" w:sz="4" w:space="0" w:color="auto"/>
            </w:tcBorders>
            <w:vAlign w:val="center"/>
          </w:tcPr>
          <w:p w14:paraId="2C202283" w14:textId="10DACA7F" w:rsidR="0093359A" w:rsidRPr="005909A2" w:rsidRDefault="0093359A" w:rsidP="0093359A">
            <w:pPr>
              <w:jc w:val="center"/>
              <w:rPr>
                <w:sz w:val="20"/>
                <w:szCs w:val="16"/>
              </w:rPr>
            </w:pPr>
            <w:r w:rsidRPr="00A35CAE">
              <w:rPr>
                <w:sz w:val="20"/>
                <w:szCs w:val="16"/>
              </w:rPr>
              <w:t>60 days</w:t>
            </w:r>
          </w:p>
        </w:tc>
        <w:tc>
          <w:tcPr>
            <w:tcW w:w="2865" w:type="dxa"/>
            <w:gridSpan w:val="2"/>
            <w:tcBorders>
              <w:left w:val="single" w:sz="4" w:space="0" w:color="auto"/>
              <w:right w:val="double" w:sz="4" w:space="0" w:color="auto"/>
            </w:tcBorders>
            <w:vAlign w:val="center"/>
          </w:tcPr>
          <w:p w14:paraId="67D8D19B" w14:textId="77777777" w:rsidR="0093359A" w:rsidRPr="008B66E1" w:rsidRDefault="0093359A" w:rsidP="00056C05"/>
        </w:tc>
      </w:tr>
      <w:tr w:rsidR="0093359A" w:rsidRPr="008B66E1" w14:paraId="741D3FD8"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5E29C9F" w14:textId="77777777" w:rsidR="0093359A" w:rsidRPr="008B66E1" w:rsidRDefault="0093359A"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319F4885" w14:textId="215E1A19" w:rsidR="0093359A" w:rsidRPr="0093359A" w:rsidRDefault="0093359A" w:rsidP="00F32137">
            <w:pPr>
              <w:rPr>
                <w:rFonts w:cs="MV Boli"/>
                <w:lang w:bidi="dv-MV"/>
              </w:rPr>
            </w:pPr>
            <w:r w:rsidRPr="0093359A">
              <w:rPr>
                <w:rFonts w:cs="MV Boli"/>
                <w:lang w:bidi="dv-MV"/>
              </w:rPr>
              <w:t>Dhivehi</w:t>
            </w:r>
          </w:p>
        </w:tc>
        <w:tc>
          <w:tcPr>
            <w:tcW w:w="983" w:type="dxa"/>
            <w:tcBorders>
              <w:top w:val="single" w:sz="4" w:space="0" w:color="auto"/>
              <w:left w:val="single" w:sz="4" w:space="0" w:color="auto"/>
              <w:bottom w:val="single" w:sz="4" w:space="0" w:color="auto"/>
              <w:right w:val="single" w:sz="4" w:space="0" w:color="auto"/>
            </w:tcBorders>
            <w:vAlign w:val="center"/>
          </w:tcPr>
          <w:p w14:paraId="46ADD81A" w14:textId="77777777" w:rsidR="0093359A" w:rsidRPr="00D5017C" w:rsidRDefault="0093359A" w:rsidP="00056C05"/>
        </w:tc>
        <w:tc>
          <w:tcPr>
            <w:tcW w:w="1065" w:type="dxa"/>
            <w:tcBorders>
              <w:top w:val="single" w:sz="4" w:space="0" w:color="auto"/>
              <w:left w:val="single" w:sz="4" w:space="0" w:color="auto"/>
              <w:bottom w:val="single" w:sz="4" w:space="0" w:color="auto"/>
              <w:right w:val="single" w:sz="4" w:space="0" w:color="auto"/>
            </w:tcBorders>
            <w:vAlign w:val="center"/>
          </w:tcPr>
          <w:p w14:paraId="164849B8" w14:textId="77777777" w:rsidR="0093359A" w:rsidRPr="008B66E1" w:rsidRDefault="0093359A"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6E40DD60" w14:textId="77777777" w:rsidR="0093359A" w:rsidRPr="00370D63" w:rsidRDefault="0093359A" w:rsidP="00DF68F8">
            <w:pPr>
              <w:jc w:val="center"/>
              <w:rPr>
                <w:sz w:val="20"/>
                <w:szCs w:val="16"/>
                <w:highlight w:val="yellow"/>
              </w:rPr>
            </w:pPr>
          </w:p>
        </w:tc>
        <w:tc>
          <w:tcPr>
            <w:tcW w:w="1095" w:type="dxa"/>
            <w:tcBorders>
              <w:left w:val="single" w:sz="4" w:space="0" w:color="auto"/>
              <w:right w:val="single" w:sz="4" w:space="0" w:color="auto"/>
            </w:tcBorders>
          </w:tcPr>
          <w:p w14:paraId="49799B4B" w14:textId="77777777" w:rsidR="0093359A" w:rsidRPr="008B66E1" w:rsidRDefault="0093359A" w:rsidP="00DF68F8">
            <w:pPr>
              <w:jc w:val="center"/>
            </w:pPr>
          </w:p>
        </w:tc>
        <w:tc>
          <w:tcPr>
            <w:tcW w:w="1680" w:type="dxa"/>
            <w:tcBorders>
              <w:left w:val="single" w:sz="4" w:space="0" w:color="auto"/>
              <w:right w:val="single" w:sz="4" w:space="0" w:color="auto"/>
            </w:tcBorders>
          </w:tcPr>
          <w:p w14:paraId="594769FB" w14:textId="77777777" w:rsidR="0093359A" w:rsidRPr="004E0D66" w:rsidRDefault="0093359A" w:rsidP="00056C05">
            <w:pPr>
              <w:rPr>
                <w:rFonts w:cs="MV Boli"/>
                <w:lang w:bidi="dv-MV"/>
              </w:rPr>
            </w:pPr>
          </w:p>
        </w:tc>
        <w:tc>
          <w:tcPr>
            <w:tcW w:w="1462" w:type="dxa"/>
            <w:tcBorders>
              <w:left w:val="single" w:sz="4" w:space="0" w:color="auto"/>
              <w:right w:val="single" w:sz="4" w:space="0" w:color="auto"/>
            </w:tcBorders>
            <w:vAlign w:val="center"/>
          </w:tcPr>
          <w:p w14:paraId="23B9A4F1" w14:textId="77777777" w:rsidR="0093359A" w:rsidRPr="008B66E1" w:rsidRDefault="0093359A" w:rsidP="00056C05"/>
        </w:tc>
        <w:tc>
          <w:tcPr>
            <w:tcW w:w="1208" w:type="dxa"/>
            <w:vMerge/>
            <w:tcBorders>
              <w:left w:val="single" w:sz="4" w:space="0" w:color="auto"/>
              <w:right w:val="single" w:sz="4" w:space="0" w:color="auto"/>
            </w:tcBorders>
            <w:vAlign w:val="center"/>
          </w:tcPr>
          <w:p w14:paraId="23F97477" w14:textId="77777777" w:rsidR="0093359A" w:rsidRPr="005909A2" w:rsidRDefault="0093359A" w:rsidP="00056C05">
            <w:pPr>
              <w:rPr>
                <w:sz w:val="20"/>
                <w:szCs w:val="16"/>
              </w:rPr>
            </w:pPr>
          </w:p>
        </w:tc>
        <w:tc>
          <w:tcPr>
            <w:tcW w:w="2865" w:type="dxa"/>
            <w:gridSpan w:val="2"/>
            <w:tcBorders>
              <w:left w:val="single" w:sz="4" w:space="0" w:color="auto"/>
              <w:right w:val="double" w:sz="4" w:space="0" w:color="auto"/>
            </w:tcBorders>
            <w:vAlign w:val="center"/>
          </w:tcPr>
          <w:p w14:paraId="33F5B493" w14:textId="77777777" w:rsidR="0093359A" w:rsidRPr="008B66E1" w:rsidRDefault="0093359A" w:rsidP="00056C05"/>
        </w:tc>
      </w:tr>
      <w:tr w:rsidR="0093359A" w:rsidRPr="008B66E1" w14:paraId="6EDFA74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3B6FCB68" w14:textId="77777777" w:rsidR="0093359A" w:rsidRPr="008B66E1" w:rsidRDefault="0093359A"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ADB25A1" w14:textId="5F128A2A" w:rsidR="0093359A" w:rsidRPr="0093359A" w:rsidRDefault="0093359A" w:rsidP="00F32137">
            <w:pPr>
              <w:rPr>
                <w:rFonts w:cs="MV Boli"/>
                <w:lang w:bidi="dv-MV"/>
              </w:rPr>
            </w:pPr>
            <w:r w:rsidRPr="0093359A">
              <w:rPr>
                <w:rFonts w:cs="MV Boli"/>
                <w:lang w:bidi="dv-MV"/>
              </w:rPr>
              <w:t>Quran</w:t>
            </w:r>
          </w:p>
        </w:tc>
        <w:tc>
          <w:tcPr>
            <w:tcW w:w="983" w:type="dxa"/>
            <w:tcBorders>
              <w:top w:val="single" w:sz="4" w:space="0" w:color="auto"/>
              <w:left w:val="single" w:sz="4" w:space="0" w:color="auto"/>
              <w:bottom w:val="single" w:sz="4" w:space="0" w:color="auto"/>
              <w:right w:val="single" w:sz="4" w:space="0" w:color="auto"/>
            </w:tcBorders>
            <w:vAlign w:val="center"/>
          </w:tcPr>
          <w:p w14:paraId="543F6AF4" w14:textId="77777777" w:rsidR="0093359A" w:rsidRPr="00D5017C" w:rsidRDefault="0093359A" w:rsidP="00056C05"/>
        </w:tc>
        <w:tc>
          <w:tcPr>
            <w:tcW w:w="1065" w:type="dxa"/>
            <w:tcBorders>
              <w:top w:val="single" w:sz="4" w:space="0" w:color="auto"/>
              <w:left w:val="single" w:sz="4" w:space="0" w:color="auto"/>
              <w:bottom w:val="single" w:sz="4" w:space="0" w:color="auto"/>
              <w:right w:val="single" w:sz="4" w:space="0" w:color="auto"/>
            </w:tcBorders>
            <w:vAlign w:val="center"/>
          </w:tcPr>
          <w:p w14:paraId="1FF6E7D6" w14:textId="77777777" w:rsidR="0093359A" w:rsidRPr="008B66E1" w:rsidRDefault="0093359A"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5E28C45F" w14:textId="77777777" w:rsidR="0093359A" w:rsidRPr="00370D63" w:rsidRDefault="0093359A" w:rsidP="00DF68F8">
            <w:pPr>
              <w:jc w:val="center"/>
              <w:rPr>
                <w:sz w:val="20"/>
                <w:szCs w:val="16"/>
                <w:highlight w:val="yellow"/>
              </w:rPr>
            </w:pPr>
          </w:p>
        </w:tc>
        <w:tc>
          <w:tcPr>
            <w:tcW w:w="1095" w:type="dxa"/>
            <w:tcBorders>
              <w:left w:val="single" w:sz="4" w:space="0" w:color="auto"/>
              <w:right w:val="single" w:sz="4" w:space="0" w:color="auto"/>
            </w:tcBorders>
          </w:tcPr>
          <w:p w14:paraId="5D02633A" w14:textId="77777777" w:rsidR="0093359A" w:rsidRPr="008B66E1" w:rsidRDefault="0093359A" w:rsidP="00DF68F8">
            <w:pPr>
              <w:jc w:val="center"/>
            </w:pPr>
          </w:p>
        </w:tc>
        <w:tc>
          <w:tcPr>
            <w:tcW w:w="1680" w:type="dxa"/>
            <w:tcBorders>
              <w:left w:val="single" w:sz="4" w:space="0" w:color="auto"/>
              <w:right w:val="single" w:sz="4" w:space="0" w:color="auto"/>
            </w:tcBorders>
          </w:tcPr>
          <w:p w14:paraId="3FA5856E" w14:textId="77777777" w:rsidR="0093359A" w:rsidRPr="004E0D66" w:rsidRDefault="0093359A" w:rsidP="00056C05">
            <w:pPr>
              <w:rPr>
                <w:rFonts w:cs="MV Boli"/>
                <w:lang w:bidi="dv-MV"/>
              </w:rPr>
            </w:pPr>
          </w:p>
        </w:tc>
        <w:tc>
          <w:tcPr>
            <w:tcW w:w="1462" w:type="dxa"/>
            <w:tcBorders>
              <w:left w:val="single" w:sz="4" w:space="0" w:color="auto"/>
              <w:right w:val="single" w:sz="4" w:space="0" w:color="auto"/>
            </w:tcBorders>
            <w:vAlign w:val="center"/>
          </w:tcPr>
          <w:p w14:paraId="4BFCB33D" w14:textId="77777777" w:rsidR="0093359A" w:rsidRPr="008B66E1" w:rsidRDefault="0093359A" w:rsidP="00056C05"/>
        </w:tc>
        <w:tc>
          <w:tcPr>
            <w:tcW w:w="1208" w:type="dxa"/>
            <w:vMerge/>
            <w:tcBorders>
              <w:left w:val="single" w:sz="4" w:space="0" w:color="auto"/>
              <w:right w:val="single" w:sz="4" w:space="0" w:color="auto"/>
            </w:tcBorders>
            <w:vAlign w:val="center"/>
          </w:tcPr>
          <w:p w14:paraId="387502AD" w14:textId="77777777" w:rsidR="0093359A" w:rsidRPr="005909A2" w:rsidRDefault="0093359A" w:rsidP="00056C05">
            <w:pPr>
              <w:rPr>
                <w:sz w:val="20"/>
                <w:szCs w:val="16"/>
              </w:rPr>
            </w:pPr>
          </w:p>
        </w:tc>
        <w:tc>
          <w:tcPr>
            <w:tcW w:w="2865" w:type="dxa"/>
            <w:gridSpan w:val="2"/>
            <w:tcBorders>
              <w:left w:val="single" w:sz="4" w:space="0" w:color="auto"/>
              <w:right w:val="double" w:sz="4" w:space="0" w:color="auto"/>
            </w:tcBorders>
            <w:vAlign w:val="center"/>
          </w:tcPr>
          <w:p w14:paraId="7BF486AD" w14:textId="77777777" w:rsidR="0093359A" w:rsidRPr="008B66E1" w:rsidRDefault="0093359A" w:rsidP="00056C05"/>
        </w:tc>
      </w:tr>
    </w:tbl>
    <w:p w14:paraId="5DA8C469" w14:textId="67F1F5A7" w:rsidR="00FB29EF" w:rsidRDefault="00FB29EF" w:rsidP="00FB29EF">
      <w:pPr>
        <w:ind w:left="2880" w:hanging="2880"/>
        <w:rPr>
          <w:b/>
          <w:bCs/>
          <w:sz w:val="28"/>
          <w:szCs w:val="28"/>
          <w:u w:val="single"/>
        </w:rPr>
      </w:pPr>
    </w:p>
    <w:p w14:paraId="486A01E0" w14:textId="25D6D208" w:rsidR="0093359A" w:rsidRDefault="0093359A" w:rsidP="00FB29EF">
      <w:pPr>
        <w:ind w:left="2880" w:hanging="2880"/>
        <w:rPr>
          <w:b/>
          <w:bCs/>
          <w:sz w:val="28"/>
          <w:szCs w:val="28"/>
          <w:u w:val="single"/>
        </w:rPr>
      </w:pPr>
    </w:p>
    <w:p w14:paraId="3D4446B6" w14:textId="7F598ABB" w:rsidR="0093359A" w:rsidRDefault="0093359A" w:rsidP="00FB29EF">
      <w:pPr>
        <w:ind w:left="2880" w:hanging="2880"/>
        <w:rPr>
          <w:b/>
          <w:bCs/>
          <w:sz w:val="28"/>
          <w:szCs w:val="28"/>
          <w:u w:val="single"/>
        </w:rPr>
      </w:pPr>
    </w:p>
    <w:p w14:paraId="292C273D" w14:textId="1DEA1A04" w:rsidR="0093359A" w:rsidRDefault="0093359A" w:rsidP="00FB29EF">
      <w:pPr>
        <w:ind w:left="2880" w:hanging="2880"/>
        <w:rPr>
          <w:b/>
          <w:bCs/>
          <w:sz w:val="28"/>
          <w:szCs w:val="28"/>
          <w:u w:val="single"/>
        </w:rPr>
      </w:pPr>
    </w:p>
    <w:p w14:paraId="38F4D08A" w14:textId="22F103BE" w:rsidR="0093359A" w:rsidRDefault="0093359A" w:rsidP="00FB29EF">
      <w:pPr>
        <w:ind w:left="2880" w:hanging="2880"/>
        <w:rPr>
          <w:b/>
          <w:bCs/>
          <w:sz w:val="28"/>
          <w:szCs w:val="28"/>
          <w:u w:val="single"/>
        </w:rPr>
      </w:pPr>
    </w:p>
    <w:p w14:paraId="1329600D" w14:textId="355685E6" w:rsidR="0093359A" w:rsidRDefault="0093359A" w:rsidP="00FB29EF">
      <w:pPr>
        <w:ind w:left="2880" w:hanging="2880"/>
        <w:rPr>
          <w:b/>
          <w:bCs/>
          <w:sz w:val="28"/>
          <w:szCs w:val="28"/>
          <w:u w:val="single"/>
        </w:rPr>
      </w:pPr>
    </w:p>
    <w:p w14:paraId="535BA4B7" w14:textId="7DCAEA5A" w:rsidR="0093359A" w:rsidRDefault="0093359A" w:rsidP="00FB29EF">
      <w:pPr>
        <w:ind w:left="2880" w:hanging="2880"/>
        <w:rPr>
          <w:b/>
          <w:bCs/>
          <w:sz w:val="28"/>
          <w:szCs w:val="28"/>
          <w:u w:val="single"/>
        </w:rPr>
      </w:pPr>
    </w:p>
    <w:p w14:paraId="6C8D71C8" w14:textId="095305DD" w:rsidR="0093359A" w:rsidRDefault="0093359A" w:rsidP="00FB29EF">
      <w:pPr>
        <w:ind w:left="2880" w:hanging="2880"/>
        <w:rPr>
          <w:b/>
          <w:bCs/>
          <w:sz w:val="28"/>
          <w:szCs w:val="28"/>
          <w:u w:val="single"/>
        </w:rPr>
      </w:pPr>
    </w:p>
    <w:p w14:paraId="51149AAB" w14:textId="77777777" w:rsidR="0093359A" w:rsidRDefault="0093359A" w:rsidP="00FB29EF">
      <w:pPr>
        <w:ind w:left="2880" w:hanging="2880"/>
        <w:rPr>
          <w:b/>
          <w:bCs/>
          <w:sz w:val="28"/>
          <w:szCs w:val="28"/>
          <w:u w:val="single"/>
        </w:rPr>
      </w:pPr>
    </w:p>
    <w:p w14:paraId="15209E78" w14:textId="77777777" w:rsidR="00721C40" w:rsidRDefault="00721C40" w:rsidP="003B1B06">
      <w:pPr>
        <w:rPr>
          <w:b/>
          <w:bCs/>
          <w:sz w:val="28"/>
          <w:szCs w:val="28"/>
          <w:u w:val="single"/>
        </w:rPr>
      </w:pPr>
    </w:p>
    <w:p w14:paraId="4E7BF9C0" w14:textId="77777777" w:rsidR="00FB29EF" w:rsidRPr="00E267F1" w:rsidRDefault="00FB29EF" w:rsidP="003B1B06">
      <w:pPr>
        <w:rPr>
          <w:b/>
          <w:bCs/>
          <w:sz w:val="28"/>
          <w:szCs w:val="28"/>
          <w:u w:val="single"/>
        </w:rPr>
      </w:pPr>
      <w:r w:rsidRPr="00E267F1">
        <w:rPr>
          <w:b/>
          <w:bCs/>
          <w:sz w:val="28"/>
          <w:szCs w:val="28"/>
          <w:u w:val="single"/>
        </w:rPr>
        <w:t xml:space="preserve">Delivery Schedule  </w:t>
      </w:r>
    </w:p>
    <w:p w14:paraId="7C03C0A6" w14:textId="77777777" w:rsidR="00FB29EF" w:rsidRPr="00E267F1" w:rsidRDefault="00FB29EF" w:rsidP="004E0D66">
      <w:pPr>
        <w:rPr>
          <w:b/>
          <w:bCs/>
          <w:szCs w:val="24"/>
        </w:rPr>
      </w:pPr>
    </w:p>
    <w:tbl>
      <w:tblPr>
        <w:tblStyle w:val="TableGrid"/>
        <w:tblpPr w:leftFromText="180" w:rightFromText="180" w:vertAnchor="text" w:tblpY="1"/>
        <w:tblOverlap w:val="never"/>
        <w:tblW w:w="8613" w:type="dxa"/>
        <w:tblLayout w:type="fixed"/>
        <w:tblLook w:val="04A0" w:firstRow="1" w:lastRow="0" w:firstColumn="1" w:lastColumn="0" w:noHBand="0" w:noVBand="1"/>
      </w:tblPr>
      <w:tblGrid>
        <w:gridCol w:w="344"/>
        <w:gridCol w:w="3166"/>
        <w:gridCol w:w="1134"/>
        <w:gridCol w:w="3969"/>
      </w:tblGrid>
      <w:tr w:rsidR="00FB29EF" w:rsidRPr="00E267F1" w14:paraId="1807FA81" w14:textId="77777777" w:rsidTr="003B1B06">
        <w:trPr>
          <w:trHeight w:val="352"/>
        </w:trPr>
        <w:tc>
          <w:tcPr>
            <w:tcW w:w="344" w:type="dxa"/>
            <w:vMerge w:val="restart"/>
          </w:tcPr>
          <w:p w14:paraId="37029246" w14:textId="77777777" w:rsidR="00FB29EF" w:rsidRPr="00E267F1" w:rsidRDefault="00FB29EF" w:rsidP="00FB29EF">
            <w:pPr>
              <w:jc w:val="center"/>
              <w:rPr>
                <w:spacing w:val="8"/>
              </w:rPr>
            </w:pPr>
            <w:r w:rsidRPr="00E267F1">
              <w:rPr>
                <w:spacing w:val="8"/>
              </w:rPr>
              <w:t>#</w:t>
            </w:r>
          </w:p>
        </w:tc>
        <w:tc>
          <w:tcPr>
            <w:tcW w:w="3166" w:type="dxa"/>
            <w:vMerge w:val="restart"/>
          </w:tcPr>
          <w:p w14:paraId="78B2458B" w14:textId="77777777" w:rsidR="00FB29EF" w:rsidRPr="00E267F1" w:rsidRDefault="00FB29EF" w:rsidP="003B1B06">
            <w:pPr>
              <w:jc w:val="center"/>
              <w:rPr>
                <w:spacing w:val="8"/>
              </w:rPr>
            </w:pPr>
            <w:r w:rsidRPr="00E267F1">
              <w:rPr>
                <w:spacing w:val="8"/>
              </w:rPr>
              <w:t>Item</w:t>
            </w:r>
          </w:p>
          <w:p w14:paraId="6A22D596" w14:textId="77777777" w:rsidR="00FB29EF" w:rsidRPr="00E267F1" w:rsidRDefault="00FB29EF" w:rsidP="003B1B06">
            <w:pPr>
              <w:jc w:val="center"/>
              <w:rPr>
                <w:spacing w:val="8"/>
              </w:rPr>
            </w:pPr>
          </w:p>
        </w:tc>
        <w:tc>
          <w:tcPr>
            <w:tcW w:w="1134" w:type="dxa"/>
            <w:vMerge w:val="restart"/>
          </w:tcPr>
          <w:p w14:paraId="5568D181" w14:textId="77777777" w:rsidR="00FB29EF" w:rsidRPr="00E267F1" w:rsidRDefault="00FB29EF" w:rsidP="00FB29EF">
            <w:pPr>
              <w:jc w:val="center"/>
              <w:rPr>
                <w:spacing w:val="8"/>
              </w:rPr>
            </w:pPr>
            <w:r w:rsidRPr="00E267F1">
              <w:rPr>
                <w:spacing w:val="8"/>
              </w:rPr>
              <w:t>Unit</w:t>
            </w:r>
          </w:p>
          <w:p w14:paraId="313A1EED" w14:textId="77777777" w:rsidR="00FB29EF" w:rsidRPr="00E267F1" w:rsidRDefault="00FB29EF" w:rsidP="00FB29EF">
            <w:pPr>
              <w:jc w:val="center"/>
              <w:rPr>
                <w:spacing w:val="8"/>
              </w:rPr>
            </w:pPr>
          </w:p>
        </w:tc>
        <w:tc>
          <w:tcPr>
            <w:tcW w:w="3969" w:type="dxa"/>
          </w:tcPr>
          <w:p w14:paraId="1DC13481" w14:textId="77777777" w:rsidR="00FB29EF" w:rsidRPr="00E267F1" w:rsidRDefault="00FB29EF" w:rsidP="00FB29EF">
            <w:pPr>
              <w:jc w:val="center"/>
              <w:rPr>
                <w:spacing w:val="8"/>
              </w:rPr>
            </w:pPr>
            <w:r w:rsidRPr="00E267F1">
              <w:rPr>
                <w:spacing w:val="8"/>
              </w:rPr>
              <w:t>Quantity</w:t>
            </w:r>
          </w:p>
        </w:tc>
      </w:tr>
      <w:tr w:rsidR="00FB29EF" w:rsidRPr="00E267F1" w14:paraId="1BE5EABD" w14:textId="77777777" w:rsidTr="003B1B06">
        <w:trPr>
          <w:cantSplit/>
          <w:trHeight w:val="613"/>
        </w:trPr>
        <w:tc>
          <w:tcPr>
            <w:tcW w:w="344" w:type="dxa"/>
            <w:vMerge/>
          </w:tcPr>
          <w:p w14:paraId="0521DED7" w14:textId="77777777" w:rsidR="00FB29EF" w:rsidRPr="00E267F1" w:rsidRDefault="00FB29EF" w:rsidP="00FB29EF">
            <w:pPr>
              <w:jc w:val="center"/>
              <w:rPr>
                <w:spacing w:val="8"/>
              </w:rPr>
            </w:pPr>
          </w:p>
        </w:tc>
        <w:tc>
          <w:tcPr>
            <w:tcW w:w="3166" w:type="dxa"/>
            <w:vMerge/>
          </w:tcPr>
          <w:p w14:paraId="7F6E8584" w14:textId="77777777" w:rsidR="00FB29EF" w:rsidRPr="00E267F1" w:rsidRDefault="00FB29EF" w:rsidP="003B1B06">
            <w:pPr>
              <w:jc w:val="center"/>
              <w:rPr>
                <w:spacing w:val="8"/>
              </w:rPr>
            </w:pPr>
          </w:p>
        </w:tc>
        <w:tc>
          <w:tcPr>
            <w:tcW w:w="1134" w:type="dxa"/>
            <w:vMerge/>
          </w:tcPr>
          <w:p w14:paraId="4E05079F" w14:textId="77777777" w:rsidR="00FB29EF" w:rsidRPr="00E267F1" w:rsidRDefault="00FB29EF" w:rsidP="00FB29EF">
            <w:pPr>
              <w:jc w:val="center"/>
              <w:rPr>
                <w:spacing w:val="8"/>
              </w:rPr>
            </w:pPr>
          </w:p>
        </w:tc>
        <w:tc>
          <w:tcPr>
            <w:tcW w:w="3969" w:type="dxa"/>
          </w:tcPr>
          <w:p w14:paraId="3202438B" w14:textId="2EE44D19" w:rsidR="003B1B06" w:rsidRDefault="003B1B06" w:rsidP="003B1B06">
            <w:pPr>
              <w:jc w:val="center"/>
              <w:rPr>
                <w:b/>
                <w:bCs/>
                <w:sz w:val="20"/>
                <w:szCs w:val="16"/>
              </w:rPr>
            </w:pPr>
          </w:p>
          <w:p w14:paraId="076E8C88" w14:textId="148C1D07" w:rsidR="00FB29EF" w:rsidRPr="003B1B06" w:rsidRDefault="00FB29EF" w:rsidP="002B4D97">
            <w:pPr>
              <w:rPr>
                <w:sz w:val="20"/>
                <w:szCs w:val="16"/>
              </w:rPr>
            </w:pPr>
          </w:p>
        </w:tc>
      </w:tr>
      <w:tr w:rsidR="00FB29EF" w:rsidRPr="00675776" w14:paraId="2DDF45D6" w14:textId="77777777" w:rsidTr="003B1B06">
        <w:trPr>
          <w:trHeight w:val="808"/>
        </w:trPr>
        <w:tc>
          <w:tcPr>
            <w:tcW w:w="344" w:type="dxa"/>
            <w:vAlign w:val="center"/>
          </w:tcPr>
          <w:p w14:paraId="5E6B13D3" w14:textId="356887F5" w:rsidR="00FB29EF" w:rsidRPr="00E267F1" w:rsidRDefault="00FB29EF" w:rsidP="00FB29EF">
            <w:pPr>
              <w:jc w:val="center"/>
            </w:pPr>
          </w:p>
        </w:tc>
        <w:tc>
          <w:tcPr>
            <w:tcW w:w="3166" w:type="dxa"/>
            <w:vAlign w:val="center"/>
          </w:tcPr>
          <w:p w14:paraId="4CE46436" w14:textId="7DA04650" w:rsidR="00FB29EF" w:rsidRPr="003B1B06" w:rsidRDefault="00FB29EF" w:rsidP="003B1B06">
            <w:pPr>
              <w:rPr>
                <w:b/>
                <w:bCs/>
              </w:rPr>
            </w:pPr>
          </w:p>
        </w:tc>
        <w:tc>
          <w:tcPr>
            <w:tcW w:w="1134" w:type="dxa"/>
            <w:vAlign w:val="center"/>
          </w:tcPr>
          <w:p w14:paraId="70E54E4C" w14:textId="2FA03647" w:rsidR="00FB29EF" w:rsidRPr="003B1B06" w:rsidRDefault="00FB29EF" w:rsidP="00056C05">
            <w:pPr>
              <w:rPr>
                <w:b/>
                <w:bCs/>
              </w:rPr>
            </w:pPr>
          </w:p>
        </w:tc>
        <w:tc>
          <w:tcPr>
            <w:tcW w:w="3969" w:type="dxa"/>
            <w:vAlign w:val="center"/>
          </w:tcPr>
          <w:p w14:paraId="27F99BEB" w14:textId="7DAC0204" w:rsidR="00FB29EF" w:rsidRPr="003B1B06" w:rsidRDefault="00FB29EF" w:rsidP="00056C05">
            <w:pPr>
              <w:rPr>
                <w:b/>
                <w:bCs/>
                <w:sz w:val="20"/>
              </w:rPr>
            </w:pPr>
          </w:p>
        </w:tc>
      </w:tr>
      <w:tr w:rsidR="00721C40" w:rsidRPr="00675776" w14:paraId="13C317B2" w14:textId="77777777" w:rsidTr="003B1B06">
        <w:trPr>
          <w:trHeight w:val="808"/>
        </w:trPr>
        <w:tc>
          <w:tcPr>
            <w:tcW w:w="344" w:type="dxa"/>
            <w:vAlign w:val="center"/>
          </w:tcPr>
          <w:p w14:paraId="036C3D73" w14:textId="77777777" w:rsidR="00721C40" w:rsidRPr="00E267F1" w:rsidRDefault="00721C40" w:rsidP="00FB29EF">
            <w:pPr>
              <w:jc w:val="center"/>
            </w:pPr>
          </w:p>
        </w:tc>
        <w:tc>
          <w:tcPr>
            <w:tcW w:w="3166" w:type="dxa"/>
            <w:vAlign w:val="center"/>
          </w:tcPr>
          <w:p w14:paraId="6A7E048B" w14:textId="77777777" w:rsidR="00721C40" w:rsidRPr="003B1B06" w:rsidRDefault="00721C40" w:rsidP="003B1B06">
            <w:pPr>
              <w:rPr>
                <w:b/>
                <w:bCs/>
              </w:rPr>
            </w:pPr>
          </w:p>
        </w:tc>
        <w:tc>
          <w:tcPr>
            <w:tcW w:w="1134" w:type="dxa"/>
            <w:vAlign w:val="center"/>
          </w:tcPr>
          <w:p w14:paraId="7F81494B" w14:textId="77777777" w:rsidR="00721C40" w:rsidRPr="003B1B06" w:rsidRDefault="00721C40" w:rsidP="00056C05">
            <w:pPr>
              <w:rPr>
                <w:b/>
                <w:bCs/>
              </w:rPr>
            </w:pPr>
          </w:p>
        </w:tc>
        <w:tc>
          <w:tcPr>
            <w:tcW w:w="3969" w:type="dxa"/>
            <w:vAlign w:val="center"/>
          </w:tcPr>
          <w:p w14:paraId="1DE5CBAB" w14:textId="77777777" w:rsidR="00721C40" w:rsidRPr="003B1B06" w:rsidRDefault="00721C40" w:rsidP="00056C05">
            <w:pPr>
              <w:rPr>
                <w:b/>
                <w:bCs/>
                <w:sz w:val="20"/>
              </w:rPr>
            </w:pPr>
          </w:p>
        </w:tc>
      </w:tr>
      <w:tr w:rsidR="00721C40" w:rsidRPr="00675776" w14:paraId="080BB949" w14:textId="77777777" w:rsidTr="003B1B06">
        <w:trPr>
          <w:trHeight w:val="808"/>
        </w:trPr>
        <w:tc>
          <w:tcPr>
            <w:tcW w:w="344" w:type="dxa"/>
            <w:vAlign w:val="center"/>
          </w:tcPr>
          <w:p w14:paraId="22C44E5D" w14:textId="77777777" w:rsidR="00721C40" w:rsidRPr="00E267F1" w:rsidRDefault="00721C40" w:rsidP="00FB29EF">
            <w:pPr>
              <w:jc w:val="center"/>
            </w:pPr>
          </w:p>
        </w:tc>
        <w:tc>
          <w:tcPr>
            <w:tcW w:w="3166" w:type="dxa"/>
            <w:vAlign w:val="center"/>
          </w:tcPr>
          <w:p w14:paraId="5FFF13A2" w14:textId="77777777" w:rsidR="00721C40" w:rsidRPr="003B1B06" w:rsidRDefault="00721C40" w:rsidP="003B1B06">
            <w:pPr>
              <w:rPr>
                <w:b/>
                <w:bCs/>
              </w:rPr>
            </w:pPr>
          </w:p>
        </w:tc>
        <w:tc>
          <w:tcPr>
            <w:tcW w:w="1134" w:type="dxa"/>
            <w:vAlign w:val="center"/>
          </w:tcPr>
          <w:p w14:paraId="57A1237D" w14:textId="77777777" w:rsidR="00721C40" w:rsidRPr="003B1B06" w:rsidRDefault="00721C40" w:rsidP="00056C05">
            <w:pPr>
              <w:rPr>
                <w:b/>
                <w:bCs/>
              </w:rPr>
            </w:pPr>
          </w:p>
        </w:tc>
        <w:tc>
          <w:tcPr>
            <w:tcW w:w="3969" w:type="dxa"/>
            <w:vAlign w:val="center"/>
          </w:tcPr>
          <w:p w14:paraId="5BDB52FE" w14:textId="77777777" w:rsidR="00721C40" w:rsidRPr="003B1B06" w:rsidRDefault="00721C40" w:rsidP="00056C05">
            <w:pPr>
              <w:rPr>
                <w:b/>
                <w:bCs/>
                <w:sz w:val="20"/>
              </w:rPr>
            </w:pPr>
          </w:p>
        </w:tc>
      </w:tr>
      <w:tr w:rsidR="00721C40" w:rsidRPr="00675776" w14:paraId="34BFE845" w14:textId="77777777" w:rsidTr="003B1B06">
        <w:trPr>
          <w:trHeight w:val="808"/>
        </w:trPr>
        <w:tc>
          <w:tcPr>
            <w:tcW w:w="344" w:type="dxa"/>
            <w:vAlign w:val="center"/>
          </w:tcPr>
          <w:p w14:paraId="44CFE549" w14:textId="77777777" w:rsidR="00721C40" w:rsidRPr="00E267F1" w:rsidRDefault="00721C40" w:rsidP="00FB29EF">
            <w:pPr>
              <w:jc w:val="center"/>
            </w:pPr>
          </w:p>
        </w:tc>
        <w:tc>
          <w:tcPr>
            <w:tcW w:w="3166" w:type="dxa"/>
            <w:vAlign w:val="center"/>
          </w:tcPr>
          <w:p w14:paraId="769BEB19" w14:textId="77777777" w:rsidR="00721C40" w:rsidRPr="003B1B06" w:rsidRDefault="00721C40" w:rsidP="003B1B06">
            <w:pPr>
              <w:rPr>
                <w:b/>
                <w:bCs/>
              </w:rPr>
            </w:pPr>
          </w:p>
        </w:tc>
        <w:tc>
          <w:tcPr>
            <w:tcW w:w="1134" w:type="dxa"/>
            <w:vAlign w:val="center"/>
          </w:tcPr>
          <w:p w14:paraId="56970628" w14:textId="77777777" w:rsidR="00721C40" w:rsidRPr="003B1B06" w:rsidRDefault="00721C40" w:rsidP="00056C05">
            <w:pPr>
              <w:rPr>
                <w:b/>
                <w:bCs/>
              </w:rPr>
            </w:pPr>
          </w:p>
        </w:tc>
        <w:tc>
          <w:tcPr>
            <w:tcW w:w="3969" w:type="dxa"/>
            <w:vAlign w:val="center"/>
          </w:tcPr>
          <w:p w14:paraId="7AD411E8" w14:textId="77777777" w:rsidR="00721C40" w:rsidRPr="003B1B06" w:rsidRDefault="00721C40" w:rsidP="00056C05">
            <w:pPr>
              <w:rPr>
                <w:b/>
                <w:bCs/>
                <w:sz w:val="20"/>
              </w:rPr>
            </w:pPr>
          </w:p>
        </w:tc>
      </w:tr>
      <w:tr w:rsidR="00721C40" w:rsidRPr="00675776" w14:paraId="6718776C" w14:textId="77777777" w:rsidTr="003B1B06">
        <w:trPr>
          <w:trHeight w:val="808"/>
        </w:trPr>
        <w:tc>
          <w:tcPr>
            <w:tcW w:w="344" w:type="dxa"/>
            <w:vAlign w:val="center"/>
          </w:tcPr>
          <w:p w14:paraId="2BF0B8ED" w14:textId="77777777" w:rsidR="00721C40" w:rsidRPr="00E267F1" w:rsidRDefault="00721C40" w:rsidP="00FB29EF">
            <w:pPr>
              <w:jc w:val="center"/>
            </w:pPr>
          </w:p>
        </w:tc>
        <w:tc>
          <w:tcPr>
            <w:tcW w:w="3166" w:type="dxa"/>
            <w:vAlign w:val="center"/>
          </w:tcPr>
          <w:p w14:paraId="4CF3296C" w14:textId="77777777" w:rsidR="00721C40" w:rsidRPr="003B1B06" w:rsidRDefault="00721C40" w:rsidP="003B1B06">
            <w:pPr>
              <w:rPr>
                <w:b/>
                <w:bCs/>
              </w:rPr>
            </w:pPr>
          </w:p>
        </w:tc>
        <w:tc>
          <w:tcPr>
            <w:tcW w:w="1134" w:type="dxa"/>
            <w:vAlign w:val="center"/>
          </w:tcPr>
          <w:p w14:paraId="2788FF75" w14:textId="77777777" w:rsidR="00721C40" w:rsidRPr="003B1B06" w:rsidRDefault="00721C40" w:rsidP="00056C05">
            <w:pPr>
              <w:rPr>
                <w:b/>
                <w:bCs/>
              </w:rPr>
            </w:pPr>
          </w:p>
        </w:tc>
        <w:tc>
          <w:tcPr>
            <w:tcW w:w="3969" w:type="dxa"/>
            <w:vAlign w:val="center"/>
          </w:tcPr>
          <w:p w14:paraId="4DBD0292" w14:textId="77777777" w:rsidR="00721C40" w:rsidRPr="003B1B06" w:rsidRDefault="00721C40" w:rsidP="00056C05">
            <w:pPr>
              <w:rPr>
                <w:b/>
                <w:bCs/>
                <w:sz w:val="20"/>
              </w:rPr>
            </w:pPr>
          </w:p>
        </w:tc>
      </w:tr>
      <w:tr w:rsidR="00721C40" w:rsidRPr="00675776" w14:paraId="4391ED27" w14:textId="77777777" w:rsidTr="003B1B06">
        <w:trPr>
          <w:trHeight w:val="808"/>
        </w:trPr>
        <w:tc>
          <w:tcPr>
            <w:tcW w:w="344" w:type="dxa"/>
            <w:vAlign w:val="center"/>
          </w:tcPr>
          <w:p w14:paraId="4A6DCB3D" w14:textId="77777777" w:rsidR="00721C40" w:rsidRPr="00E267F1" w:rsidRDefault="00721C40" w:rsidP="00FB29EF">
            <w:pPr>
              <w:jc w:val="center"/>
            </w:pPr>
          </w:p>
        </w:tc>
        <w:tc>
          <w:tcPr>
            <w:tcW w:w="3166" w:type="dxa"/>
            <w:vAlign w:val="center"/>
          </w:tcPr>
          <w:p w14:paraId="711ABD4C" w14:textId="77777777" w:rsidR="00721C40" w:rsidRPr="003B1B06" w:rsidRDefault="00721C40" w:rsidP="003B1B06">
            <w:pPr>
              <w:rPr>
                <w:b/>
                <w:bCs/>
              </w:rPr>
            </w:pPr>
          </w:p>
        </w:tc>
        <w:tc>
          <w:tcPr>
            <w:tcW w:w="1134" w:type="dxa"/>
            <w:vAlign w:val="center"/>
          </w:tcPr>
          <w:p w14:paraId="29DCFA28" w14:textId="77777777" w:rsidR="00721C40" w:rsidRPr="003B1B06" w:rsidRDefault="00721C40" w:rsidP="00056C05">
            <w:pPr>
              <w:rPr>
                <w:b/>
                <w:bCs/>
              </w:rPr>
            </w:pPr>
          </w:p>
        </w:tc>
        <w:tc>
          <w:tcPr>
            <w:tcW w:w="3969" w:type="dxa"/>
            <w:vAlign w:val="center"/>
          </w:tcPr>
          <w:p w14:paraId="1D759997" w14:textId="77777777" w:rsidR="00721C40" w:rsidRPr="003B1B06" w:rsidRDefault="00721C40" w:rsidP="00056C05">
            <w:pPr>
              <w:rPr>
                <w:b/>
                <w:bCs/>
                <w:sz w:val="20"/>
              </w:rPr>
            </w:pPr>
          </w:p>
        </w:tc>
      </w:tr>
      <w:tr w:rsidR="00721C40" w:rsidRPr="00675776" w14:paraId="035A7078" w14:textId="77777777" w:rsidTr="003B1B06">
        <w:trPr>
          <w:trHeight w:val="808"/>
        </w:trPr>
        <w:tc>
          <w:tcPr>
            <w:tcW w:w="344" w:type="dxa"/>
            <w:vAlign w:val="center"/>
          </w:tcPr>
          <w:p w14:paraId="7458481F" w14:textId="77777777" w:rsidR="00721C40" w:rsidRPr="00E267F1" w:rsidRDefault="00721C40" w:rsidP="00FB29EF">
            <w:pPr>
              <w:jc w:val="center"/>
            </w:pPr>
          </w:p>
        </w:tc>
        <w:tc>
          <w:tcPr>
            <w:tcW w:w="3166" w:type="dxa"/>
            <w:vAlign w:val="center"/>
          </w:tcPr>
          <w:p w14:paraId="79D3C777" w14:textId="77777777" w:rsidR="00721C40" w:rsidRPr="003B1B06" w:rsidRDefault="00721C40" w:rsidP="003B1B06">
            <w:pPr>
              <w:rPr>
                <w:b/>
                <w:bCs/>
              </w:rPr>
            </w:pPr>
          </w:p>
        </w:tc>
        <w:tc>
          <w:tcPr>
            <w:tcW w:w="1134" w:type="dxa"/>
            <w:vAlign w:val="center"/>
          </w:tcPr>
          <w:p w14:paraId="4C982A53" w14:textId="77777777" w:rsidR="00721C40" w:rsidRPr="003B1B06" w:rsidRDefault="00721C40" w:rsidP="00056C05">
            <w:pPr>
              <w:rPr>
                <w:b/>
                <w:bCs/>
              </w:rPr>
            </w:pPr>
          </w:p>
        </w:tc>
        <w:tc>
          <w:tcPr>
            <w:tcW w:w="3969" w:type="dxa"/>
            <w:vAlign w:val="center"/>
          </w:tcPr>
          <w:p w14:paraId="049C8301" w14:textId="77777777" w:rsidR="00721C40" w:rsidRPr="003B1B06" w:rsidRDefault="00721C40" w:rsidP="00056C05">
            <w:pPr>
              <w:rPr>
                <w:b/>
                <w:bCs/>
                <w:sz w:val="20"/>
              </w:rPr>
            </w:pPr>
          </w:p>
        </w:tc>
      </w:tr>
    </w:tbl>
    <w:p w14:paraId="02EB0DBA" w14:textId="0F8B2F8F" w:rsidR="00721C40" w:rsidRPr="00721C40" w:rsidRDefault="00721C40" w:rsidP="00721C40">
      <w:pPr>
        <w:rPr>
          <w:spacing w:val="8"/>
          <w:sz w:val="20"/>
        </w:rPr>
      </w:pPr>
    </w:p>
    <w:tbl>
      <w:tblPr>
        <w:tblW w:w="0" w:type="auto"/>
        <w:tblLayout w:type="fixed"/>
        <w:tblLook w:val="0000" w:firstRow="0" w:lastRow="0" w:firstColumn="0" w:lastColumn="0" w:noHBand="0" w:noVBand="0"/>
      </w:tblPr>
      <w:tblGrid>
        <w:gridCol w:w="13858"/>
      </w:tblGrid>
      <w:tr w:rsidR="00FB29EF" w:rsidRPr="002351D0" w14:paraId="75340E9E" w14:textId="77777777" w:rsidTr="0093359A">
        <w:trPr>
          <w:cantSplit/>
          <w:trHeight w:val="1710"/>
        </w:trPr>
        <w:tc>
          <w:tcPr>
            <w:tcW w:w="13858" w:type="dxa"/>
          </w:tcPr>
          <w:p w14:paraId="55AEC90B" w14:textId="77777777" w:rsidR="0093359A" w:rsidRDefault="0093359A" w:rsidP="006D35BD">
            <w:pPr>
              <w:pStyle w:val="SectionVIHeader"/>
              <w:jc w:val="left"/>
            </w:pPr>
            <w:bookmarkStart w:id="434" w:name="_Toc234132717"/>
            <w:bookmarkStart w:id="435" w:name="_Toc458817150"/>
          </w:p>
          <w:p w14:paraId="5A98838C" w14:textId="7143EB82" w:rsidR="00FB29EF" w:rsidRPr="002351D0" w:rsidRDefault="00FB29EF" w:rsidP="006D35BD">
            <w:pPr>
              <w:pStyle w:val="SectionVIHeader"/>
              <w:jc w:val="left"/>
            </w:pPr>
            <w:r w:rsidRPr="002351D0">
              <w:t>2.</w:t>
            </w:r>
            <w:r w:rsidRPr="002351D0">
              <w:tab/>
              <w:t>List of Related Services and Completion Schedule</w:t>
            </w:r>
            <w:bookmarkEnd w:id="434"/>
            <w:bookmarkEnd w:id="435"/>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77777777" w:rsidR="00FB29EF" w:rsidRPr="002351D0" w:rsidRDefault="00FB29EF" w:rsidP="00FB29EF">
            <w:pPr>
              <w:pStyle w:val="Outline"/>
              <w:spacing w:before="60" w:after="60"/>
              <w:jc w:val="center"/>
              <w:rPr>
                <w:kern w:val="0"/>
              </w:rPr>
            </w:pPr>
          </w:p>
        </w:tc>
        <w:tc>
          <w:tcPr>
            <w:tcW w:w="4860" w:type="dxa"/>
            <w:tcBorders>
              <w:top w:val="double" w:sz="4" w:space="0" w:color="auto"/>
              <w:bottom w:val="single" w:sz="6" w:space="0" w:color="auto"/>
            </w:tcBorders>
          </w:tcPr>
          <w:p w14:paraId="17F1B070" w14:textId="097000E8" w:rsidR="00FB29EF" w:rsidRPr="00F504C8" w:rsidRDefault="00FB29EF" w:rsidP="00EA2D6B">
            <w:pPr>
              <w:pStyle w:val="Outline"/>
              <w:spacing w:before="60" w:after="60"/>
              <w:rPr>
                <w:kern w:val="0"/>
              </w:rPr>
            </w:pPr>
          </w:p>
        </w:tc>
        <w:tc>
          <w:tcPr>
            <w:tcW w:w="1890" w:type="dxa"/>
            <w:tcBorders>
              <w:top w:val="double" w:sz="4" w:space="0" w:color="auto"/>
              <w:bottom w:val="single" w:sz="6" w:space="0" w:color="auto"/>
            </w:tcBorders>
          </w:tcPr>
          <w:p w14:paraId="2E0A74C8" w14:textId="77777777" w:rsidR="00FB29EF" w:rsidRPr="002351D0" w:rsidRDefault="00FB29EF" w:rsidP="00FB29EF">
            <w:pPr>
              <w:pStyle w:val="Outline"/>
              <w:spacing w:before="60" w:after="60"/>
              <w:jc w:val="center"/>
              <w:rPr>
                <w:kern w:val="0"/>
              </w:rPr>
            </w:pPr>
          </w:p>
        </w:tc>
        <w:tc>
          <w:tcPr>
            <w:tcW w:w="1796" w:type="dxa"/>
            <w:tcBorders>
              <w:top w:val="double" w:sz="4" w:space="0" w:color="auto"/>
              <w:bottom w:val="single" w:sz="6" w:space="0" w:color="auto"/>
            </w:tcBorders>
          </w:tcPr>
          <w:p w14:paraId="622EEA0E" w14:textId="77777777" w:rsidR="00FB29EF" w:rsidRPr="002351D0" w:rsidRDefault="00FB29EF" w:rsidP="00FB29EF">
            <w:pPr>
              <w:pStyle w:val="Outline"/>
              <w:spacing w:before="60" w:after="60"/>
              <w:jc w:val="center"/>
              <w:rPr>
                <w:kern w:val="0"/>
              </w:rPr>
            </w:pPr>
          </w:p>
        </w:tc>
        <w:tc>
          <w:tcPr>
            <w:tcW w:w="2295" w:type="dxa"/>
            <w:tcBorders>
              <w:top w:val="double" w:sz="4" w:space="0" w:color="auto"/>
              <w:bottom w:val="single" w:sz="6" w:space="0" w:color="auto"/>
            </w:tcBorders>
          </w:tcPr>
          <w:p w14:paraId="3CD60D47" w14:textId="77777777" w:rsidR="00FB29EF" w:rsidRPr="002351D0" w:rsidRDefault="00FB29EF" w:rsidP="00FB29EF">
            <w:pPr>
              <w:pStyle w:val="Outline"/>
              <w:spacing w:before="60" w:after="60"/>
              <w:jc w:val="center"/>
              <w:rPr>
                <w:kern w:val="0"/>
              </w:rPr>
            </w:pPr>
          </w:p>
        </w:tc>
        <w:tc>
          <w:tcPr>
            <w:tcW w:w="2127"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16E3C9EE"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3BC664A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506EE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FB29EF"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822F53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026E4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5CA82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508AE6B" w14:textId="77777777" w:rsidR="00FB29EF" w:rsidRPr="002351D0" w:rsidRDefault="00FB29EF" w:rsidP="00FB29EF">
            <w:pPr>
              <w:pStyle w:val="Outline"/>
              <w:spacing w:before="60" w:after="60"/>
              <w:jc w:val="center"/>
              <w:rPr>
                <w:kern w:val="0"/>
              </w:rPr>
            </w:pPr>
          </w:p>
        </w:tc>
      </w:tr>
      <w:tr w:rsidR="00FB29EF" w:rsidRPr="002351D0" w14:paraId="43FC9967" w14:textId="77777777" w:rsidTr="00FB29EF">
        <w:trPr>
          <w:cantSplit/>
          <w:trHeight w:val="255"/>
        </w:trPr>
        <w:tc>
          <w:tcPr>
            <w:tcW w:w="918" w:type="dxa"/>
            <w:tcBorders>
              <w:top w:val="single" w:sz="6" w:space="0" w:color="auto"/>
              <w:bottom w:val="single" w:sz="6" w:space="0" w:color="auto"/>
            </w:tcBorders>
          </w:tcPr>
          <w:p w14:paraId="6884FD4F"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0F6B842"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4079FC8"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5FE87E6E"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75471BA6" w14:textId="77777777" w:rsidR="00FB29EF" w:rsidRPr="002351D0" w:rsidRDefault="00FB29EF" w:rsidP="00FB29EF">
            <w:pPr>
              <w:pStyle w:val="Outline"/>
              <w:spacing w:before="60" w:after="60"/>
              <w:jc w:val="center"/>
              <w:rPr>
                <w:kern w:val="0"/>
              </w:rPr>
            </w:pPr>
          </w:p>
        </w:tc>
      </w:tr>
      <w:tr w:rsidR="00FB29EF" w:rsidRPr="002351D0" w14:paraId="7BC36CC0" w14:textId="77777777" w:rsidTr="00FB29EF">
        <w:trPr>
          <w:cantSplit/>
          <w:trHeight w:val="255"/>
        </w:trPr>
        <w:tc>
          <w:tcPr>
            <w:tcW w:w="918" w:type="dxa"/>
            <w:tcBorders>
              <w:top w:val="single" w:sz="6" w:space="0" w:color="auto"/>
              <w:bottom w:val="single" w:sz="6" w:space="0" w:color="auto"/>
            </w:tcBorders>
          </w:tcPr>
          <w:p w14:paraId="4C95E60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2DA74E33" w14:textId="77777777" w:rsidR="00FB29EF" w:rsidRPr="002351D0" w:rsidRDefault="00FB29EF" w:rsidP="00FB29EF">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066FCD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3DB2CEF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FBA5E61" w14:textId="77777777" w:rsidR="00FB29EF" w:rsidRPr="002351D0" w:rsidRDefault="00FB29EF" w:rsidP="00FB29EF">
            <w:pPr>
              <w:pStyle w:val="Outline"/>
              <w:spacing w:before="60" w:after="60"/>
              <w:jc w:val="center"/>
              <w:rPr>
                <w:kern w:val="0"/>
              </w:rPr>
            </w:pPr>
          </w:p>
        </w:tc>
      </w:tr>
      <w:tr w:rsidR="00FB29EF" w:rsidRPr="002351D0" w14:paraId="4122431D" w14:textId="77777777" w:rsidTr="00FB29EF">
        <w:trPr>
          <w:cantSplit/>
          <w:trHeight w:val="255"/>
        </w:trPr>
        <w:tc>
          <w:tcPr>
            <w:tcW w:w="918" w:type="dxa"/>
            <w:tcBorders>
              <w:top w:val="single" w:sz="6" w:space="0" w:color="auto"/>
              <w:bottom w:val="single" w:sz="6" w:space="0" w:color="auto"/>
            </w:tcBorders>
          </w:tcPr>
          <w:p w14:paraId="133006D3"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48296E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0E41C5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62A5C1E2"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C0BF0D1" w14:textId="77777777" w:rsidR="00FB29EF" w:rsidRPr="002351D0" w:rsidRDefault="00FB29EF" w:rsidP="00FB29EF">
            <w:pPr>
              <w:pStyle w:val="Outline"/>
              <w:spacing w:before="60" w:after="60"/>
              <w:jc w:val="center"/>
              <w:rPr>
                <w:kern w:val="0"/>
              </w:rPr>
            </w:pPr>
          </w:p>
        </w:tc>
      </w:tr>
      <w:tr w:rsidR="00FB29EF" w:rsidRPr="002351D0" w14:paraId="1AEDF4C9" w14:textId="77777777" w:rsidTr="00FB29EF">
        <w:trPr>
          <w:cantSplit/>
          <w:trHeight w:val="255"/>
        </w:trPr>
        <w:tc>
          <w:tcPr>
            <w:tcW w:w="918" w:type="dxa"/>
            <w:tcBorders>
              <w:top w:val="single" w:sz="6" w:space="0" w:color="auto"/>
              <w:bottom w:val="single" w:sz="6" w:space="0" w:color="auto"/>
            </w:tcBorders>
          </w:tcPr>
          <w:p w14:paraId="5A758A6C"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A4C37B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090313B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6184D50"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7D5ADD3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21E64B92" w14:textId="77777777" w:rsidR="00FB29EF" w:rsidRPr="002351D0" w:rsidRDefault="00FB29EF" w:rsidP="00FB29EF">
            <w:pPr>
              <w:pStyle w:val="Outline"/>
              <w:spacing w:before="60" w:after="60"/>
              <w:jc w:val="center"/>
              <w:rPr>
                <w:kern w:val="0"/>
              </w:rPr>
            </w:pPr>
          </w:p>
        </w:tc>
      </w:tr>
      <w:tr w:rsidR="00FB29EF" w:rsidRPr="002351D0" w14:paraId="08E82D18" w14:textId="77777777" w:rsidTr="00FB29EF">
        <w:trPr>
          <w:cantSplit/>
          <w:trHeight w:val="255"/>
        </w:trPr>
        <w:tc>
          <w:tcPr>
            <w:tcW w:w="918" w:type="dxa"/>
            <w:tcBorders>
              <w:top w:val="single" w:sz="6" w:space="0" w:color="auto"/>
              <w:bottom w:val="single" w:sz="6" w:space="0" w:color="auto"/>
            </w:tcBorders>
          </w:tcPr>
          <w:p w14:paraId="35D48735"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553BAF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6838973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E0DA14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BF1C0AB"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47934B8" w14:textId="77777777" w:rsidR="00FB29EF" w:rsidRPr="002351D0" w:rsidRDefault="00FB29EF" w:rsidP="00FB29EF">
            <w:pPr>
              <w:pStyle w:val="Outline"/>
              <w:spacing w:before="60" w:after="60"/>
              <w:jc w:val="center"/>
              <w:rPr>
                <w:kern w:val="0"/>
              </w:rPr>
            </w:pPr>
          </w:p>
        </w:tc>
      </w:tr>
      <w:tr w:rsidR="00FB29EF" w:rsidRPr="002351D0" w14:paraId="5E4EF249" w14:textId="77777777" w:rsidTr="00FB29EF">
        <w:trPr>
          <w:cantSplit/>
          <w:trHeight w:val="255"/>
        </w:trPr>
        <w:tc>
          <w:tcPr>
            <w:tcW w:w="918" w:type="dxa"/>
            <w:tcBorders>
              <w:top w:val="single" w:sz="6" w:space="0" w:color="auto"/>
              <w:bottom w:val="single" w:sz="6" w:space="0" w:color="auto"/>
            </w:tcBorders>
          </w:tcPr>
          <w:p w14:paraId="4E16B8A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8B79F36"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763B6B5"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6764FA4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7E3067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4B7B8FF8" w14:textId="77777777" w:rsidR="00FB29EF" w:rsidRPr="002351D0" w:rsidRDefault="00FB29EF" w:rsidP="00FB29EF">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77777777" w:rsidR="00FB29EF" w:rsidRDefault="00FB29EF" w:rsidP="00FB29EF">
            <w:pPr>
              <w:suppressAutoHyphens/>
              <w:spacing w:before="120"/>
              <w:rPr>
                <w:sz w:val="16"/>
              </w:rPr>
            </w:pPr>
            <w:r w:rsidRPr="002351D0">
              <w:rPr>
                <w:sz w:val="16"/>
              </w:rPr>
              <w:t>1. If applicable</w:t>
            </w:r>
          </w:p>
        </w:tc>
      </w:tr>
    </w:tbl>
    <w:p w14:paraId="4D2459B2" w14:textId="77777777" w:rsidR="00FB29EF" w:rsidRPr="008B66E1" w:rsidRDefault="00FB29EF" w:rsidP="00FB29EF"/>
    <w:p w14:paraId="0691E7F2" w14:textId="77777777" w:rsidR="00FB29EF" w:rsidRPr="008B66E1" w:rsidRDefault="00FB29EF" w:rsidP="00FB29EF">
      <w:pPr>
        <w:jc w:val="center"/>
        <w:sectPr w:rsidR="00FB29EF" w:rsidRPr="008B66E1" w:rsidSect="008819F5">
          <w:pgSz w:w="16834" w:h="11907" w:orient="landscape" w:code="9"/>
          <w:pgMar w:top="1800" w:right="1440" w:bottom="1440" w:left="1440" w:header="720" w:footer="720" w:gutter="0"/>
          <w:pgNumType w:chapStyle="1"/>
          <w:cols w:space="720"/>
          <w:titlePg/>
          <w:docGrid w:linePitch="326"/>
        </w:sectPr>
      </w:pPr>
    </w:p>
    <w:p w14:paraId="267BE012" w14:textId="77777777" w:rsidR="00A758A1" w:rsidRDefault="00A758A1" w:rsidP="00FB29EF">
      <w:pPr>
        <w:pStyle w:val="SectionVHeader"/>
        <w:tabs>
          <w:tab w:val="left" w:pos="1624"/>
          <w:tab w:val="center" w:pos="4333"/>
        </w:tabs>
        <w:spacing w:before="0" w:after="0"/>
      </w:pPr>
      <w:bookmarkStart w:id="436" w:name="_Toc459032499"/>
      <w:r>
        <w:lastRenderedPageBreak/>
        <w:t>Security (Tender Bond)</w:t>
      </w:r>
      <w:bookmarkEnd w:id="427"/>
      <w:bookmarkEnd w:id="436"/>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w:t>
      </w:r>
      <w:proofErr w:type="spellStart"/>
      <w:r>
        <w:t>Obligee</w:t>
      </w:r>
      <w:proofErr w:type="spellEnd"/>
      <w:r>
        <w:t xml:space="preserve"> (hereinafter called “the Procuring Entity”) in the sum of </w:t>
      </w:r>
      <w:r>
        <w:rPr>
          <w:i/>
        </w:rPr>
        <w:t>[amount of Bond]</w:t>
      </w:r>
      <w:r>
        <w:rPr>
          <w:rStyle w:val="FootnoteReference"/>
        </w:rPr>
        <w:footnoteReference w:id="11"/>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having been notified of the acceptance of its Tender by the Procuring Entity during the period of Tender validity; (</w:t>
      </w:r>
      <w:proofErr w:type="spellStart"/>
      <w:r>
        <w:t>i</w:t>
      </w:r>
      <w:proofErr w:type="spellEnd"/>
      <w:r>
        <w:t xml:space="preserve">)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3384B635" w:rsidR="00A758A1" w:rsidRDefault="00A758A1" w:rsidP="00A758A1">
      <w:pPr>
        <w:tabs>
          <w:tab w:val="left" w:pos="4320"/>
        </w:tabs>
        <w:rPr>
          <w:i/>
          <w:iCs/>
          <w:color w:val="000000"/>
          <w:szCs w:val="24"/>
        </w:rPr>
      </w:pPr>
      <w:r>
        <w:t>_______________________________</w:t>
      </w:r>
      <w:r>
        <w:tab/>
        <w:t>____________________________________</w:t>
      </w:r>
      <w:r>
        <w:br/>
      </w:r>
      <w:r>
        <w:rPr>
          <w:i/>
        </w:rPr>
        <w:t>(Signature)</w:t>
      </w:r>
      <w:r>
        <w:rPr>
          <w:i/>
        </w:rPr>
        <w:tab/>
        <w:t>(Signature</w:t>
      </w:r>
      <w:r w:rsidR="00C8047D">
        <w:rPr>
          <w:i/>
        </w:rPr>
        <w:t xml:space="preserve">) </w:t>
      </w:r>
      <w:r>
        <w:rPr>
          <w:i/>
        </w:rPr>
        <w:br/>
        <w:t>(Printed name and title)</w:t>
      </w:r>
      <w:r>
        <w:rPr>
          <w:i/>
        </w:rPr>
        <w:tab/>
        <w:t>(Printed name and title)</w:t>
      </w:r>
    </w:p>
    <w:p w14:paraId="5E8D7723" w14:textId="77777777" w:rsidR="00A758A1" w:rsidRDefault="00A758A1" w:rsidP="00A758A1">
      <w:pPr>
        <w:pStyle w:val="SectionVHeader"/>
      </w:pPr>
      <w:r>
        <w:br w:type="page"/>
      </w:r>
      <w:bookmarkStart w:id="437" w:name="_Toc234131431"/>
      <w:bookmarkStart w:id="438" w:name="_Toc459032500"/>
      <w:r>
        <w:lastRenderedPageBreak/>
        <w:t>Tender-Securing Declaration</w:t>
      </w:r>
      <w:bookmarkEnd w:id="437"/>
      <w:bookmarkEnd w:id="438"/>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3C2F1379"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r w:rsidR="00C8047D">
        <w:rPr>
          <w:rFonts w:ascii="Times New Roman" w:hAnsi="Times New Roman" w:cs="Times New Roman"/>
          <w:szCs w:val="20"/>
        </w:rPr>
        <w:t>Have</w:t>
      </w:r>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w:t>
      </w:r>
      <w:proofErr w:type="spellStart"/>
      <w:r>
        <w:rPr>
          <w:rFonts w:ascii="Times New Roman" w:hAnsi="Times New Roman" w:cs="Times New Roman"/>
          <w:szCs w:val="20"/>
        </w:rPr>
        <w:t>i</w:t>
      </w:r>
      <w:proofErr w:type="spellEnd"/>
      <w:r>
        <w:rPr>
          <w:rFonts w:ascii="Times New Roman" w:hAnsi="Times New Roman" w:cs="Times New Roman"/>
          <w:szCs w:val="20"/>
        </w:rPr>
        <w:t xml:space="preserve">) fail or refuse to execute the Contract; or (ii) fail or refuse to furnish the Performance Security, if </w:t>
      </w:r>
      <w:proofErr w:type="gramStart"/>
      <w:r>
        <w:rPr>
          <w:rFonts w:ascii="Times New Roman" w:hAnsi="Times New Roman" w:cs="Times New Roman"/>
          <w:szCs w:val="20"/>
        </w:rPr>
        <w:t>required,  in</w:t>
      </w:r>
      <w:proofErr w:type="gramEnd"/>
      <w:r>
        <w:rPr>
          <w:rFonts w:ascii="Times New Roman" w:hAnsi="Times New Roman" w:cs="Times New Roman"/>
          <w:szCs w:val="20"/>
        </w:rPr>
        <w:t xml:space="preserve">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w:t>
      </w:r>
      <w:proofErr w:type="spellStart"/>
      <w:r>
        <w:rPr>
          <w:rFonts w:ascii="Times New Roman" w:hAnsi="Times New Roman" w:cs="Times New Roman"/>
          <w:szCs w:val="20"/>
        </w:rPr>
        <w:t>i</w:t>
      </w:r>
      <w:proofErr w:type="spellEnd"/>
      <w:r>
        <w:rPr>
          <w:rFonts w:ascii="Times New Roman" w:hAnsi="Times New Roman" w:cs="Times New Roman"/>
          <w:szCs w:val="20"/>
        </w:rPr>
        <w:t>)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proofErr w:type="gramStart"/>
      <w:r>
        <w:t>Signed:…</w:t>
      </w:r>
      <w:proofErr w:type="gramEnd"/>
      <w:r>
        <w:t xml:space="preserve">………….. </w:t>
      </w:r>
      <w:r>
        <w:rPr>
          <w:i/>
        </w:rPr>
        <w:t>[signature of person whose name and capacity are shown]</w:t>
      </w:r>
      <w:r>
        <w:t xml:space="preserve"> </w:t>
      </w:r>
    </w:p>
    <w:p w14:paraId="7E3DCBB4" w14:textId="77777777" w:rsidR="00A758A1" w:rsidRDefault="00A758A1" w:rsidP="00A758A1">
      <w:pPr>
        <w:tabs>
          <w:tab w:val="left" w:pos="6120"/>
        </w:tabs>
        <w:spacing w:after="200"/>
      </w:pPr>
      <w:r>
        <w:t>In the capacity of ……</w:t>
      </w:r>
      <w:proofErr w:type="gramStart"/>
      <w:r>
        <w:t>…..</w:t>
      </w:r>
      <w:proofErr w:type="gramEnd"/>
      <w:r>
        <w:t xml:space="preserve"> </w:t>
      </w:r>
      <w:r>
        <w:rPr>
          <w:i/>
        </w:rPr>
        <w:t>[legal capacity of person signing the Tender Securing Declaration]</w:t>
      </w:r>
      <w:r>
        <w:t xml:space="preserve"> </w:t>
      </w:r>
    </w:p>
    <w:p w14:paraId="23BCB6B9" w14:textId="77777777" w:rsidR="00A758A1" w:rsidRDefault="00A758A1" w:rsidP="00A758A1">
      <w:pPr>
        <w:tabs>
          <w:tab w:val="left" w:pos="6120"/>
        </w:tabs>
        <w:spacing w:after="200"/>
      </w:pPr>
      <w:proofErr w:type="gramStart"/>
      <w:r>
        <w:t>Name:…</w:t>
      </w:r>
      <w:proofErr w:type="gramEnd"/>
      <w:r>
        <w:t xml:space="preserve">………… </w:t>
      </w:r>
      <w:r>
        <w:rPr>
          <w:i/>
        </w:rPr>
        <w:t>[complete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428"/>
    </w:p>
    <w:p w14:paraId="15379FCE" w14:textId="77777777" w:rsidR="00A758A1" w:rsidRDefault="00A758A1">
      <w:pPr>
        <w:rPr>
          <w:b/>
          <w:sz w:val="44"/>
        </w:rPr>
      </w:pPr>
      <w:bookmarkStart w:id="439" w:name="_Toc234130386"/>
      <w:r>
        <w:br w:type="page"/>
      </w:r>
    </w:p>
    <w:p w14:paraId="11FA510B" w14:textId="77777777" w:rsidR="00B02AD9" w:rsidRPr="00B95277" w:rsidRDefault="00B02AD9" w:rsidP="00B95277">
      <w:pPr>
        <w:pStyle w:val="Subtitle"/>
      </w:pPr>
      <w:bookmarkStart w:id="440" w:name="_Toc70237666"/>
      <w:r w:rsidRPr="00B95277">
        <w:lastRenderedPageBreak/>
        <w:t>Section V.  Eligible Countries</w:t>
      </w:r>
      <w:bookmarkEnd w:id="439"/>
      <w:bookmarkEnd w:id="440"/>
    </w:p>
    <w:p w14:paraId="4B03D71B" w14:textId="77777777" w:rsidR="00B02AD9" w:rsidRPr="00B95277" w:rsidRDefault="00B02AD9" w:rsidP="00B02AD9">
      <w:pPr>
        <w:jc w:val="center"/>
        <w:rPr>
          <w:b/>
          <w:sz w:val="44"/>
          <w:szCs w:val="44"/>
        </w:rPr>
      </w:pPr>
    </w:p>
    <w:p w14:paraId="6D6004EB" w14:textId="77777777" w:rsidR="00B02AD9" w:rsidRDefault="00B02AD9" w:rsidP="006D35BD">
      <w:pPr>
        <w:jc w:val="both"/>
        <w:rPr>
          <w:b/>
        </w:rPr>
      </w:pPr>
      <w:r>
        <w:rPr>
          <w:b/>
        </w:rPr>
        <w:t>Eligibility for the Provision of Goods in Public Procurement</w:t>
      </w:r>
    </w:p>
    <w:p w14:paraId="17A98A9C" w14:textId="77777777" w:rsidR="00B02AD9" w:rsidRDefault="00B02AD9" w:rsidP="006D35BD">
      <w:pPr>
        <w:spacing w:before="120" w:after="120"/>
        <w:ind w:left="709" w:hanging="709"/>
        <w:jc w:val="both"/>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6D35BD">
      <w:pPr>
        <w:pStyle w:val="BodyTextIndent2"/>
        <w:spacing w:before="120" w:after="120"/>
        <w:jc w:val="both"/>
      </w:pPr>
      <w:r>
        <w:t>2.</w:t>
      </w:r>
      <w:r>
        <w:tab/>
        <w:t>As an exception, firms of a Country or goods manufactured in a Country may be excluded if:</w:t>
      </w:r>
    </w:p>
    <w:p w14:paraId="0661AA46" w14:textId="41A16D1F" w:rsidR="00B02AD9" w:rsidRDefault="00B02AD9" w:rsidP="006D35BD">
      <w:pPr>
        <w:pStyle w:val="BodyTextIndent"/>
        <w:spacing w:before="120" w:after="120"/>
        <w:ind w:left="1440" w:hanging="720"/>
      </w:pPr>
      <w:proofErr w:type="spellStart"/>
      <w:r>
        <w:t>i</w:t>
      </w:r>
      <w:proofErr w:type="spellEnd"/>
      <w:r>
        <w:t>)</w:t>
      </w:r>
      <w:r>
        <w:tab/>
      </w:r>
      <w:r w:rsidR="00C8047D">
        <w:t>As</w:t>
      </w:r>
      <w:r>
        <w:t xml:space="preserve"> a matter of law or official regulation, the Republic of Maldives prohibits commercial relations with that Country, or </w:t>
      </w:r>
    </w:p>
    <w:p w14:paraId="6BCDFE24" w14:textId="77777777" w:rsidR="00B02AD9" w:rsidRDefault="00B02AD9" w:rsidP="006D35BD">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6D35BD">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6D35B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D56D16">
          <w:headerReference w:type="first" r:id="rId41"/>
          <w:pgSz w:w="11907" w:h="16834" w:code="9"/>
          <w:pgMar w:top="1440" w:right="1440" w:bottom="1440" w:left="1800" w:header="720" w:footer="720" w:gutter="0"/>
          <w:cols w:space="720"/>
          <w:titlePg/>
          <w:docGrid w:linePitch="326"/>
        </w:sectPr>
      </w:pPr>
      <w:r>
        <w:tab/>
      </w:r>
      <w:r w:rsidRPr="0072233C">
        <w:rPr>
          <w:b/>
        </w:rPr>
        <w:t>No countries at excluded from tendering</w:t>
      </w:r>
      <w:r>
        <w:rPr>
          <w:b/>
        </w:rPr>
        <w:t xml:space="preserve">.  </w:t>
      </w:r>
    </w:p>
    <w:bookmarkEnd w:id="429"/>
    <w:bookmarkEnd w:id="430"/>
    <w:bookmarkEnd w:id="431"/>
    <w:bookmarkEnd w:id="432"/>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117D33E9" w14:textId="77777777" w:rsidR="00455149" w:rsidRPr="005012B1" w:rsidRDefault="00455149" w:rsidP="00FB29EF">
      <w:pPr>
        <w:pStyle w:val="Heading1"/>
        <w:ind w:left="720" w:hanging="720"/>
        <w:rPr>
          <w:color w:val="FF0000"/>
        </w:rPr>
      </w:pPr>
      <w:bookmarkStart w:id="441" w:name="_Toc438529602"/>
      <w:bookmarkStart w:id="442" w:name="_Toc438725758"/>
      <w:bookmarkStart w:id="443" w:name="_Toc438817753"/>
      <w:bookmarkStart w:id="444" w:name="_Toc438954447"/>
      <w:bookmarkStart w:id="445" w:name="_Toc461939622"/>
      <w:bookmarkStart w:id="446" w:name="_Toc458816211"/>
      <w:bookmarkStart w:id="447" w:name="_Toc70237667"/>
      <w:r w:rsidRPr="005012B1">
        <w:rPr>
          <w:color w:val="FF0000"/>
        </w:rPr>
        <w:t xml:space="preserve">PART </w:t>
      </w:r>
      <w:r w:rsidR="00FB29EF" w:rsidRPr="005012B1">
        <w:rPr>
          <w:color w:val="FF0000"/>
        </w:rPr>
        <w:t>3</w:t>
      </w:r>
      <w:r w:rsidRPr="005012B1">
        <w:rPr>
          <w:color w:val="FF0000"/>
        </w:rPr>
        <w:t xml:space="preserve"> – Supply Requirement</w:t>
      </w:r>
      <w:bookmarkEnd w:id="441"/>
      <w:bookmarkEnd w:id="442"/>
      <w:bookmarkEnd w:id="443"/>
      <w:bookmarkEnd w:id="444"/>
      <w:bookmarkEnd w:id="445"/>
      <w:r w:rsidRPr="005012B1">
        <w:rPr>
          <w:color w:val="FF0000"/>
        </w:rPr>
        <w:t>s</w:t>
      </w:r>
      <w:bookmarkEnd w:id="446"/>
      <w:bookmarkEnd w:id="447"/>
    </w:p>
    <w:p w14:paraId="74566A09" w14:textId="77777777" w:rsidR="00056C05" w:rsidRDefault="0056452D" w:rsidP="0056452D">
      <w:pPr>
        <w:jc w:val="center"/>
        <w:rPr>
          <w:b/>
          <w:color w:val="FF0000"/>
          <w:kern w:val="28"/>
          <w:sz w:val="44"/>
        </w:rPr>
      </w:pPr>
      <w:r w:rsidRPr="005012B1">
        <w:rPr>
          <w:b/>
          <w:color w:val="FF0000"/>
          <w:kern w:val="28"/>
          <w:sz w:val="44"/>
        </w:rPr>
        <w:t>Section VII.  Schedule of Requirements</w:t>
      </w:r>
    </w:p>
    <w:p w14:paraId="4781A6EA" w14:textId="77777777" w:rsidR="00056C05" w:rsidRDefault="00056C05" w:rsidP="0056452D">
      <w:pPr>
        <w:jc w:val="center"/>
        <w:rPr>
          <w:b/>
          <w:color w:val="FF0000"/>
          <w:kern w:val="28"/>
          <w:sz w:val="44"/>
        </w:rPr>
      </w:pPr>
    </w:p>
    <w:p w14:paraId="53ED425D" w14:textId="77777777" w:rsidR="00056C05" w:rsidRDefault="00056C05" w:rsidP="0056452D">
      <w:pPr>
        <w:jc w:val="center"/>
        <w:rPr>
          <w:b/>
          <w:color w:val="FF0000"/>
          <w:kern w:val="28"/>
          <w:sz w:val="44"/>
        </w:rPr>
      </w:pPr>
    </w:p>
    <w:p w14:paraId="5017BE14" w14:textId="77777777" w:rsidR="00056C05" w:rsidRDefault="00056C05" w:rsidP="0056452D">
      <w:pPr>
        <w:jc w:val="center"/>
        <w:rPr>
          <w:b/>
          <w:color w:val="FF0000"/>
          <w:kern w:val="28"/>
          <w:sz w:val="44"/>
        </w:rPr>
      </w:pPr>
    </w:p>
    <w:p w14:paraId="39E3EC5E" w14:textId="77777777" w:rsidR="00056C05" w:rsidRDefault="00056C05" w:rsidP="0056452D">
      <w:pPr>
        <w:jc w:val="center"/>
        <w:rPr>
          <w:b/>
          <w:color w:val="FF0000"/>
          <w:kern w:val="28"/>
          <w:sz w:val="44"/>
        </w:rPr>
      </w:pPr>
    </w:p>
    <w:p w14:paraId="77EFA996" w14:textId="77777777" w:rsidR="00056C05" w:rsidRDefault="00056C05" w:rsidP="0056452D">
      <w:pPr>
        <w:jc w:val="center"/>
        <w:rPr>
          <w:b/>
          <w:color w:val="FF0000"/>
          <w:kern w:val="28"/>
          <w:sz w:val="44"/>
        </w:rPr>
      </w:pPr>
    </w:p>
    <w:p w14:paraId="4049DEB9" w14:textId="77777777" w:rsidR="00056C05" w:rsidRDefault="00056C05" w:rsidP="0056452D">
      <w:pPr>
        <w:jc w:val="center"/>
        <w:rPr>
          <w:b/>
          <w:color w:val="FF0000"/>
          <w:kern w:val="28"/>
          <w:sz w:val="44"/>
        </w:rPr>
      </w:pPr>
    </w:p>
    <w:p w14:paraId="6CF2232A" w14:textId="77777777" w:rsidR="00056C05" w:rsidRDefault="00056C05" w:rsidP="0056452D">
      <w:pPr>
        <w:jc w:val="center"/>
        <w:rPr>
          <w:b/>
          <w:color w:val="FF0000"/>
          <w:kern w:val="28"/>
          <w:sz w:val="44"/>
        </w:rPr>
      </w:pPr>
    </w:p>
    <w:p w14:paraId="203BF8CC" w14:textId="77777777" w:rsidR="00056C05" w:rsidRDefault="00056C05" w:rsidP="0056452D">
      <w:pPr>
        <w:jc w:val="center"/>
        <w:rPr>
          <w:b/>
          <w:color w:val="FF0000"/>
          <w:kern w:val="28"/>
          <w:sz w:val="44"/>
        </w:rPr>
      </w:pPr>
    </w:p>
    <w:p w14:paraId="37C46B5F" w14:textId="77777777" w:rsidR="00056C05" w:rsidRDefault="00056C05" w:rsidP="0056452D">
      <w:pPr>
        <w:jc w:val="center"/>
        <w:rPr>
          <w:b/>
          <w:color w:val="FF0000"/>
          <w:kern w:val="28"/>
          <w:sz w:val="44"/>
        </w:rPr>
      </w:pPr>
    </w:p>
    <w:p w14:paraId="0557FD5F" w14:textId="77777777" w:rsidR="00056C05" w:rsidRDefault="00056C05" w:rsidP="0056452D">
      <w:pPr>
        <w:jc w:val="center"/>
        <w:rPr>
          <w:b/>
          <w:color w:val="FF0000"/>
          <w:kern w:val="28"/>
          <w:sz w:val="44"/>
        </w:rPr>
      </w:pPr>
    </w:p>
    <w:p w14:paraId="1B9FE188" w14:textId="77777777" w:rsidR="00056C05" w:rsidRDefault="00056C05" w:rsidP="0056452D">
      <w:pPr>
        <w:jc w:val="center"/>
        <w:rPr>
          <w:b/>
          <w:color w:val="FF0000"/>
          <w:kern w:val="28"/>
          <w:sz w:val="44"/>
        </w:rPr>
      </w:pPr>
    </w:p>
    <w:p w14:paraId="5F9BE4D6" w14:textId="77777777" w:rsidR="00056C05" w:rsidRDefault="00056C05" w:rsidP="0056452D">
      <w:pPr>
        <w:jc w:val="center"/>
        <w:rPr>
          <w:b/>
          <w:color w:val="FF0000"/>
          <w:kern w:val="28"/>
          <w:sz w:val="44"/>
        </w:rPr>
      </w:pPr>
    </w:p>
    <w:p w14:paraId="7AA6DC0D" w14:textId="77777777" w:rsidR="00056C05" w:rsidRDefault="00056C05" w:rsidP="0056452D">
      <w:pPr>
        <w:jc w:val="center"/>
        <w:rPr>
          <w:b/>
          <w:color w:val="FF0000"/>
          <w:kern w:val="28"/>
          <w:sz w:val="44"/>
        </w:rPr>
      </w:pPr>
    </w:p>
    <w:p w14:paraId="6E54D7A8" w14:textId="77777777" w:rsidR="00056C05" w:rsidRDefault="00056C05" w:rsidP="0056452D">
      <w:pPr>
        <w:jc w:val="center"/>
        <w:rPr>
          <w:b/>
          <w:color w:val="FF0000"/>
          <w:kern w:val="28"/>
          <w:sz w:val="44"/>
        </w:rPr>
      </w:pPr>
    </w:p>
    <w:p w14:paraId="27C70EC4" w14:textId="77777777" w:rsidR="00455149" w:rsidRPr="008B66E1" w:rsidRDefault="00455149">
      <w:bookmarkStart w:id="448" w:name="_Toc438266930"/>
      <w:bookmarkStart w:id="449" w:name="_Toc438267904"/>
      <w:bookmarkStart w:id="450" w:name="_Toc438366671"/>
    </w:p>
    <w:p w14:paraId="1A8E3592" w14:textId="77777777" w:rsidR="00455149" w:rsidRPr="008B66E1" w:rsidRDefault="00455149"/>
    <w:p w14:paraId="5CA9D6A3" w14:textId="77777777" w:rsidR="00455149" w:rsidRPr="008B66E1" w:rsidRDefault="00455149"/>
    <w:p w14:paraId="7A9C18AF" w14:textId="77777777" w:rsidR="00455149" w:rsidRPr="008B66E1" w:rsidRDefault="00455149"/>
    <w:p w14:paraId="516BD9E0" w14:textId="77777777" w:rsidR="00455149" w:rsidRPr="008B66E1" w:rsidRDefault="00455149"/>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51" w:name="_Toc438529605"/>
      <w:bookmarkStart w:id="452" w:name="_Toc438725761"/>
      <w:bookmarkStart w:id="453" w:name="_Toc438817756"/>
      <w:bookmarkStart w:id="454" w:name="_Toc438954450"/>
      <w:bookmarkStart w:id="455" w:name="_Toc461939623"/>
      <w:bookmarkStart w:id="456" w:name="_Toc488411759"/>
      <w:bookmarkStart w:id="457" w:name="_Toc458816213"/>
      <w:bookmarkStart w:id="458" w:name="_Toc70237668"/>
      <w:r w:rsidRPr="008B66E1">
        <w:t xml:space="preserve">PART </w:t>
      </w:r>
      <w:r w:rsidR="008B1FAD">
        <w:t>4</w:t>
      </w:r>
      <w:r w:rsidRPr="008B66E1">
        <w:t xml:space="preserve"> - Contract</w:t>
      </w:r>
      <w:bookmarkEnd w:id="451"/>
      <w:bookmarkEnd w:id="452"/>
      <w:bookmarkEnd w:id="453"/>
      <w:bookmarkEnd w:id="454"/>
      <w:bookmarkEnd w:id="455"/>
      <w:bookmarkEnd w:id="456"/>
      <w:bookmarkEnd w:id="457"/>
      <w:bookmarkEnd w:id="458"/>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rsidSect="00D56D16">
          <w:headerReference w:type="first" r:id="rId42"/>
          <w:type w:val="oddPage"/>
          <w:pgSz w:w="11907" w:h="16834" w:code="9"/>
          <w:pgMar w:top="1440" w:right="1440" w:bottom="1440" w:left="1800" w:header="720" w:footer="720" w:gutter="0"/>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59" w:name="_Toc471555340"/>
            <w:bookmarkStart w:id="460" w:name="_Toc471555883"/>
            <w:bookmarkStart w:id="461" w:name="_Toc488411760"/>
            <w:bookmarkStart w:id="462" w:name="_Toc458816214"/>
            <w:bookmarkStart w:id="463" w:name="_Toc70237669"/>
            <w:r w:rsidRPr="00B95277">
              <w:t>Section VII</w:t>
            </w:r>
            <w:r w:rsidR="00193CA6" w:rsidRPr="00B95277">
              <w:t>I</w:t>
            </w:r>
            <w:r w:rsidRPr="00B95277">
              <w:t>.  General Conditions of Contract</w:t>
            </w:r>
            <w:bookmarkEnd w:id="459"/>
            <w:bookmarkEnd w:id="460"/>
            <w:bookmarkEnd w:id="461"/>
            <w:bookmarkEnd w:id="462"/>
            <w:bookmarkEnd w:id="463"/>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533B0F">
        <w:rPr>
          <w:b w:val="0"/>
          <w:bCs/>
        </w:rPr>
        <w:t>63</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533B0F">
        <w:rPr>
          <w:b w:val="0"/>
          <w:bCs/>
        </w:rPr>
        <w:t>63</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F4C4504" w14:textId="77777777" w:rsidR="00EB4FFE" w:rsidRPr="00501EA4" w:rsidRDefault="00EB4FFE">
      <w:pPr>
        <w:pStyle w:val="TOC1"/>
        <w:rPr>
          <w:rFonts w:asciiTheme="minorHAnsi" w:eastAsiaTheme="minorEastAsia" w:hAnsiTheme="minorHAnsi" w:cstheme="minorBidi"/>
          <w:b w:val="0"/>
          <w:bCs/>
          <w:sz w:val="22"/>
          <w:szCs w:val="22"/>
        </w:rPr>
      </w:pPr>
      <w:r w:rsidRPr="00721D9F">
        <w:rPr>
          <w:b w:val="0"/>
          <w:bCs/>
        </w:rPr>
        <w:t>20.</w:t>
      </w:r>
      <w:r w:rsidRPr="00721D9F">
        <w:rPr>
          <w:rFonts w:asciiTheme="minorHAnsi" w:eastAsiaTheme="minorEastAsia" w:hAnsiTheme="minorHAnsi" w:cstheme="minorBidi"/>
          <w:b w:val="0"/>
          <w:bCs/>
          <w:sz w:val="22"/>
          <w:szCs w:val="22"/>
        </w:rPr>
        <w:tab/>
      </w:r>
      <w:r w:rsidRPr="00501EA4">
        <w:rPr>
          <w:b w:val="0"/>
          <w:bCs/>
        </w:rPr>
        <w:t>Confidential Information</w:t>
      </w:r>
      <w:r w:rsidRPr="00501EA4">
        <w:rPr>
          <w:b w:val="0"/>
          <w:bCs/>
        </w:rPr>
        <w:tab/>
      </w:r>
      <w:r w:rsidRPr="00501EA4">
        <w:rPr>
          <w:b w:val="0"/>
          <w:bCs/>
        </w:rPr>
        <w:fldChar w:fldCharType="begin"/>
      </w:r>
      <w:r w:rsidRPr="00501EA4">
        <w:rPr>
          <w:b w:val="0"/>
          <w:bCs/>
        </w:rPr>
        <w:instrText xml:space="preserve"> PAGEREF _Toc458817204 \h </w:instrText>
      </w:r>
      <w:r w:rsidRPr="00501EA4">
        <w:rPr>
          <w:b w:val="0"/>
          <w:bCs/>
        </w:rPr>
      </w:r>
      <w:r w:rsidRPr="00501EA4">
        <w:rPr>
          <w:b w:val="0"/>
          <w:bCs/>
        </w:rPr>
        <w:fldChar w:fldCharType="separate"/>
      </w:r>
      <w:r w:rsidR="00533B0F" w:rsidRPr="00501EA4">
        <w:rPr>
          <w:b w:val="0"/>
          <w:bCs/>
        </w:rPr>
        <w:t>68</w:t>
      </w:r>
      <w:r w:rsidRPr="00501EA4">
        <w:rPr>
          <w:b w:val="0"/>
          <w:bCs/>
        </w:rPr>
        <w:fldChar w:fldCharType="end"/>
      </w:r>
    </w:p>
    <w:p w14:paraId="1C00832C" w14:textId="77777777" w:rsidR="00EB4FFE" w:rsidRPr="00501EA4" w:rsidRDefault="00EB4FFE">
      <w:pPr>
        <w:pStyle w:val="TOC1"/>
        <w:rPr>
          <w:rFonts w:asciiTheme="minorHAnsi" w:eastAsiaTheme="minorEastAsia" w:hAnsiTheme="minorHAnsi" w:cstheme="minorBidi"/>
          <w:b w:val="0"/>
          <w:bCs/>
          <w:sz w:val="22"/>
          <w:szCs w:val="22"/>
        </w:rPr>
      </w:pPr>
      <w:r w:rsidRPr="00501EA4">
        <w:rPr>
          <w:b w:val="0"/>
          <w:bCs/>
        </w:rPr>
        <w:t>21.</w:t>
      </w:r>
      <w:r w:rsidRPr="00501EA4">
        <w:rPr>
          <w:rFonts w:asciiTheme="minorHAnsi" w:eastAsiaTheme="minorEastAsia" w:hAnsiTheme="minorHAnsi" w:cstheme="minorBidi"/>
          <w:b w:val="0"/>
          <w:bCs/>
          <w:sz w:val="22"/>
          <w:szCs w:val="22"/>
        </w:rPr>
        <w:tab/>
      </w:r>
      <w:r w:rsidRPr="00501EA4">
        <w:rPr>
          <w:b w:val="0"/>
          <w:bCs/>
        </w:rPr>
        <w:t>Subcontracting</w:t>
      </w:r>
      <w:r w:rsidRPr="00501EA4">
        <w:rPr>
          <w:b w:val="0"/>
          <w:bCs/>
        </w:rPr>
        <w:tab/>
      </w:r>
      <w:r w:rsidRPr="00501EA4">
        <w:rPr>
          <w:b w:val="0"/>
          <w:bCs/>
        </w:rPr>
        <w:fldChar w:fldCharType="begin"/>
      </w:r>
      <w:r w:rsidRPr="00501EA4">
        <w:rPr>
          <w:b w:val="0"/>
          <w:bCs/>
        </w:rPr>
        <w:instrText xml:space="preserve"> PAGEREF _Toc458817205 \h </w:instrText>
      </w:r>
      <w:r w:rsidRPr="00501EA4">
        <w:rPr>
          <w:b w:val="0"/>
          <w:bCs/>
        </w:rPr>
      </w:r>
      <w:r w:rsidRPr="00501EA4">
        <w:rPr>
          <w:b w:val="0"/>
          <w:bCs/>
        </w:rPr>
        <w:fldChar w:fldCharType="separate"/>
      </w:r>
      <w:r w:rsidR="00533B0F" w:rsidRPr="00501EA4">
        <w:rPr>
          <w:b w:val="0"/>
          <w:bCs/>
        </w:rPr>
        <w:t>69</w:t>
      </w:r>
      <w:r w:rsidRPr="00501EA4">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501EA4">
        <w:rPr>
          <w:b w:val="0"/>
          <w:bCs/>
        </w:rPr>
        <w:lastRenderedPageBreak/>
        <w:t>22.</w:t>
      </w:r>
      <w:r w:rsidRPr="00501EA4">
        <w:rPr>
          <w:rFonts w:asciiTheme="minorHAnsi" w:eastAsiaTheme="minorEastAsia" w:hAnsiTheme="minorHAnsi" w:cstheme="minorBidi"/>
          <w:b w:val="0"/>
          <w:bCs/>
          <w:sz w:val="22"/>
          <w:szCs w:val="22"/>
        </w:rPr>
        <w:tab/>
      </w:r>
      <w:r w:rsidRPr="00501EA4">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533B0F">
        <w:rPr>
          <w:b w:val="0"/>
          <w:bCs/>
        </w:rPr>
        <w:t>72</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533B0F">
        <w:rPr>
          <w:b w:val="0"/>
          <w:bCs/>
        </w:rPr>
        <w:t>75</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533B0F">
        <w:t>75</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64" w:name="_Toc458817185"/>
            <w:r w:rsidRPr="00982ACF">
              <w:rPr>
                <w:sz w:val="22"/>
                <w:szCs w:val="22"/>
              </w:rPr>
              <w:t>Definitions</w:t>
            </w:r>
            <w:bookmarkEnd w:id="464"/>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whose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65" w:name="_Toc458817186"/>
            <w:r w:rsidRPr="009C0472">
              <w:rPr>
                <w:sz w:val="22"/>
                <w:szCs w:val="22"/>
              </w:rPr>
              <w:t>Contract Documents</w:t>
            </w:r>
            <w:bookmarkEnd w:id="465"/>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66" w:name="_Toc458817187"/>
            <w:r w:rsidRPr="00B834AC">
              <w:rPr>
                <w:sz w:val="22"/>
                <w:szCs w:val="22"/>
              </w:rPr>
              <w:t>Fraud and Corruption</w:t>
            </w:r>
            <w:bookmarkEnd w:id="466"/>
            <w:r w:rsidRPr="00B834AC">
              <w:rPr>
                <w:sz w:val="22"/>
                <w:szCs w:val="22"/>
              </w:rPr>
              <w:t xml:space="preserve"> </w:t>
            </w:r>
          </w:p>
          <w:p w14:paraId="71FAF261" w14:textId="1ACDB396"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r w:rsidR="00C8047D" w:rsidRPr="00B834AC">
              <w:rPr>
                <w:sz w:val="22"/>
                <w:szCs w:val="22"/>
              </w:rPr>
              <w:t>days’ notice</w:t>
            </w:r>
            <w:r w:rsidRPr="00B834AC">
              <w:rPr>
                <w:sz w:val="22"/>
                <w:szCs w:val="22"/>
              </w:rPr>
              <w:t xml:space="preserve"> to the Supplier, terminate the Supplier's </w:t>
            </w:r>
            <w:r w:rsidRPr="00B834AC">
              <w:rPr>
                <w:sz w:val="22"/>
                <w:szCs w:val="22"/>
              </w:rPr>
              <w:lastRenderedPageBreak/>
              <w:t>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w:t>
            </w:r>
            <w:proofErr w:type="spellStart"/>
            <w:r w:rsidRPr="00B834AC">
              <w:rPr>
                <w:sz w:val="22"/>
                <w:szCs w:val="22"/>
              </w:rPr>
              <w:t>i</w:t>
            </w:r>
            <w:proofErr w:type="spellEnd"/>
            <w:r w:rsidRPr="00B834AC">
              <w:rPr>
                <w:sz w:val="22"/>
                <w:szCs w:val="22"/>
              </w:rPr>
              <w:t xml:space="preserve">)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(bb)</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67" w:name="_Toc458817188"/>
            <w:r w:rsidRPr="006209CE">
              <w:rPr>
                <w:sz w:val="22"/>
                <w:szCs w:val="22"/>
              </w:rPr>
              <w:lastRenderedPageBreak/>
              <w:t>Interpretation</w:t>
            </w:r>
            <w:bookmarkEnd w:id="467"/>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lastRenderedPageBreak/>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68" w:name="_Toc458817189"/>
            <w:r w:rsidRPr="007049F6">
              <w:rPr>
                <w:sz w:val="22"/>
                <w:szCs w:val="22"/>
              </w:rPr>
              <w:lastRenderedPageBreak/>
              <w:t>Language</w:t>
            </w:r>
            <w:bookmarkEnd w:id="468"/>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69" w:name="_Toc458817190"/>
            <w:r w:rsidRPr="007049F6">
              <w:rPr>
                <w:sz w:val="22"/>
                <w:szCs w:val="22"/>
              </w:rPr>
              <w:t>Joint Venture, Consortium or Association</w:t>
            </w:r>
            <w:bookmarkEnd w:id="469"/>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70" w:name="_Toc458817191"/>
            <w:r w:rsidRPr="007049F6">
              <w:rPr>
                <w:sz w:val="22"/>
                <w:szCs w:val="22"/>
              </w:rPr>
              <w:t>Eligibility</w:t>
            </w:r>
            <w:bookmarkEnd w:id="470"/>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71" w:name="_Toc458817192"/>
            <w:r w:rsidRPr="00092B04">
              <w:rPr>
                <w:sz w:val="22"/>
                <w:szCs w:val="22"/>
              </w:rPr>
              <w:lastRenderedPageBreak/>
              <w:t>Notices</w:t>
            </w:r>
            <w:bookmarkEnd w:id="471"/>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72" w:name="_Toc458817193"/>
            <w:r w:rsidRPr="00092B04">
              <w:rPr>
                <w:sz w:val="22"/>
                <w:szCs w:val="22"/>
              </w:rPr>
              <w:t>Governing Law</w:t>
            </w:r>
            <w:bookmarkEnd w:id="472"/>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73" w:name="_Toc458817194"/>
            <w:r w:rsidRPr="00092B04">
              <w:rPr>
                <w:sz w:val="22"/>
                <w:szCs w:val="22"/>
              </w:rPr>
              <w:t>Settlement of Disputes</w:t>
            </w:r>
            <w:bookmarkEnd w:id="473"/>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26C58EF5" w:rsidR="007B64F5" w:rsidRPr="00AE4A5C" w:rsidRDefault="00C8047D" w:rsidP="007B64F5">
            <w:pPr>
              <w:pStyle w:val="Sub-ClauseText"/>
              <w:numPr>
                <w:ilvl w:val="2"/>
                <w:numId w:val="61"/>
              </w:numPr>
              <w:spacing w:before="0" w:after="200"/>
              <w:rPr>
                <w:spacing w:val="0"/>
                <w:sz w:val="22"/>
                <w:szCs w:val="22"/>
              </w:rPr>
            </w:pPr>
            <w:r w:rsidRPr="00092B04">
              <w:rPr>
                <w:sz w:val="22"/>
                <w:szCs w:val="22"/>
              </w:rPr>
              <w:t>The</w:t>
            </w:r>
            <w:r w:rsidR="007B64F5" w:rsidRPr="00092B04">
              <w:rPr>
                <w:sz w:val="22"/>
                <w:szCs w:val="22"/>
              </w:rPr>
              <w:t xml:space="preserve"> Procuring Entity shall pay the Supplier any monies due the Supplier.</w:t>
            </w:r>
          </w:p>
          <w:p w14:paraId="6AF2F32D" w14:textId="77777777" w:rsidR="00AE4A5C" w:rsidRDefault="00AE4A5C" w:rsidP="00AE4A5C">
            <w:pPr>
              <w:pStyle w:val="Sub-ClauseText"/>
              <w:spacing w:before="0" w:after="200"/>
              <w:ind w:left="1152"/>
              <w:rPr>
                <w:spacing w:val="0"/>
                <w:sz w:val="22"/>
                <w:szCs w:val="22"/>
              </w:rPr>
            </w:pPr>
          </w:p>
          <w:p w14:paraId="572C080E" w14:textId="77777777" w:rsidR="008E49F1" w:rsidRPr="00092B04" w:rsidRDefault="008E49F1"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74" w:name="_Toc458817195"/>
            <w:r w:rsidRPr="00865490">
              <w:rPr>
                <w:sz w:val="22"/>
                <w:szCs w:val="22"/>
              </w:rPr>
              <w:t xml:space="preserve">Inspections and Audit by the </w:t>
            </w:r>
            <w:r>
              <w:rPr>
                <w:sz w:val="22"/>
                <w:szCs w:val="22"/>
              </w:rPr>
              <w:t>Government</w:t>
            </w:r>
            <w:bookmarkEnd w:id="474"/>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75" w:name="OLE_LINK1"/>
            <w:bookmarkStart w:id="476" w:name="OLE_LINK2"/>
            <w:r w:rsidRPr="00865490">
              <w:rPr>
                <w:sz w:val="22"/>
                <w:szCs w:val="22"/>
              </w:rPr>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75"/>
            <w:bookmarkEnd w:id="476"/>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77" w:name="_Toc458817196"/>
            <w:r w:rsidRPr="002B6CCD">
              <w:rPr>
                <w:sz w:val="22"/>
                <w:szCs w:val="22"/>
              </w:rPr>
              <w:t>Scope of Supply</w:t>
            </w:r>
            <w:bookmarkEnd w:id="477"/>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78" w:name="_Toc458817197"/>
            <w:r w:rsidRPr="002B6CCD">
              <w:rPr>
                <w:sz w:val="22"/>
                <w:szCs w:val="22"/>
              </w:rPr>
              <w:t>Delivery and Documents</w:t>
            </w:r>
            <w:bookmarkEnd w:id="478"/>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lastRenderedPageBreak/>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79" w:name="_Toc458817198"/>
            <w:r w:rsidRPr="00BD5FC7">
              <w:rPr>
                <w:sz w:val="22"/>
                <w:szCs w:val="22"/>
              </w:rPr>
              <w:lastRenderedPageBreak/>
              <w:t>Supplier’s Responsibilities</w:t>
            </w:r>
            <w:bookmarkEnd w:id="479"/>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80" w:name="_Toc458817199"/>
            <w:r w:rsidRPr="00BD5FC7">
              <w:rPr>
                <w:sz w:val="22"/>
                <w:szCs w:val="22"/>
              </w:rPr>
              <w:t>Contract Price</w:t>
            </w:r>
            <w:bookmarkEnd w:id="480"/>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81" w:name="_Toc458817200"/>
            <w:r w:rsidRPr="00BD5FC7">
              <w:rPr>
                <w:sz w:val="22"/>
                <w:szCs w:val="22"/>
              </w:rPr>
              <w:t>Terms of Payment</w:t>
            </w:r>
            <w:bookmarkEnd w:id="481"/>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82" w:name="_Toc458817201"/>
            <w:r w:rsidRPr="00BD5FC7">
              <w:rPr>
                <w:sz w:val="22"/>
                <w:szCs w:val="22"/>
              </w:rPr>
              <w:t>Taxes and Duties</w:t>
            </w:r>
            <w:bookmarkEnd w:id="482"/>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83" w:name="_Toc458817202"/>
            <w:r w:rsidRPr="00DD3A65">
              <w:rPr>
                <w:sz w:val="22"/>
                <w:szCs w:val="22"/>
              </w:rPr>
              <w:t>Performance Security</w:t>
            </w:r>
            <w:bookmarkEnd w:id="483"/>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lastRenderedPageBreak/>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0BB41870"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r w:rsidR="00C8047D" w:rsidRPr="00DD3A65">
              <w:rPr>
                <w:spacing w:val="0"/>
                <w:sz w:val="22"/>
                <w:szCs w:val="22"/>
              </w:rPr>
              <w:t>currency (</w:t>
            </w:r>
            <w:proofErr w:type="spellStart"/>
            <w:r w:rsidRPr="00DD3A65">
              <w:rPr>
                <w:spacing w:val="0"/>
                <w:sz w:val="22"/>
                <w:szCs w:val="22"/>
              </w:rPr>
              <w:t>ies</w:t>
            </w:r>
            <w:proofErr w:type="spellEnd"/>
            <w:r w:rsidRPr="00DD3A65">
              <w:rPr>
                <w:spacing w:val="0"/>
                <w:sz w:val="22"/>
                <w:szCs w:val="22"/>
              </w:rPr>
              <w:t xml:space="preserve">) of the Contract, or in a freely convertible currency acceptable to the Procuring Entity; and shall be in one of the </w:t>
            </w:r>
            <w:proofErr w:type="gramStart"/>
            <w:r w:rsidRPr="00DD3A65">
              <w:rPr>
                <w:spacing w:val="0"/>
                <w:sz w:val="22"/>
                <w:szCs w:val="22"/>
              </w:rPr>
              <w:t>format</w:t>
            </w:r>
            <w:proofErr w:type="gramEnd"/>
            <w:r w:rsidRPr="00DD3A65">
              <w:rPr>
                <w:spacing w:val="0"/>
                <w:sz w:val="22"/>
                <w:szCs w:val="22"/>
              </w:rPr>
              <w:t xml:space="preserve">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84" w:name="_Toc458817203"/>
            <w:r w:rsidRPr="00DD3A65">
              <w:rPr>
                <w:sz w:val="22"/>
                <w:szCs w:val="22"/>
              </w:rPr>
              <w:lastRenderedPageBreak/>
              <w:t>Copyright</w:t>
            </w:r>
            <w:bookmarkEnd w:id="484"/>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85" w:name="_Toc458817204"/>
            <w:r w:rsidRPr="00923912">
              <w:rPr>
                <w:sz w:val="22"/>
                <w:szCs w:val="22"/>
              </w:rPr>
              <w:t>Confidential Information</w:t>
            </w:r>
            <w:bookmarkEnd w:id="485"/>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665DDDC0" w:rsidR="007B64F5" w:rsidRPr="00923912" w:rsidRDefault="00C8047D" w:rsidP="007B64F5">
            <w:pPr>
              <w:pStyle w:val="Heading3"/>
              <w:numPr>
                <w:ilvl w:val="2"/>
                <w:numId w:val="64"/>
              </w:numPr>
              <w:spacing w:after="180"/>
              <w:rPr>
                <w:sz w:val="22"/>
                <w:szCs w:val="22"/>
              </w:rPr>
            </w:pPr>
            <w:r w:rsidRPr="00923912">
              <w:rPr>
                <w:sz w:val="22"/>
                <w:szCs w:val="22"/>
              </w:rPr>
              <w:t>The</w:t>
            </w:r>
            <w:r w:rsidR="007B64F5" w:rsidRPr="00923912">
              <w:rPr>
                <w:sz w:val="22"/>
                <w:szCs w:val="22"/>
              </w:rPr>
              <w:t xml:space="preserve"> Procuring Entity or Supplier need to share with other institutions participating in the financing of the Contract; </w:t>
            </w:r>
          </w:p>
          <w:p w14:paraId="411ABB90" w14:textId="3A244793" w:rsidR="007B64F5" w:rsidRPr="00923912" w:rsidRDefault="00C8047D" w:rsidP="007B64F5">
            <w:pPr>
              <w:pStyle w:val="Heading3"/>
              <w:numPr>
                <w:ilvl w:val="2"/>
                <w:numId w:val="64"/>
              </w:numPr>
              <w:spacing w:after="180"/>
              <w:rPr>
                <w:sz w:val="22"/>
                <w:szCs w:val="22"/>
              </w:rPr>
            </w:pPr>
            <w:r w:rsidRPr="00923912">
              <w:rPr>
                <w:sz w:val="22"/>
                <w:szCs w:val="22"/>
              </w:rPr>
              <w:t>Now</w:t>
            </w:r>
            <w:r w:rsidR="007B64F5" w:rsidRPr="00923912">
              <w:rPr>
                <w:sz w:val="22"/>
                <w:szCs w:val="22"/>
              </w:rPr>
              <w:t xml:space="preserve"> or hereafter enters the public domain through no fault of that party;</w:t>
            </w:r>
          </w:p>
          <w:p w14:paraId="399A5DFA" w14:textId="0A202E71" w:rsidR="007B64F5" w:rsidRPr="00923912" w:rsidRDefault="00C8047D" w:rsidP="007B64F5">
            <w:pPr>
              <w:pStyle w:val="Heading3"/>
              <w:numPr>
                <w:ilvl w:val="2"/>
                <w:numId w:val="64"/>
              </w:numPr>
              <w:spacing w:after="180"/>
              <w:rPr>
                <w:sz w:val="22"/>
                <w:szCs w:val="22"/>
              </w:rPr>
            </w:pPr>
            <w:r w:rsidRPr="00923912">
              <w:rPr>
                <w:sz w:val="22"/>
                <w:szCs w:val="22"/>
              </w:rPr>
              <w:t>Can</w:t>
            </w:r>
            <w:r w:rsidR="007B64F5" w:rsidRPr="00923912">
              <w:rPr>
                <w:sz w:val="22"/>
                <w:szCs w:val="22"/>
              </w:rPr>
              <w:t xml:space="preserve"> be proven to have been possessed by that party at the time of disclosure and which was not previously obtained, directly or indirectly, from the other party; or</w:t>
            </w:r>
          </w:p>
          <w:p w14:paraId="7214116A" w14:textId="64D725EF" w:rsidR="007B64F5" w:rsidRPr="00923912" w:rsidRDefault="00C8047D" w:rsidP="007B64F5">
            <w:pPr>
              <w:pStyle w:val="Heading3"/>
              <w:numPr>
                <w:ilvl w:val="2"/>
                <w:numId w:val="64"/>
              </w:numPr>
              <w:spacing w:after="180"/>
              <w:rPr>
                <w:sz w:val="22"/>
                <w:szCs w:val="22"/>
              </w:rPr>
            </w:pPr>
            <w:r w:rsidRPr="00923912">
              <w:rPr>
                <w:sz w:val="22"/>
                <w:szCs w:val="22"/>
              </w:rPr>
              <w:t>Otherwise</w:t>
            </w:r>
            <w:r w:rsidR="007B64F5"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lastRenderedPageBreak/>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86" w:name="_Toc458817205"/>
            <w:r w:rsidRPr="00FC269C">
              <w:rPr>
                <w:sz w:val="22"/>
                <w:szCs w:val="22"/>
              </w:rPr>
              <w:t>Subcontracting</w:t>
            </w:r>
            <w:bookmarkEnd w:id="486"/>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87" w:name="_Toc458817206"/>
            <w:r w:rsidRPr="00FC269C">
              <w:rPr>
                <w:sz w:val="22"/>
                <w:szCs w:val="22"/>
              </w:rPr>
              <w:t>Specifications and Standards</w:t>
            </w:r>
            <w:bookmarkEnd w:id="487"/>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88" w:name="_Toc458817207"/>
            <w:r w:rsidRPr="003B18EB">
              <w:rPr>
                <w:sz w:val="22"/>
                <w:szCs w:val="22"/>
              </w:rPr>
              <w:t>Packing and Documents</w:t>
            </w:r>
            <w:bookmarkEnd w:id="488"/>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89" w:name="_Toc458817208"/>
            <w:r w:rsidRPr="003B18EB">
              <w:rPr>
                <w:sz w:val="22"/>
                <w:szCs w:val="22"/>
              </w:rPr>
              <w:t>Insurance</w:t>
            </w:r>
            <w:bookmarkEnd w:id="489"/>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90" w:name="_Toc458817209"/>
            <w:r w:rsidRPr="003B18EB">
              <w:rPr>
                <w:sz w:val="22"/>
                <w:szCs w:val="22"/>
              </w:rPr>
              <w:t>Transportation</w:t>
            </w:r>
            <w:bookmarkEnd w:id="490"/>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lastRenderedPageBreak/>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91" w:name="_Toc458817210"/>
            <w:r w:rsidRPr="003B18EB">
              <w:rPr>
                <w:sz w:val="22"/>
                <w:szCs w:val="22"/>
              </w:rPr>
              <w:lastRenderedPageBreak/>
              <w:t>Inspections and Tests</w:t>
            </w:r>
            <w:bookmarkEnd w:id="491"/>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Whenever the Supplier is ready to carry out any such test and inspection, it shall give a reasonable advance notice, including the place and time, to the Procuring Entity.  The Supplier shall obtain from any relevant third party or manufacturer any necessary permission or consent 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92" w:name="_Toc458817211"/>
            <w:r w:rsidRPr="008256A6">
              <w:rPr>
                <w:sz w:val="22"/>
                <w:szCs w:val="22"/>
              </w:rPr>
              <w:t>Liquidated Damages</w:t>
            </w:r>
            <w:bookmarkEnd w:id="492"/>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w:t>
            </w:r>
            <w:r w:rsidRPr="008256A6">
              <w:rPr>
                <w:spacing w:val="0"/>
                <w:sz w:val="22"/>
                <w:szCs w:val="22"/>
              </w:rPr>
              <w:lastRenderedPageBreak/>
              <w:t xml:space="preserve">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93" w:name="_Toc458817212"/>
            <w:r w:rsidRPr="008256A6">
              <w:rPr>
                <w:sz w:val="22"/>
                <w:szCs w:val="22"/>
              </w:rPr>
              <w:lastRenderedPageBreak/>
              <w:t>Warranty</w:t>
            </w:r>
            <w:bookmarkEnd w:id="493"/>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94" w:name="_Toc458817213"/>
            <w:r w:rsidRPr="008256A6">
              <w:rPr>
                <w:sz w:val="22"/>
                <w:szCs w:val="22"/>
              </w:rPr>
              <w:t>Patent Indemnity</w:t>
            </w:r>
            <w:bookmarkEnd w:id="494"/>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55B9FE7F"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installation of the Goods by the Supplier or the use of the Goods in the </w:t>
            </w:r>
            <w:r w:rsidR="007B64F5">
              <w:rPr>
                <w:sz w:val="22"/>
                <w:szCs w:val="22"/>
              </w:rPr>
              <w:t>Maldives</w:t>
            </w:r>
            <w:r w:rsidR="007B64F5" w:rsidRPr="008256A6">
              <w:rPr>
                <w:sz w:val="22"/>
                <w:szCs w:val="22"/>
              </w:rPr>
              <w:t xml:space="preserve">; and </w:t>
            </w:r>
          </w:p>
          <w:p w14:paraId="6DFCA0C6" w14:textId="517F41B8"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lastRenderedPageBreak/>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95" w:name="_Toc458817214"/>
            <w:r w:rsidRPr="006B236C">
              <w:rPr>
                <w:sz w:val="22"/>
                <w:szCs w:val="22"/>
              </w:rPr>
              <w:lastRenderedPageBreak/>
              <w:t>Limitation of Liability</w:t>
            </w:r>
            <w:bookmarkEnd w:id="495"/>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t>
            </w:r>
            <w:proofErr w:type="spellStart"/>
            <w:r w:rsidRPr="006B236C">
              <w:rPr>
                <w:spacing w:val="0"/>
                <w:sz w:val="22"/>
                <w:szCs w:val="22"/>
              </w:rPr>
              <w:t>wilful</w:t>
            </w:r>
            <w:proofErr w:type="spellEnd"/>
            <w:r w:rsidRPr="006B236C">
              <w:rPr>
                <w:spacing w:val="0"/>
                <w:sz w:val="22"/>
                <w:szCs w:val="22"/>
              </w:rPr>
              <w:t xml:space="preserve">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96" w:name="_Toc458817215"/>
            <w:r w:rsidRPr="006B236C">
              <w:rPr>
                <w:sz w:val="22"/>
                <w:szCs w:val="22"/>
              </w:rPr>
              <w:t>Change in Laws and Regulations</w:t>
            </w:r>
            <w:bookmarkEnd w:id="496"/>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97" w:name="_Toc458817216"/>
            <w:r w:rsidRPr="00755860">
              <w:rPr>
                <w:sz w:val="22"/>
                <w:szCs w:val="22"/>
              </w:rPr>
              <w:t>Force Majeure</w:t>
            </w:r>
            <w:bookmarkEnd w:id="497"/>
          </w:p>
          <w:p w14:paraId="7D13D1AA" w14:textId="0422FD3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r w:rsidR="00C8047D" w:rsidRPr="00755860">
              <w:rPr>
                <w:spacing w:val="0"/>
                <w:sz w:val="22"/>
                <w:szCs w:val="22"/>
              </w:rPr>
              <w:t>it’s</w:t>
            </w:r>
            <w:r w:rsidRPr="00755860">
              <w:rPr>
                <w:spacing w:val="0"/>
                <w:sz w:val="22"/>
                <w:szCs w:val="22"/>
              </w:rPr>
              <w:t xml:space="preserve"> </w:t>
            </w:r>
            <w:proofErr w:type="gramStart"/>
            <w:r w:rsidRPr="00755860">
              <w:rPr>
                <w:spacing w:val="0"/>
                <w:sz w:val="22"/>
                <w:szCs w:val="22"/>
              </w:rPr>
              <w:t>delay</w:t>
            </w:r>
            <w:proofErr w:type="gramEnd"/>
            <w:r w:rsidRPr="00755860">
              <w:rPr>
                <w:spacing w:val="0"/>
                <w:sz w:val="22"/>
                <w:szCs w:val="22"/>
              </w:rPr>
              <w:t xml:space="preserve">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lastRenderedPageBreak/>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98" w:name="_Toc458817217"/>
            <w:r w:rsidRPr="00D02317">
              <w:rPr>
                <w:sz w:val="22"/>
                <w:szCs w:val="22"/>
              </w:rPr>
              <w:lastRenderedPageBreak/>
              <w:t>Change Orders and Contract Amendments</w:t>
            </w:r>
            <w:bookmarkEnd w:id="498"/>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63267EAB" w:rsidR="007B64F5" w:rsidRPr="00D02317" w:rsidRDefault="00C8047D" w:rsidP="007B64F5">
            <w:pPr>
              <w:pStyle w:val="Heading3"/>
              <w:numPr>
                <w:ilvl w:val="2"/>
                <w:numId w:val="67"/>
              </w:numPr>
              <w:rPr>
                <w:sz w:val="22"/>
                <w:szCs w:val="22"/>
              </w:rPr>
            </w:pPr>
            <w:r w:rsidRPr="00D02317">
              <w:rPr>
                <w:sz w:val="22"/>
                <w:szCs w:val="22"/>
              </w:rPr>
              <w:t>Drawings</w:t>
            </w:r>
            <w:r w:rsidR="007B64F5" w:rsidRPr="00D02317">
              <w:rPr>
                <w:sz w:val="22"/>
                <w:szCs w:val="22"/>
              </w:rPr>
              <w:t>, designs, or specifications, where Goods to be furnished under the Contract are to be specifically manufactured for the Procuring Entity;</w:t>
            </w:r>
          </w:p>
          <w:p w14:paraId="54B56F93" w14:textId="76631AE3"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method of shipment or packing;</w:t>
            </w:r>
          </w:p>
          <w:p w14:paraId="4F863CA2" w14:textId="7872BFB2"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place of delivery; and </w:t>
            </w:r>
          </w:p>
          <w:p w14:paraId="6BD0F1B5" w14:textId="27629C27"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499" w:name="_Toc458817218"/>
            <w:r w:rsidRPr="00D02317">
              <w:rPr>
                <w:sz w:val="22"/>
                <w:szCs w:val="22"/>
              </w:rPr>
              <w:t>Extensions of Time</w:t>
            </w:r>
            <w:bookmarkEnd w:id="499"/>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500" w:name="_Toc458817219"/>
            <w:r w:rsidRPr="00D02317">
              <w:rPr>
                <w:sz w:val="22"/>
                <w:szCs w:val="22"/>
              </w:rPr>
              <w:t>Termination</w:t>
            </w:r>
            <w:bookmarkEnd w:id="500"/>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50C3139A"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lastRenderedPageBreak/>
              <w:t>If</w:t>
            </w:r>
            <w:r w:rsidR="007B64F5"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68B947A1"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w:t>
            </w:r>
            <w:r w:rsidR="007B64F5" w:rsidRPr="00D02317">
              <w:rPr>
                <w:spacing w:val="0"/>
                <w:sz w:val="22"/>
                <w:szCs w:val="22"/>
              </w:rPr>
              <w:t xml:space="preserve"> the Supplier fails to perform any other obligation under the Contract; or</w:t>
            </w:r>
          </w:p>
          <w:p w14:paraId="73891621" w14:textId="71541001" w:rsidR="007B64F5" w:rsidRPr="00D02317" w:rsidRDefault="00C8047D" w:rsidP="007B64F5">
            <w:pPr>
              <w:pStyle w:val="Heading4"/>
              <w:numPr>
                <w:ilvl w:val="3"/>
                <w:numId w:val="69"/>
              </w:numPr>
              <w:tabs>
                <w:tab w:val="clear" w:pos="1901"/>
                <w:tab w:val="num" w:pos="1692"/>
              </w:tabs>
              <w:spacing w:before="0" w:after="200"/>
              <w:ind w:left="1685" w:hanging="504"/>
              <w:rPr>
                <w:sz w:val="22"/>
                <w:szCs w:val="22"/>
              </w:rPr>
            </w:pPr>
            <w:r w:rsidRPr="00D02317">
              <w:rPr>
                <w:sz w:val="22"/>
                <w:szCs w:val="22"/>
              </w:rPr>
              <w:t>If</w:t>
            </w:r>
            <w:r w:rsidR="007B64F5"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59B1F4A3" w:rsidR="007B64F5" w:rsidRPr="00D02317" w:rsidRDefault="00C8047D" w:rsidP="007B64F5">
            <w:pPr>
              <w:pStyle w:val="Heading4"/>
              <w:numPr>
                <w:ilvl w:val="3"/>
                <w:numId w:val="14"/>
              </w:numPr>
              <w:tabs>
                <w:tab w:val="clear" w:pos="1512"/>
                <w:tab w:val="right" w:pos="1692"/>
              </w:tabs>
              <w:spacing w:before="0" w:after="200"/>
              <w:ind w:left="1728" w:hanging="576"/>
              <w:rPr>
                <w:spacing w:val="0"/>
                <w:sz w:val="22"/>
                <w:szCs w:val="22"/>
              </w:rPr>
            </w:pPr>
            <w:r w:rsidRPr="00D02317">
              <w:rPr>
                <w:spacing w:val="0"/>
                <w:sz w:val="22"/>
                <w:szCs w:val="22"/>
              </w:rPr>
              <w:t>To</w:t>
            </w:r>
            <w:r w:rsidR="007B64F5" w:rsidRPr="00D02317">
              <w:rPr>
                <w:spacing w:val="0"/>
                <w:sz w:val="22"/>
                <w:szCs w:val="22"/>
              </w:rPr>
              <w:t xml:space="preserve"> have any portion completed and delivered at the Contract terms and prices; and/or</w:t>
            </w:r>
          </w:p>
          <w:p w14:paraId="2AD54C37" w14:textId="5AA9E220" w:rsidR="007B64F5" w:rsidRPr="00D02317" w:rsidRDefault="00C8047D" w:rsidP="001B711D">
            <w:pPr>
              <w:pStyle w:val="Heading4"/>
              <w:numPr>
                <w:ilvl w:val="3"/>
                <w:numId w:val="14"/>
              </w:numPr>
              <w:tabs>
                <w:tab w:val="clear" w:pos="1512"/>
                <w:tab w:val="right" w:pos="1692"/>
              </w:tabs>
              <w:spacing w:before="0" w:after="0"/>
              <w:ind w:left="1728" w:hanging="576"/>
              <w:rPr>
                <w:spacing w:val="0"/>
                <w:sz w:val="22"/>
                <w:szCs w:val="22"/>
              </w:rPr>
            </w:pPr>
            <w:r w:rsidRPr="00D02317">
              <w:rPr>
                <w:spacing w:val="0"/>
                <w:sz w:val="22"/>
                <w:szCs w:val="22"/>
              </w:rPr>
              <w:t>To</w:t>
            </w:r>
            <w:r w:rsidR="007B64F5"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501" w:name="_Toc458817220"/>
            <w:r w:rsidRPr="00001183">
              <w:rPr>
                <w:sz w:val="22"/>
                <w:szCs w:val="22"/>
              </w:rPr>
              <w:lastRenderedPageBreak/>
              <w:t>Assignment</w:t>
            </w:r>
            <w:bookmarkEnd w:id="501"/>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502" w:name="_Toc458817221"/>
            <w:r w:rsidRPr="00001183">
              <w:rPr>
                <w:bCs/>
                <w:sz w:val="22"/>
                <w:szCs w:val="22"/>
              </w:rPr>
              <w:t>Export Restriction</w:t>
            </w:r>
            <w:bookmarkEnd w:id="502"/>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w:t>
            </w:r>
            <w:r w:rsidRPr="00001183">
              <w:rPr>
                <w:spacing w:val="0"/>
                <w:sz w:val="22"/>
                <w:szCs w:val="22"/>
              </w:rPr>
              <w:lastRenderedPageBreak/>
              <w:t>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D56D16">
          <w:headerReference w:type="even" r:id="rId43"/>
          <w:headerReference w:type="default" r:id="rId44"/>
          <w:headerReference w:type="first" r:id="rId45"/>
          <w:type w:val="oddPage"/>
          <w:pgSz w:w="11907" w:h="16834" w:code="9"/>
          <w:pgMar w:top="1440" w:right="1440" w:bottom="1440" w:left="1800" w:header="720" w:footer="720" w:gutter="0"/>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503" w:name="_Toc438954452"/>
            <w:bookmarkStart w:id="504" w:name="_Toc488411761"/>
            <w:bookmarkStart w:id="505" w:name="_Toc458816215"/>
            <w:bookmarkStart w:id="506" w:name="_Toc70237670"/>
            <w:bookmarkEnd w:id="448"/>
            <w:bookmarkEnd w:id="449"/>
            <w:bookmarkEnd w:id="450"/>
            <w:r w:rsidRPr="00B95277">
              <w:lastRenderedPageBreak/>
              <w:t>Section I</w:t>
            </w:r>
            <w:r w:rsidR="00193CA6" w:rsidRPr="00B95277">
              <w:t>X</w:t>
            </w:r>
            <w:r w:rsidRPr="00B95277">
              <w:t>.  Special Conditions of Contract</w:t>
            </w:r>
            <w:bookmarkEnd w:id="503"/>
            <w:bookmarkEnd w:id="504"/>
            <w:bookmarkEnd w:id="505"/>
            <w:bookmarkEnd w:id="506"/>
          </w:p>
        </w:tc>
      </w:tr>
    </w:tbl>
    <w:p w14:paraId="55EC6FC7" w14:textId="77777777" w:rsidR="00071A87" w:rsidRDefault="00071A87" w:rsidP="00E81E67">
      <w:pPr>
        <w:suppressAutoHyphens/>
        <w:rPr>
          <w:b/>
          <w:sz w:val="28"/>
        </w:rPr>
      </w:pPr>
    </w:p>
    <w:tbl>
      <w:tblPr>
        <w:tblW w:w="9285" w:type="dxa"/>
        <w:tblInd w:w="-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BE1915">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BE1915">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BE1915">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2CF41B5A" w:rsidR="00071A87" w:rsidRPr="00927B9F" w:rsidRDefault="00071A87" w:rsidP="00273493">
            <w:pPr>
              <w:tabs>
                <w:tab w:val="right" w:pos="7164"/>
              </w:tabs>
              <w:spacing w:after="200"/>
              <w:rPr>
                <w:sz w:val="22"/>
                <w:szCs w:val="22"/>
              </w:rPr>
            </w:pPr>
            <w:r w:rsidRPr="00927B9F">
              <w:rPr>
                <w:sz w:val="22"/>
                <w:szCs w:val="22"/>
              </w:rPr>
              <w:t xml:space="preserve">The </w:t>
            </w:r>
            <w:r w:rsidR="00273493">
              <w:rPr>
                <w:sz w:val="22"/>
                <w:szCs w:val="22"/>
              </w:rPr>
              <w:t>Employer:</w:t>
            </w:r>
            <w:r w:rsidRPr="00927B9F">
              <w:rPr>
                <w:sz w:val="22"/>
                <w:szCs w:val="22"/>
              </w:rPr>
              <w:t xml:space="preserve">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3AC613F6" w:rsidR="00071A87" w:rsidRPr="008B7B50" w:rsidRDefault="00921ADF" w:rsidP="00AB6459">
            <w:pPr>
              <w:tabs>
                <w:tab w:val="right" w:pos="7164"/>
              </w:tabs>
              <w:spacing w:after="200"/>
              <w:rPr>
                <w:sz w:val="22"/>
                <w:szCs w:val="22"/>
                <w:highlight w:val="yellow"/>
              </w:rPr>
            </w:pPr>
            <w:r>
              <w:rPr>
                <w:sz w:val="22"/>
                <w:szCs w:val="22"/>
              </w:rPr>
              <w:t>Ministry of Education</w:t>
            </w:r>
          </w:p>
        </w:tc>
      </w:tr>
      <w:tr w:rsidR="00071A87" w:rsidRPr="00927B9F" w14:paraId="1E727850" w14:textId="77777777" w:rsidTr="00BE1915">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550BF3" w:rsidRPr="00927B9F" w14:paraId="411E3FDB" w14:textId="77777777" w:rsidTr="0066334E">
        <w:tc>
          <w:tcPr>
            <w:tcW w:w="1064" w:type="dxa"/>
            <w:gridSpan w:val="2"/>
            <w:tcBorders>
              <w:top w:val="single" w:sz="6" w:space="0" w:color="auto"/>
              <w:left w:val="double" w:sz="4" w:space="0" w:color="auto"/>
              <w:bottom w:val="single" w:sz="6" w:space="0" w:color="auto"/>
            </w:tcBorders>
          </w:tcPr>
          <w:p w14:paraId="2D640418" w14:textId="3D8DEA84" w:rsidR="00550BF3" w:rsidRPr="008B7B50" w:rsidRDefault="00550BF3" w:rsidP="00550BF3">
            <w:pPr>
              <w:spacing w:after="200"/>
              <w:rPr>
                <w:b/>
                <w:sz w:val="22"/>
                <w:szCs w:val="22"/>
              </w:rPr>
            </w:pPr>
            <w:r w:rsidRPr="0035582B">
              <w:rPr>
                <w:b/>
                <w:color w:val="000000"/>
                <w:sz w:val="22"/>
                <w:szCs w:val="22"/>
              </w:rPr>
              <w:t>1.1 (</w:t>
            </w:r>
            <w:r>
              <w:rPr>
                <w:b/>
                <w:color w:val="000000"/>
                <w:sz w:val="22"/>
                <w:szCs w:val="22"/>
              </w:rPr>
              <w:t>n</w:t>
            </w:r>
            <w:r w:rsidRPr="0035582B">
              <w:rPr>
                <w:b/>
                <w:color w:val="000000"/>
                <w:sz w:val="22"/>
                <w:szCs w:val="22"/>
              </w:rPr>
              <w:t>)</w:t>
            </w:r>
          </w:p>
        </w:tc>
        <w:tc>
          <w:tcPr>
            <w:tcW w:w="8221" w:type="dxa"/>
            <w:gridSpan w:val="3"/>
            <w:tcBorders>
              <w:top w:val="single" w:sz="6" w:space="0" w:color="auto"/>
              <w:bottom w:val="single" w:sz="6" w:space="0" w:color="auto"/>
              <w:right w:val="double" w:sz="4" w:space="0" w:color="auto"/>
            </w:tcBorders>
          </w:tcPr>
          <w:p w14:paraId="655489BC" w14:textId="70B4C005" w:rsidR="00550BF3" w:rsidRPr="0035582B" w:rsidRDefault="00550BF3" w:rsidP="00550BF3">
            <w:pPr>
              <w:spacing w:after="200" w:line="276" w:lineRule="auto"/>
              <w:ind w:right="2"/>
              <w:rPr>
                <w:color w:val="000000"/>
                <w:sz w:val="22"/>
                <w:szCs w:val="22"/>
              </w:rPr>
            </w:pPr>
            <w:r w:rsidRPr="0035582B">
              <w:rPr>
                <w:color w:val="000000"/>
                <w:sz w:val="22"/>
                <w:szCs w:val="22"/>
              </w:rPr>
              <w:t>The Intended Completion Date for the whole of the Works shall be [</w:t>
            </w:r>
            <w:r>
              <w:rPr>
                <w:b/>
                <w:bCs/>
                <w:color w:val="0070C0"/>
                <w:sz w:val="22"/>
                <w:szCs w:val="22"/>
              </w:rPr>
              <w:t>02 Years</w:t>
            </w:r>
            <w:r w:rsidRPr="0035582B">
              <w:rPr>
                <w:color w:val="000000"/>
                <w:sz w:val="22"/>
                <w:szCs w:val="22"/>
              </w:rPr>
              <w:t>]</w:t>
            </w:r>
            <w:r>
              <w:rPr>
                <w:color w:val="000000"/>
                <w:sz w:val="22"/>
                <w:szCs w:val="22"/>
              </w:rPr>
              <w:t xml:space="preserve"> from commencement from work.ee</w:t>
            </w:r>
          </w:p>
          <w:p w14:paraId="52D143AE" w14:textId="7734DCE4" w:rsidR="00550BF3" w:rsidRPr="0012075C" w:rsidRDefault="00550BF3" w:rsidP="00550BF3">
            <w:pPr>
              <w:tabs>
                <w:tab w:val="right" w:pos="7164"/>
              </w:tabs>
              <w:spacing w:after="200"/>
              <w:rPr>
                <w:i/>
                <w:iCs/>
                <w:sz w:val="22"/>
                <w:szCs w:val="22"/>
              </w:rPr>
            </w:pPr>
            <w:r w:rsidRPr="0035582B">
              <w:rPr>
                <w:color w:val="000000"/>
                <w:sz w:val="22"/>
                <w:szCs w:val="22"/>
              </w:rPr>
              <w:t>[If different dates are specified for completion of the Works by section (“sectional completion” or milestones), these dates should be listed here]</w:t>
            </w:r>
          </w:p>
        </w:tc>
      </w:tr>
      <w:tr w:rsidR="00071A87" w:rsidRPr="00927B9F" w14:paraId="2EEAE915" w14:textId="77777777" w:rsidTr="00BE1915">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BE1915">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BE1915">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7E0C5D">
        <w:trPr>
          <w:trHeight w:val="561"/>
        </w:trPr>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3E3C4BD5" w:rsidR="00071A87" w:rsidRPr="00061BBD" w:rsidRDefault="00071A87" w:rsidP="00005A64">
            <w:pPr>
              <w:tabs>
                <w:tab w:val="right" w:pos="7164"/>
              </w:tabs>
              <w:spacing w:after="200"/>
              <w:rPr>
                <w:sz w:val="22"/>
                <w:szCs w:val="22"/>
              </w:rPr>
            </w:pPr>
            <w:r w:rsidRPr="00061BBD">
              <w:rPr>
                <w:sz w:val="22"/>
                <w:szCs w:val="22"/>
              </w:rPr>
              <w:t xml:space="preserve">For </w:t>
            </w:r>
            <w:r w:rsidRPr="00061BBD">
              <w:rPr>
                <w:b/>
                <w:sz w:val="22"/>
                <w:szCs w:val="22"/>
                <w:u w:val="single"/>
              </w:rPr>
              <w:t>notices</w:t>
            </w:r>
            <w:r w:rsidRPr="00061BBD">
              <w:rPr>
                <w:sz w:val="22"/>
                <w:szCs w:val="22"/>
              </w:rPr>
              <w:t xml:space="preserve">, the </w:t>
            </w:r>
            <w:r w:rsidR="00061BBD" w:rsidRPr="00061BBD">
              <w:rPr>
                <w:sz w:val="22"/>
                <w:szCs w:val="22"/>
              </w:rPr>
              <w:t>Employer’s</w:t>
            </w:r>
            <w:r w:rsidRPr="00061BBD">
              <w:rPr>
                <w:sz w:val="22"/>
                <w:szCs w:val="22"/>
              </w:rPr>
              <w:t xml:space="preserve"> address shall be:</w:t>
            </w:r>
          </w:p>
        </w:tc>
      </w:tr>
      <w:tr w:rsidR="00071A87" w:rsidRPr="00927B9F" w14:paraId="21BE089D" w14:textId="77777777" w:rsidTr="00BE1915">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061BBD" w:rsidRDefault="00071A87" w:rsidP="00B43ED8">
            <w:pPr>
              <w:tabs>
                <w:tab w:val="right" w:pos="7164"/>
              </w:tabs>
              <w:spacing w:line="276" w:lineRule="auto"/>
              <w:rPr>
                <w:sz w:val="22"/>
                <w:szCs w:val="22"/>
              </w:rPr>
            </w:pPr>
            <w:r w:rsidRPr="00061BBD">
              <w:rPr>
                <w:sz w:val="22"/>
                <w:szCs w:val="22"/>
              </w:rPr>
              <w:t>Attention:</w:t>
            </w:r>
          </w:p>
        </w:tc>
        <w:tc>
          <w:tcPr>
            <w:tcW w:w="5244" w:type="dxa"/>
            <w:gridSpan w:val="2"/>
            <w:tcBorders>
              <w:top w:val="nil"/>
              <w:left w:val="single" w:sz="6" w:space="0" w:color="auto"/>
              <w:bottom w:val="nil"/>
              <w:right w:val="double" w:sz="4" w:space="0" w:color="auto"/>
            </w:tcBorders>
          </w:tcPr>
          <w:p w14:paraId="3D9895F7" w14:textId="78F60642" w:rsidR="00071A87" w:rsidRPr="00061BBD" w:rsidRDefault="007E0C5D" w:rsidP="007E0C5D">
            <w:pPr>
              <w:tabs>
                <w:tab w:val="right" w:pos="7164"/>
              </w:tabs>
              <w:spacing w:line="276" w:lineRule="auto"/>
              <w:rPr>
                <w:sz w:val="22"/>
                <w:szCs w:val="22"/>
              </w:rPr>
            </w:pPr>
            <w:r>
              <w:rPr>
                <w:sz w:val="22"/>
                <w:szCs w:val="22"/>
              </w:rPr>
              <w:t>Ministry of Education</w:t>
            </w:r>
          </w:p>
        </w:tc>
      </w:tr>
      <w:tr w:rsidR="00071A87" w:rsidRPr="00927B9F" w14:paraId="614E9D56" w14:textId="77777777" w:rsidTr="00BE1915">
        <w:tc>
          <w:tcPr>
            <w:tcW w:w="1064" w:type="dxa"/>
            <w:gridSpan w:val="2"/>
            <w:tcBorders>
              <w:top w:val="nil"/>
              <w:left w:val="double" w:sz="4" w:space="0" w:color="auto"/>
              <w:bottom w:val="nil"/>
            </w:tcBorders>
          </w:tcPr>
          <w:p w14:paraId="125D276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ABCA4DC" w14:textId="77777777" w:rsidR="00071A87" w:rsidRPr="00061BBD" w:rsidRDefault="00071A87" w:rsidP="00B43ED8">
            <w:pPr>
              <w:tabs>
                <w:tab w:val="right" w:pos="7164"/>
              </w:tabs>
              <w:spacing w:line="276" w:lineRule="auto"/>
              <w:rPr>
                <w:sz w:val="22"/>
                <w:szCs w:val="22"/>
              </w:rPr>
            </w:pPr>
            <w:r w:rsidRPr="00061BBD">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26C17350" w:rsidR="00071A87" w:rsidRPr="00061BBD" w:rsidRDefault="00071A87" w:rsidP="00B43ED8">
            <w:pPr>
              <w:tabs>
                <w:tab w:val="right" w:pos="7164"/>
              </w:tabs>
              <w:spacing w:line="276" w:lineRule="auto"/>
              <w:rPr>
                <w:sz w:val="22"/>
                <w:szCs w:val="22"/>
              </w:rPr>
            </w:pPr>
          </w:p>
        </w:tc>
      </w:tr>
      <w:tr w:rsidR="00071A87" w:rsidRPr="00927B9F" w14:paraId="64B55727" w14:textId="77777777" w:rsidTr="00BE1915">
        <w:tc>
          <w:tcPr>
            <w:tcW w:w="1064" w:type="dxa"/>
            <w:gridSpan w:val="2"/>
            <w:tcBorders>
              <w:top w:val="nil"/>
              <w:left w:val="double" w:sz="4" w:space="0" w:color="auto"/>
              <w:bottom w:val="nil"/>
            </w:tcBorders>
          </w:tcPr>
          <w:p w14:paraId="1FF6DFA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CEE1933" w14:textId="77777777" w:rsidR="00071A87" w:rsidRPr="00061BBD" w:rsidRDefault="00071A87" w:rsidP="00B43ED8">
            <w:pPr>
              <w:tabs>
                <w:tab w:val="right" w:pos="7164"/>
              </w:tabs>
              <w:spacing w:line="276" w:lineRule="auto"/>
              <w:rPr>
                <w:sz w:val="22"/>
                <w:szCs w:val="22"/>
              </w:rPr>
            </w:pPr>
            <w:r w:rsidRPr="00061BBD">
              <w:rPr>
                <w:sz w:val="22"/>
                <w:szCs w:val="22"/>
              </w:rPr>
              <w:t>Floor/ Room number</w:t>
            </w:r>
            <w:r w:rsidRPr="00061BBD">
              <w:rPr>
                <w:i/>
                <w:iCs/>
                <w:sz w:val="22"/>
                <w:szCs w:val="22"/>
              </w:rPr>
              <w:t>:</w:t>
            </w:r>
          </w:p>
        </w:tc>
        <w:tc>
          <w:tcPr>
            <w:tcW w:w="5244" w:type="dxa"/>
            <w:gridSpan w:val="2"/>
            <w:tcBorders>
              <w:top w:val="nil"/>
              <w:left w:val="single" w:sz="6" w:space="0" w:color="auto"/>
              <w:bottom w:val="nil"/>
              <w:right w:val="double" w:sz="4" w:space="0" w:color="auto"/>
            </w:tcBorders>
          </w:tcPr>
          <w:p w14:paraId="3549A114" w14:textId="152AD1DB" w:rsidR="00071A87" w:rsidRPr="00061BBD" w:rsidRDefault="00071A87" w:rsidP="00B43ED8">
            <w:pPr>
              <w:tabs>
                <w:tab w:val="right" w:pos="7164"/>
              </w:tabs>
              <w:spacing w:line="276" w:lineRule="auto"/>
              <w:rPr>
                <w:sz w:val="22"/>
                <w:szCs w:val="22"/>
              </w:rPr>
            </w:pPr>
          </w:p>
        </w:tc>
      </w:tr>
      <w:tr w:rsidR="00071A87" w:rsidRPr="00927B9F" w14:paraId="03B03EE9" w14:textId="77777777" w:rsidTr="00BE1915">
        <w:tc>
          <w:tcPr>
            <w:tcW w:w="1064" w:type="dxa"/>
            <w:gridSpan w:val="2"/>
            <w:tcBorders>
              <w:top w:val="nil"/>
              <w:left w:val="double" w:sz="4" w:space="0" w:color="auto"/>
              <w:bottom w:val="nil"/>
            </w:tcBorders>
          </w:tcPr>
          <w:p w14:paraId="1BDD59AC"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5C5E18C" w14:textId="77777777" w:rsidR="00071A87" w:rsidRPr="00061BBD" w:rsidRDefault="00071A87" w:rsidP="00B43ED8">
            <w:pPr>
              <w:tabs>
                <w:tab w:val="right" w:pos="7164"/>
              </w:tabs>
              <w:spacing w:line="276" w:lineRule="auto"/>
              <w:rPr>
                <w:sz w:val="22"/>
                <w:szCs w:val="22"/>
              </w:rPr>
            </w:pPr>
            <w:r w:rsidRPr="00061BBD">
              <w:rPr>
                <w:sz w:val="22"/>
                <w:szCs w:val="22"/>
              </w:rPr>
              <w:t>City:</w:t>
            </w:r>
          </w:p>
        </w:tc>
        <w:tc>
          <w:tcPr>
            <w:tcW w:w="5244" w:type="dxa"/>
            <w:gridSpan w:val="2"/>
            <w:tcBorders>
              <w:top w:val="nil"/>
              <w:left w:val="single" w:sz="6" w:space="0" w:color="auto"/>
              <w:bottom w:val="nil"/>
              <w:right w:val="double" w:sz="4" w:space="0" w:color="auto"/>
            </w:tcBorders>
          </w:tcPr>
          <w:p w14:paraId="636A64F7" w14:textId="0791A2B9" w:rsidR="00071A87" w:rsidRPr="00061BBD" w:rsidRDefault="00061BBD" w:rsidP="00B43ED8">
            <w:pPr>
              <w:tabs>
                <w:tab w:val="right" w:pos="7164"/>
              </w:tabs>
              <w:spacing w:line="276" w:lineRule="auto"/>
              <w:rPr>
                <w:sz w:val="22"/>
                <w:szCs w:val="22"/>
              </w:rPr>
            </w:pPr>
            <w:r w:rsidRPr="00061BBD">
              <w:rPr>
                <w:sz w:val="22"/>
                <w:szCs w:val="22"/>
              </w:rPr>
              <w:t>Male’</w:t>
            </w:r>
          </w:p>
        </w:tc>
      </w:tr>
      <w:tr w:rsidR="00071A87" w:rsidRPr="00927B9F" w14:paraId="4E344493" w14:textId="77777777" w:rsidTr="00BE1915">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061BBD" w:rsidRDefault="00071A87" w:rsidP="00B43ED8">
            <w:pPr>
              <w:tabs>
                <w:tab w:val="right" w:pos="7164"/>
              </w:tabs>
              <w:spacing w:line="276" w:lineRule="auto"/>
              <w:rPr>
                <w:sz w:val="22"/>
                <w:szCs w:val="22"/>
              </w:rPr>
            </w:pPr>
            <w:r w:rsidRPr="00061BBD">
              <w:rPr>
                <w:sz w:val="22"/>
                <w:szCs w:val="22"/>
              </w:rPr>
              <w:t>Post Code:</w:t>
            </w:r>
          </w:p>
        </w:tc>
        <w:tc>
          <w:tcPr>
            <w:tcW w:w="5244" w:type="dxa"/>
            <w:gridSpan w:val="2"/>
            <w:tcBorders>
              <w:top w:val="nil"/>
              <w:left w:val="single" w:sz="6" w:space="0" w:color="auto"/>
              <w:bottom w:val="nil"/>
              <w:right w:val="double" w:sz="4" w:space="0" w:color="auto"/>
            </w:tcBorders>
          </w:tcPr>
          <w:p w14:paraId="0DBE078C" w14:textId="77777777" w:rsidR="00071A87" w:rsidRPr="00061BBD" w:rsidRDefault="00071A87" w:rsidP="00B43ED8">
            <w:pPr>
              <w:tabs>
                <w:tab w:val="right" w:pos="7164"/>
              </w:tabs>
              <w:spacing w:line="276" w:lineRule="auto"/>
              <w:rPr>
                <w:i/>
                <w:iCs/>
                <w:sz w:val="22"/>
                <w:szCs w:val="22"/>
              </w:rPr>
            </w:pPr>
          </w:p>
        </w:tc>
      </w:tr>
      <w:tr w:rsidR="00071A87" w:rsidRPr="00927B9F" w14:paraId="4406E942" w14:textId="77777777" w:rsidTr="00BE1915">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061BBD" w:rsidRDefault="00071A87" w:rsidP="00B43ED8">
            <w:pPr>
              <w:tabs>
                <w:tab w:val="right" w:pos="7164"/>
              </w:tabs>
              <w:spacing w:line="276" w:lineRule="auto"/>
              <w:rPr>
                <w:sz w:val="22"/>
                <w:szCs w:val="22"/>
              </w:rPr>
            </w:pPr>
            <w:r w:rsidRPr="00061BBD">
              <w:rPr>
                <w:sz w:val="22"/>
                <w:szCs w:val="22"/>
              </w:rPr>
              <w:t>Country:</w:t>
            </w:r>
          </w:p>
        </w:tc>
        <w:tc>
          <w:tcPr>
            <w:tcW w:w="5244" w:type="dxa"/>
            <w:gridSpan w:val="2"/>
            <w:tcBorders>
              <w:top w:val="nil"/>
              <w:left w:val="single" w:sz="6" w:space="0" w:color="auto"/>
              <w:bottom w:val="nil"/>
              <w:right w:val="double" w:sz="4" w:space="0" w:color="auto"/>
            </w:tcBorders>
          </w:tcPr>
          <w:p w14:paraId="629688B1" w14:textId="791C525E" w:rsidR="00071A87" w:rsidRPr="00061BBD" w:rsidRDefault="00061BBD" w:rsidP="00B43ED8">
            <w:pPr>
              <w:tabs>
                <w:tab w:val="right" w:pos="7164"/>
              </w:tabs>
              <w:spacing w:line="276" w:lineRule="auto"/>
              <w:rPr>
                <w:i/>
                <w:iCs/>
                <w:sz w:val="22"/>
                <w:szCs w:val="22"/>
              </w:rPr>
            </w:pPr>
            <w:r w:rsidRPr="00061BBD">
              <w:rPr>
                <w:i/>
                <w:iCs/>
                <w:sz w:val="22"/>
                <w:szCs w:val="22"/>
              </w:rPr>
              <w:t>Maldives</w:t>
            </w:r>
          </w:p>
        </w:tc>
      </w:tr>
      <w:tr w:rsidR="00071A87" w14:paraId="4C98092F" w14:textId="77777777" w:rsidTr="00BE1915">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061BBD" w:rsidRDefault="00071A87" w:rsidP="00B43ED8">
            <w:pPr>
              <w:tabs>
                <w:tab w:val="right" w:pos="7164"/>
              </w:tabs>
              <w:spacing w:line="276" w:lineRule="auto"/>
              <w:rPr>
                <w:sz w:val="22"/>
                <w:szCs w:val="22"/>
              </w:rPr>
            </w:pPr>
            <w:r w:rsidRPr="00061BBD">
              <w:rPr>
                <w:sz w:val="22"/>
                <w:szCs w:val="22"/>
              </w:rPr>
              <w:t>Telephone:</w:t>
            </w:r>
          </w:p>
        </w:tc>
        <w:tc>
          <w:tcPr>
            <w:tcW w:w="5244" w:type="dxa"/>
            <w:gridSpan w:val="2"/>
            <w:tcBorders>
              <w:top w:val="nil"/>
              <w:left w:val="single" w:sz="6" w:space="0" w:color="auto"/>
              <w:bottom w:val="nil"/>
              <w:right w:val="double" w:sz="4" w:space="0" w:color="auto"/>
            </w:tcBorders>
          </w:tcPr>
          <w:p w14:paraId="4E19BDED" w14:textId="7BFCEC0D" w:rsidR="00071A87" w:rsidRPr="00061BBD" w:rsidRDefault="00071A87" w:rsidP="008F356F">
            <w:pPr>
              <w:tabs>
                <w:tab w:val="right" w:pos="7164"/>
              </w:tabs>
              <w:spacing w:line="276" w:lineRule="auto"/>
              <w:rPr>
                <w:i/>
                <w:iCs/>
                <w:sz w:val="22"/>
                <w:szCs w:val="22"/>
              </w:rPr>
            </w:pPr>
          </w:p>
        </w:tc>
      </w:tr>
      <w:tr w:rsidR="00071A87" w14:paraId="7018A5A6" w14:textId="77777777" w:rsidTr="00BE1915">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061BBD" w:rsidRDefault="00071A87" w:rsidP="00B43ED8">
            <w:pPr>
              <w:tabs>
                <w:tab w:val="right" w:pos="7164"/>
              </w:tabs>
              <w:spacing w:line="276" w:lineRule="auto"/>
              <w:rPr>
                <w:sz w:val="22"/>
                <w:szCs w:val="22"/>
              </w:rPr>
            </w:pPr>
            <w:r w:rsidRPr="00061BBD">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061BBD" w:rsidRDefault="00071A87" w:rsidP="00B43ED8">
            <w:pPr>
              <w:tabs>
                <w:tab w:val="right" w:pos="7164"/>
              </w:tabs>
              <w:spacing w:line="276" w:lineRule="auto"/>
              <w:rPr>
                <w:sz w:val="22"/>
                <w:szCs w:val="22"/>
              </w:rPr>
            </w:pPr>
          </w:p>
        </w:tc>
      </w:tr>
      <w:tr w:rsidR="00071A87" w14:paraId="74714389" w14:textId="77777777" w:rsidTr="00BE1915">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061BBD" w:rsidRDefault="00071A87" w:rsidP="00B43ED8">
            <w:pPr>
              <w:tabs>
                <w:tab w:val="right" w:pos="7164"/>
              </w:tabs>
              <w:spacing w:line="276" w:lineRule="auto"/>
              <w:rPr>
                <w:sz w:val="22"/>
                <w:szCs w:val="22"/>
              </w:rPr>
            </w:pPr>
            <w:r w:rsidRPr="00061BBD">
              <w:rPr>
                <w:sz w:val="22"/>
                <w:szCs w:val="22"/>
              </w:rPr>
              <w:t>Electronic mail address</w:t>
            </w:r>
            <w:r w:rsidRPr="00061BBD">
              <w:rPr>
                <w:i/>
                <w:iCs/>
                <w:sz w:val="22"/>
                <w:szCs w:val="22"/>
              </w:rPr>
              <w:t>:</w:t>
            </w:r>
          </w:p>
        </w:tc>
        <w:tc>
          <w:tcPr>
            <w:tcW w:w="5244" w:type="dxa"/>
            <w:gridSpan w:val="2"/>
            <w:tcBorders>
              <w:top w:val="nil"/>
              <w:left w:val="single" w:sz="6" w:space="0" w:color="auto"/>
              <w:right w:val="double" w:sz="4" w:space="0" w:color="auto"/>
            </w:tcBorders>
          </w:tcPr>
          <w:p w14:paraId="38998432" w14:textId="57FBC1A9" w:rsidR="00071A87" w:rsidRPr="00061BBD" w:rsidRDefault="00071A87" w:rsidP="00B43ED8">
            <w:pPr>
              <w:tabs>
                <w:tab w:val="right" w:pos="7164"/>
              </w:tabs>
              <w:spacing w:line="276" w:lineRule="auto"/>
              <w:rPr>
                <w:sz w:val="22"/>
                <w:szCs w:val="22"/>
              </w:rPr>
            </w:pPr>
          </w:p>
        </w:tc>
      </w:tr>
      <w:tr w:rsidR="00071A87" w14:paraId="604F1BB5" w14:textId="77777777" w:rsidTr="00BE1915">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E1915">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lastRenderedPageBreak/>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BCA1115" w14:textId="77777777" w:rsidR="00071A87" w:rsidRDefault="00071A87" w:rsidP="00071A87">
            <w:pPr>
              <w:tabs>
                <w:tab w:val="right" w:pos="7164"/>
              </w:tabs>
              <w:rPr>
                <w:iCs/>
                <w:sz w:val="22"/>
                <w:szCs w:val="22"/>
              </w:rPr>
            </w:pPr>
            <w:r w:rsidRPr="00032A90">
              <w:rPr>
                <w:iCs/>
                <w:sz w:val="22"/>
                <w:szCs w:val="22"/>
              </w:rPr>
              <w:t>Disputes shall be referred to adjudication or arbitration in accordance with the Arbitration Act of the Republic of Maldives</w:t>
            </w:r>
            <w:r w:rsidR="00273493">
              <w:rPr>
                <w:iCs/>
                <w:sz w:val="22"/>
                <w:szCs w:val="22"/>
              </w:rPr>
              <w:t>.</w:t>
            </w:r>
          </w:p>
          <w:p w14:paraId="0A623E4B" w14:textId="77777777" w:rsidR="00273493" w:rsidRDefault="00273493" w:rsidP="00071A87">
            <w:pPr>
              <w:tabs>
                <w:tab w:val="right" w:pos="7164"/>
              </w:tabs>
              <w:rPr>
                <w:iCs/>
                <w:sz w:val="22"/>
                <w:szCs w:val="22"/>
              </w:rPr>
            </w:pPr>
          </w:p>
          <w:p w14:paraId="2DAAA716" w14:textId="75FC77EC" w:rsidR="00273493" w:rsidRPr="00032A90" w:rsidRDefault="00273493" w:rsidP="00071A87">
            <w:pPr>
              <w:tabs>
                <w:tab w:val="right" w:pos="7164"/>
              </w:tabs>
              <w:rPr>
                <w:i/>
                <w:iCs/>
                <w:color w:val="FF0000"/>
                <w:sz w:val="22"/>
                <w:szCs w:val="22"/>
              </w:rPr>
            </w:pPr>
            <w:r>
              <w:rPr>
                <w:iCs/>
                <w:sz w:val="22"/>
                <w:szCs w:val="22"/>
              </w:rPr>
              <w:t>In the absence of such an act, this will be ruled by court of Law of the Republic of Maldives.</w:t>
            </w:r>
          </w:p>
        </w:tc>
      </w:tr>
      <w:tr w:rsidR="00071A87" w14:paraId="13AE6EC5" w14:textId="77777777" w:rsidTr="00BE1915">
        <w:tc>
          <w:tcPr>
            <w:tcW w:w="1064" w:type="dxa"/>
            <w:gridSpan w:val="2"/>
            <w:tcBorders>
              <w:left w:val="double" w:sz="4" w:space="0" w:color="auto"/>
            </w:tcBorders>
          </w:tcPr>
          <w:p w14:paraId="4366745E" w14:textId="01FE0DC0" w:rsidR="00071A87" w:rsidRPr="00755860" w:rsidRDefault="00071A87" w:rsidP="00D01056">
            <w:pPr>
              <w:spacing w:after="200"/>
              <w:rPr>
                <w:b/>
                <w:sz w:val="22"/>
                <w:szCs w:val="22"/>
              </w:rPr>
            </w:pPr>
            <w:r w:rsidRPr="00755860">
              <w:rPr>
                <w:b/>
                <w:sz w:val="22"/>
                <w:szCs w:val="22"/>
              </w:rPr>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w:t>
            </w:r>
            <w:proofErr w:type="spellStart"/>
            <w:r w:rsidRPr="002060FC">
              <w:rPr>
                <w:rFonts w:ascii="Arial" w:hAnsi="Arial" w:cs="Arial"/>
                <w:sz w:val="22"/>
                <w:szCs w:val="22"/>
              </w:rPr>
              <w:t>i</w:t>
            </w:r>
            <w:proofErr w:type="spellEnd"/>
            <w:r w:rsidRPr="002060FC">
              <w:rPr>
                <w:rFonts w:ascii="Arial" w:hAnsi="Arial" w:cs="Arial"/>
                <w:sz w:val="22"/>
                <w:szCs w:val="22"/>
              </w:rPr>
              <w:t>)</w:t>
            </w:r>
            <w:r w:rsidRPr="002060FC">
              <w:rPr>
                <w:rFonts w:ascii="Arial" w:hAnsi="Arial" w:cs="Arial"/>
                <w:sz w:val="22"/>
                <w:szCs w:val="22"/>
              </w:rPr>
              <w:tab/>
            </w:r>
            <w:r w:rsidRPr="002060FC">
              <w:rPr>
                <w:sz w:val="22"/>
                <w:szCs w:val="22"/>
              </w:rPr>
              <w:t xml:space="preserve">One </w:t>
            </w:r>
            <w:proofErr w:type="gramStart"/>
            <w:r w:rsidRPr="002060FC">
              <w:rPr>
                <w:sz w:val="22"/>
                <w:szCs w:val="22"/>
              </w:rPr>
              <w:t>originals</w:t>
            </w:r>
            <w:proofErr w:type="gramEnd"/>
            <w:r w:rsidRPr="002060FC">
              <w:rPr>
                <w:sz w:val="22"/>
                <w:szCs w:val="22"/>
              </w:rPr>
              <w:t xml:space="preserve"> and One copies of the Supplier’s invoice, showing the Procuring Entity as the consignee; the Contract number, Goods description, quantity, unit price, and total amount. Invoices must be signed in </w:t>
            </w:r>
            <w:proofErr w:type="gramStart"/>
            <w:r w:rsidRPr="002060FC">
              <w:rPr>
                <w:sz w:val="22"/>
                <w:szCs w:val="22"/>
              </w:rPr>
              <w:t>original;;</w:t>
            </w:r>
            <w:proofErr w:type="gramEnd"/>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[any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lastRenderedPageBreak/>
              <w:t>Upon or before delivery of the Goods, the Supplier shall notify the Procuring Entity in writing</w:t>
            </w:r>
            <w:r w:rsidRPr="006D3DCC">
              <w:rPr>
                <w:sz w:val="22"/>
                <w:szCs w:val="22"/>
              </w:rPr>
              <w:t xml:space="preserve"> and deliver the following documents to the Procuring Entity:</w:t>
            </w:r>
          </w:p>
          <w:p w14:paraId="39274908" w14:textId="4BFF3ED6"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t>(</w:t>
            </w:r>
            <w:proofErr w:type="spellStart"/>
            <w:r w:rsidRPr="006D3DCC">
              <w:rPr>
                <w:rFonts w:ascii="Arial" w:hAnsi="Arial" w:cs="Arial"/>
                <w:sz w:val="22"/>
                <w:szCs w:val="22"/>
              </w:rPr>
              <w:t>i</w:t>
            </w:r>
            <w:proofErr w:type="spellEnd"/>
            <w:r w:rsidRPr="006D3DCC">
              <w:rPr>
                <w:rFonts w:ascii="Arial" w:hAnsi="Arial" w:cs="Arial"/>
                <w:sz w:val="22"/>
                <w:szCs w:val="22"/>
              </w:rPr>
              <w:t>)</w:t>
            </w:r>
            <w:r w:rsidRPr="006D3DCC">
              <w:rPr>
                <w:rFonts w:ascii="Arial" w:hAnsi="Arial" w:cs="Arial"/>
                <w:sz w:val="22"/>
                <w:szCs w:val="22"/>
              </w:rPr>
              <w:tab/>
            </w:r>
            <w:r w:rsidR="00C8047D" w:rsidRPr="005E5078">
              <w:rPr>
                <w:sz w:val="22"/>
                <w:szCs w:val="22"/>
              </w:rPr>
              <w:t>Two</w:t>
            </w:r>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w:t>
            </w:r>
            <w:proofErr w:type="gramStart"/>
            <w:r w:rsidRPr="005E5078">
              <w:rPr>
                <w:sz w:val="22"/>
                <w:szCs w:val="22"/>
              </w:rPr>
              <w:t>note</w:t>
            </w:r>
            <w:proofErr w:type="gramEnd"/>
            <w:r w:rsidRPr="005E5078">
              <w:rPr>
                <w:sz w:val="22"/>
                <w:szCs w:val="22"/>
              </w:rPr>
              <w:t xml:space="preserv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 xml:space="preserve">one original of the Supplier’s Certificate </w:t>
            </w:r>
            <w:proofErr w:type="gramStart"/>
            <w:r w:rsidRPr="005E5078">
              <w:rPr>
                <w:sz w:val="22"/>
                <w:szCs w:val="22"/>
              </w:rPr>
              <w:t>of  Origin</w:t>
            </w:r>
            <w:proofErr w:type="gramEnd"/>
            <w:r w:rsidRPr="005E5078">
              <w:rPr>
                <w:sz w:val="22"/>
                <w:szCs w:val="22"/>
              </w:rPr>
              <w:t xml:space="preserve">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6E776D" w14:paraId="568C5B5C" w14:textId="77777777" w:rsidTr="00BE1915">
        <w:tc>
          <w:tcPr>
            <w:tcW w:w="1064" w:type="dxa"/>
            <w:gridSpan w:val="2"/>
            <w:tcBorders>
              <w:left w:val="double" w:sz="4" w:space="0" w:color="auto"/>
            </w:tcBorders>
          </w:tcPr>
          <w:p w14:paraId="4B1CB065" w14:textId="488E3406" w:rsidR="006E776D" w:rsidRPr="00755860" w:rsidRDefault="0001384E" w:rsidP="00D01056">
            <w:pPr>
              <w:spacing w:after="200"/>
              <w:rPr>
                <w:b/>
                <w:sz w:val="22"/>
                <w:szCs w:val="22"/>
              </w:rPr>
            </w:pPr>
            <w:r>
              <w:rPr>
                <w:b/>
                <w:sz w:val="22"/>
                <w:szCs w:val="22"/>
              </w:rPr>
              <w:lastRenderedPageBreak/>
              <w:t>13.1</w:t>
            </w:r>
          </w:p>
        </w:tc>
        <w:tc>
          <w:tcPr>
            <w:tcW w:w="2977" w:type="dxa"/>
            <w:tcBorders>
              <w:top w:val="single" w:sz="6" w:space="0" w:color="auto"/>
              <w:bottom w:val="single" w:sz="6" w:space="0" w:color="auto"/>
              <w:right w:val="single" w:sz="6" w:space="0" w:color="auto"/>
            </w:tcBorders>
          </w:tcPr>
          <w:p w14:paraId="26A7EE1B" w14:textId="485DDAD8" w:rsidR="006E776D" w:rsidRPr="00755860" w:rsidRDefault="0001384E" w:rsidP="00D01056">
            <w:pPr>
              <w:spacing w:after="200"/>
              <w:rPr>
                <w:sz w:val="22"/>
                <w:szCs w:val="22"/>
              </w:rPr>
            </w:pPr>
            <w:r>
              <w:rPr>
                <w:sz w:val="22"/>
                <w:szCs w:val="22"/>
              </w:rPr>
              <w:t>Delivery</w:t>
            </w:r>
          </w:p>
        </w:tc>
        <w:tc>
          <w:tcPr>
            <w:tcW w:w="5244" w:type="dxa"/>
            <w:gridSpan w:val="2"/>
            <w:tcBorders>
              <w:left w:val="single" w:sz="6" w:space="0" w:color="auto"/>
              <w:right w:val="double" w:sz="4" w:space="0" w:color="auto"/>
            </w:tcBorders>
          </w:tcPr>
          <w:p w14:paraId="13664C5E" w14:textId="0FE43FD8" w:rsidR="006E776D" w:rsidRPr="002060FC" w:rsidRDefault="0001384E" w:rsidP="00D01056">
            <w:pPr>
              <w:suppressAutoHyphens/>
              <w:spacing w:before="60" w:after="60"/>
              <w:rPr>
                <w:b/>
                <w:sz w:val="22"/>
                <w:szCs w:val="22"/>
              </w:rPr>
            </w:pPr>
            <w:r>
              <w:rPr>
                <w:b/>
                <w:sz w:val="22"/>
                <w:szCs w:val="22"/>
              </w:rPr>
              <w:t>60 Calendar Days</w:t>
            </w:r>
          </w:p>
        </w:tc>
      </w:tr>
      <w:tr w:rsidR="00071A87" w14:paraId="1FB542DB" w14:textId="77777777" w:rsidTr="00BE1915">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BE1915">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5F37F8DF" w14:textId="77777777" w:rsidR="00005A64" w:rsidRPr="009F615E" w:rsidRDefault="00005A64" w:rsidP="00005A64">
            <w:pPr>
              <w:tabs>
                <w:tab w:val="left" w:pos="1080"/>
              </w:tabs>
              <w:suppressAutoHyphens/>
              <w:spacing w:after="220"/>
              <w:jc w:val="both"/>
              <w:rPr>
                <w:sz w:val="22"/>
                <w:szCs w:val="22"/>
                <w:lang w:val="en-GB"/>
              </w:rPr>
            </w:pPr>
            <w:r w:rsidRPr="009F615E">
              <w:rPr>
                <w:sz w:val="22"/>
                <w:szCs w:val="22"/>
                <w:lang w:val="en-GB"/>
              </w:rPr>
              <w:t>GCC 16.1—The method and conditions of payment to be made to the Supplier under this Contract shall be as follows:</w:t>
            </w:r>
          </w:p>
          <w:p w14:paraId="015377D4" w14:textId="1C982009" w:rsidR="00005A64" w:rsidRPr="009F615E" w:rsidRDefault="00005A64" w:rsidP="00005A64">
            <w:pPr>
              <w:tabs>
                <w:tab w:val="left" w:pos="1080"/>
                <w:tab w:val="left" w:pos="7200"/>
              </w:tabs>
              <w:suppressAutoHyphens/>
              <w:spacing w:after="220"/>
              <w:jc w:val="both"/>
              <w:rPr>
                <w:sz w:val="22"/>
                <w:szCs w:val="22"/>
                <w:lang w:val="en-GB"/>
              </w:rPr>
            </w:pPr>
            <w:r w:rsidRPr="009F615E">
              <w:rPr>
                <w:sz w:val="22"/>
                <w:szCs w:val="22"/>
                <w:lang w:val="en-GB"/>
              </w:rPr>
              <w:t xml:space="preserve">Payment shall be made in </w:t>
            </w:r>
            <w:r>
              <w:rPr>
                <w:sz w:val="22"/>
                <w:szCs w:val="22"/>
                <w:lang w:val="en-GB"/>
              </w:rPr>
              <w:t xml:space="preserve">Maldivian </w:t>
            </w:r>
            <w:proofErr w:type="spellStart"/>
            <w:r>
              <w:rPr>
                <w:sz w:val="22"/>
                <w:szCs w:val="22"/>
                <w:lang w:val="en-GB"/>
              </w:rPr>
              <w:t>Rufiya</w:t>
            </w:r>
            <w:proofErr w:type="spellEnd"/>
            <w:r w:rsidRPr="009F615E">
              <w:rPr>
                <w:sz w:val="22"/>
                <w:szCs w:val="22"/>
                <w:lang w:val="en-GB"/>
              </w:rPr>
              <w:t xml:space="preserve"> </w:t>
            </w:r>
          </w:p>
          <w:p w14:paraId="1B7B4736" w14:textId="5EBD3B48" w:rsidR="00184A47" w:rsidRPr="00061BBD" w:rsidRDefault="00184A47" w:rsidP="00061BBD">
            <w:pPr>
              <w:tabs>
                <w:tab w:val="left" w:pos="1080"/>
              </w:tabs>
              <w:suppressAutoHyphens/>
              <w:spacing w:after="220"/>
              <w:jc w:val="both"/>
              <w:rPr>
                <w:sz w:val="22"/>
                <w:szCs w:val="22"/>
                <w:lang w:val="en-GB"/>
              </w:rPr>
            </w:pPr>
          </w:p>
        </w:tc>
      </w:tr>
      <w:tr w:rsidR="00071A87" w14:paraId="14497B96" w14:textId="77777777" w:rsidTr="00BE1915">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BE1915">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BE1915">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lastRenderedPageBreak/>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w:t>
            </w:r>
            <w:proofErr w:type="gramStart"/>
            <w:r w:rsidRPr="00927B9F">
              <w:rPr>
                <w:i/>
                <w:iCs/>
                <w:sz w:val="22"/>
                <w:szCs w:val="22"/>
              </w:rPr>
              <w:t>a</w:t>
            </w:r>
            <w:proofErr w:type="gramEnd"/>
            <w:r w:rsidRPr="00927B9F">
              <w:rPr>
                <w:i/>
                <w:iCs/>
                <w:sz w:val="22"/>
                <w:szCs w:val="22"/>
              </w:rPr>
              <w:t xml:space="preserve"> Bank Guarantee.</w:t>
            </w:r>
          </w:p>
          <w:p w14:paraId="72C81F69" w14:textId="77777777" w:rsidR="00032A90" w:rsidRPr="00927B9F" w:rsidRDefault="00032A90" w:rsidP="00032A90">
            <w:pPr>
              <w:tabs>
                <w:tab w:val="right" w:pos="7164"/>
              </w:tabs>
              <w:rPr>
                <w:i/>
                <w:iCs/>
                <w:sz w:val="22"/>
                <w:szCs w:val="22"/>
              </w:rPr>
            </w:pPr>
          </w:p>
          <w:p w14:paraId="0269F516" w14:textId="09F0E25B" w:rsidR="00071A87" w:rsidRPr="00927B9F" w:rsidRDefault="00032A90" w:rsidP="007A7467">
            <w:pPr>
              <w:tabs>
                <w:tab w:val="right" w:pos="7164"/>
              </w:tabs>
              <w:spacing w:after="200"/>
              <w:rPr>
                <w:i/>
                <w:iCs/>
                <w:sz w:val="22"/>
                <w:szCs w:val="22"/>
              </w:rPr>
            </w:pPr>
            <w:r w:rsidRPr="00927B9F">
              <w:rPr>
                <w:i/>
                <w:iCs/>
                <w:sz w:val="22"/>
                <w:szCs w:val="22"/>
              </w:rPr>
              <w:t xml:space="preserve">The Performance security shall be </w:t>
            </w:r>
            <w:r w:rsidR="006A01CD" w:rsidRPr="00927B9F">
              <w:rPr>
                <w:i/>
                <w:iCs/>
                <w:sz w:val="22"/>
                <w:szCs w:val="22"/>
              </w:rPr>
              <w:t>denominated in</w:t>
            </w:r>
            <w:r w:rsidRPr="00927B9F">
              <w:rPr>
                <w:i/>
                <w:iCs/>
                <w:sz w:val="22"/>
                <w:szCs w:val="22"/>
              </w:rPr>
              <w:t xml:space="preserve"> a freely convertible currency acceptable to the Purchaser; and shall be in the format stipulated in Section IX.</w:t>
            </w:r>
          </w:p>
        </w:tc>
      </w:tr>
      <w:tr w:rsidR="00071A87" w14:paraId="441B06B6" w14:textId="77777777" w:rsidTr="00BE1915">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BE1915">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BE1915">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BE1915">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BE1915">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BE1915">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40B1AE06" w:rsidR="00071A87" w:rsidRPr="008B7B50" w:rsidRDefault="00184A47" w:rsidP="00032A90">
            <w:pPr>
              <w:tabs>
                <w:tab w:val="right" w:pos="7164"/>
              </w:tabs>
              <w:spacing w:after="200"/>
              <w:rPr>
                <w:sz w:val="22"/>
                <w:szCs w:val="22"/>
                <w:highlight w:val="yellow"/>
              </w:rPr>
            </w:pPr>
            <w:r>
              <w:rPr>
                <w:i/>
                <w:iCs/>
                <w:color w:val="FF0000"/>
                <w:sz w:val="22"/>
                <w:szCs w:val="22"/>
              </w:rPr>
              <w:t>1</w:t>
            </w:r>
            <w:r w:rsidR="003052DD">
              <w:rPr>
                <w:i/>
                <w:iCs/>
                <w:color w:val="FF0000"/>
                <w:sz w:val="22"/>
                <w:szCs w:val="22"/>
              </w:rPr>
              <w:t>5</w:t>
            </w:r>
            <w:r>
              <w:rPr>
                <w:i/>
                <w:iCs/>
                <w:color w:val="FF0000"/>
                <w:sz w:val="22"/>
                <w:szCs w:val="22"/>
              </w:rPr>
              <w:t>% of the Contract Price</w:t>
            </w:r>
          </w:p>
        </w:tc>
      </w:tr>
      <w:tr w:rsidR="00071A87" w14:paraId="6AA43A86" w14:textId="77777777" w:rsidTr="00BE1915">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t>28.5</w:t>
            </w:r>
          </w:p>
        </w:tc>
        <w:tc>
          <w:tcPr>
            <w:tcW w:w="2977" w:type="dxa"/>
            <w:tcBorders>
              <w:top w:val="single" w:sz="6" w:space="0" w:color="auto"/>
              <w:bottom w:val="double" w:sz="4" w:space="0" w:color="auto"/>
              <w:right w:val="single" w:sz="6" w:space="0" w:color="auto"/>
            </w:tcBorders>
          </w:tcPr>
          <w:p w14:paraId="49FC4BEA" w14:textId="77777777" w:rsidR="00071A87" w:rsidRPr="00BE1915" w:rsidRDefault="00071A87" w:rsidP="00D01056">
            <w:pPr>
              <w:tabs>
                <w:tab w:val="right" w:pos="7164"/>
              </w:tabs>
              <w:spacing w:after="200"/>
              <w:rPr>
                <w:sz w:val="22"/>
                <w:szCs w:val="22"/>
                <w:u w:val="single"/>
              </w:rPr>
            </w:pPr>
            <w:r w:rsidRPr="00BE1915">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45DBBE4D" w:rsidR="00071A87" w:rsidRPr="00BE1915" w:rsidRDefault="00071A87" w:rsidP="00BE1915">
            <w:pPr>
              <w:tabs>
                <w:tab w:val="right" w:pos="7164"/>
              </w:tabs>
              <w:spacing w:after="200"/>
              <w:rPr>
                <w:sz w:val="22"/>
                <w:szCs w:val="22"/>
              </w:rPr>
            </w:pPr>
            <w:r w:rsidRPr="00BE1915">
              <w:rPr>
                <w:i/>
                <w:iCs/>
                <w:color w:val="FF0000"/>
                <w:sz w:val="22"/>
                <w:szCs w:val="22"/>
              </w:rPr>
              <w:t xml:space="preserve">Maximum </w:t>
            </w:r>
            <w:r w:rsidR="003052DD">
              <w:rPr>
                <w:i/>
                <w:iCs/>
                <w:color w:val="FF0000"/>
                <w:sz w:val="22"/>
                <w:szCs w:val="22"/>
              </w:rPr>
              <w:t>2</w:t>
            </w:r>
            <w:r w:rsidR="00BE1915" w:rsidRPr="00BE1915">
              <w:rPr>
                <w:i/>
                <w:iCs/>
                <w:color w:val="FF0000"/>
                <w:sz w:val="22"/>
                <w:szCs w:val="22"/>
              </w:rPr>
              <w:t xml:space="preserve"> Month</w:t>
            </w:r>
            <w:r w:rsidR="003052DD">
              <w:rPr>
                <w:i/>
                <w:iCs/>
                <w:color w:val="FF0000"/>
                <w:sz w:val="22"/>
                <w:szCs w:val="22"/>
              </w:rPr>
              <w:t>s</w:t>
            </w:r>
            <w:r w:rsidRPr="00BE1915">
              <w:rPr>
                <w:color w:val="FF0000"/>
                <w:sz w:val="22"/>
                <w:szCs w:val="22"/>
              </w:rPr>
              <w:t>.</w:t>
            </w: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rsidSect="00D56D16">
          <w:headerReference w:type="even" r:id="rId46"/>
          <w:headerReference w:type="default" r:id="rId47"/>
          <w:headerReference w:type="first" r:id="rId48"/>
          <w:type w:val="oddPage"/>
          <w:pgSz w:w="11907" w:h="16834" w:code="9"/>
          <w:pgMar w:top="1440" w:right="1440" w:bottom="1440" w:left="1800" w:header="720" w:footer="720" w:gutter="0"/>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507" w:name="_Toc438954453"/>
            <w:bookmarkStart w:id="508" w:name="_Toc488411762"/>
            <w:bookmarkStart w:id="509" w:name="_Toc458816216"/>
            <w:bookmarkStart w:id="510" w:name="_Toc70237671"/>
            <w:r w:rsidRPr="00B95277">
              <w:t>Section X.  Contract Forms</w:t>
            </w:r>
            <w:bookmarkEnd w:id="507"/>
            <w:bookmarkEnd w:id="508"/>
            <w:bookmarkEnd w:id="509"/>
            <w:bookmarkEnd w:id="510"/>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511" w:name="_Toc139863297"/>
      <w:r w:rsidRPr="008B66E1">
        <w:rPr>
          <w:b/>
          <w:sz w:val="28"/>
          <w:szCs w:val="28"/>
        </w:rPr>
        <w:t>Table of Forms</w:t>
      </w:r>
      <w:bookmarkEnd w:id="511"/>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533B0F">
          <w:rPr>
            <w:webHidden/>
          </w:rPr>
          <w:t>84</w:t>
        </w:r>
        <w:r w:rsidR="00EB4FFE">
          <w:rPr>
            <w:webHidden/>
          </w:rPr>
          <w:fldChar w:fldCharType="end"/>
        </w:r>
      </w:hyperlink>
    </w:p>
    <w:p w14:paraId="727177F2" w14:textId="77777777" w:rsidR="00EB4FFE" w:rsidRDefault="00CB24A8">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533B0F">
          <w:rPr>
            <w:webHidden/>
          </w:rPr>
          <w:t>85</w:t>
        </w:r>
        <w:r w:rsidR="00EB4FFE">
          <w:rPr>
            <w:webHidden/>
          </w:rPr>
          <w:fldChar w:fldCharType="end"/>
        </w:r>
      </w:hyperlink>
    </w:p>
    <w:p w14:paraId="061363FF" w14:textId="77777777" w:rsidR="00EB4FFE" w:rsidRDefault="00CB24A8">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533B0F">
          <w:rPr>
            <w:webHidden/>
          </w:rPr>
          <w:t>87</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512" w:name="_Toc458817302"/>
      <w:r w:rsidRPr="008B66E1">
        <w:lastRenderedPageBreak/>
        <w:t>Letter of Acceptance</w:t>
      </w:r>
      <w:bookmarkEnd w:id="512"/>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w:t>
      </w:r>
      <w:proofErr w:type="gramStart"/>
      <w:r w:rsidRPr="008B66E1">
        <w:rPr>
          <w:iCs/>
        </w:rPr>
        <w:t>. . . .</w:t>
      </w:r>
      <w:proofErr w:type="gramEnd"/>
      <w:r w:rsidRPr="008B66E1">
        <w:rPr>
          <w:iCs/>
        </w:rPr>
        <w:t xml:space="preserve"> </w:t>
      </w:r>
      <w:r w:rsidRPr="008B66E1">
        <w:rPr>
          <w:b/>
          <w:bCs/>
          <w:i/>
        </w:rPr>
        <w:t xml:space="preserve">[insert date] </w:t>
      </w:r>
      <w:proofErr w:type="gramStart"/>
      <w:r w:rsidRPr="008B66E1">
        <w:rPr>
          <w:b/>
          <w:bCs/>
          <w:i/>
        </w:rPr>
        <w:t>. .</w:t>
      </w:r>
      <w:r w:rsidRPr="008B66E1">
        <w:rPr>
          <w:iCs/>
        </w:rPr>
        <w:t xml:space="preserve"> . .</w:t>
      </w:r>
      <w:proofErr w:type="gramEnd"/>
      <w:r w:rsidRPr="008B66E1">
        <w:rPr>
          <w:iCs/>
        </w:rPr>
        <w:t xml:space="preserve">  for execution of the . . . . . . </w:t>
      </w:r>
      <w:proofErr w:type="gramStart"/>
      <w:r w:rsidRPr="008B66E1">
        <w:rPr>
          <w:iCs/>
        </w:rPr>
        <w:t xml:space="preserve">. . . </w:t>
      </w:r>
      <w:r w:rsidRPr="008B66E1">
        <w:rPr>
          <w:b/>
          <w:i/>
          <w:iCs/>
        </w:rPr>
        <w:t>.</w:t>
      </w:r>
      <w:proofErr w:type="gramEnd"/>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w:t>
      </w:r>
      <w:proofErr w:type="gramStart"/>
      <w:r w:rsidRPr="008B66E1">
        <w:rPr>
          <w:iCs/>
        </w:rPr>
        <w:t xml:space="preserve">. . </w:t>
      </w:r>
      <w:r w:rsidRPr="008B66E1">
        <w:rPr>
          <w:b/>
          <w:bCs/>
          <w:i/>
        </w:rPr>
        <w:t>.[</w:t>
      </w:r>
      <w:proofErr w:type="gramEnd"/>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513" w:name="_Toc438907197"/>
      <w:bookmarkStart w:id="514" w:name="_Toc438907297"/>
      <w:bookmarkStart w:id="515" w:name="_Toc471555884"/>
      <w:bookmarkStart w:id="516" w:name="_Toc73333192"/>
      <w:bookmarkStart w:id="517" w:name="_Toc458817303"/>
      <w:r w:rsidRPr="008B66E1">
        <w:lastRenderedPageBreak/>
        <w:t>Contract Agreement</w:t>
      </w:r>
      <w:bookmarkEnd w:id="513"/>
      <w:bookmarkEnd w:id="514"/>
      <w:bookmarkEnd w:id="515"/>
      <w:bookmarkEnd w:id="516"/>
      <w:bookmarkEnd w:id="517"/>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2188B164" w:rsidR="00455149" w:rsidRPr="008B66E1" w:rsidRDefault="006A01CD">
      <w:pPr>
        <w:tabs>
          <w:tab w:val="left" w:pos="5400"/>
          <w:tab w:val="left" w:pos="8280"/>
        </w:tabs>
        <w:spacing w:after="200"/>
      </w:pPr>
      <w:r w:rsidRPr="008B66E1">
        <w:t>THIS AGREEMENT</w:t>
      </w:r>
      <w:r w:rsidR="00455149"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proofErr w:type="gramStart"/>
      <w:r w:rsidRPr="008B66E1">
        <w:rPr>
          <w:b/>
          <w:i/>
        </w:rPr>
        <w:t>number</w:t>
      </w:r>
      <w:r w:rsidRPr="008B66E1">
        <w:rPr>
          <w:i/>
        </w:rPr>
        <w:t> ]</w:t>
      </w:r>
      <w:proofErr w:type="gramEnd"/>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r w:rsidRPr="008B66E1">
        <w:rPr>
          <w:i/>
        </w:rPr>
        <w:t xml:space="preserve">[ insert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xml:space="preserve">[ insert name of </w:t>
      </w:r>
      <w:proofErr w:type="gramStart"/>
      <w:r w:rsidRPr="008B66E1">
        <w:rPr>
          <w:i/>
        </w:rPr>
        <w:t>Supplier</w:t>
      </w:r>
      <w:r w:rsidRPr="008B66E1">
        <w:rPr>
          <w:b/>
          <w:i/>
        </w:rPr>
        <w:t xml:space="preserve"> </w:t>
      </w:r>
      <w:r w:rsidRPr="008B66E1">
        <w:rPr>
          <w:i/>
        </w:rPr>
        <w:t>]</w:t>
      </w:r>
      <w:proofErr w:type="gramEnd"/>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lastRenderedPageBreak/>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687B5E4C"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89176A1" w14:textId="6AECEB33" w:rsidR="00455149" w:rsidRPr="008B66E1" w:rsidRDefault="00C8047D">
      <w:pPr>
        <w:tabs>
          <w:tab w:val="left" w:pos="72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05A41BFF"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44B0C34" w14:textId="2B8FA8B5" w:rsidR="00455149" w:rsidRPr="008B66E1" w:rsidRDefault="00C8047D">
      <w:pPr>
        <w:tabs>
          <w:tab w:val="left" w:pos="9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518" w:name="_Toc428352207"/>
      <w:bookmarkStart w:id="519" w:name="_Toc438907198"/>
      <w:bookmarkStart w:id="520" w:name="_Toc438907298"/>
      <w:bookmarkStart w:id="521" w:name="_Toc471555885"/>
      <w:bookmarkStart w:id="522" w:name="_Toc73333193"/>
      <w:bookmarkStart w:id="523" w:name="_Toc458817304"/>
      <w:r w:rsidRPr="008B66E1">
        <w:lastRenderedPageBreak/>
        <w:t>Performance Security</w:t>
      </w:r>
      <w:bookmarkEnd w:id="518"/>
      <w:bookmarkEnd w:id="519"/>
      <w:bookmarkEnd w:id="520"/>
      <w:bookmarkEnd w:id="521"/>
      <w:bookmarkEnd w:id="522"/>
      <w:bookmarkEnd w:id="523"/>
      <w:r w:rsidRPr="008B66E1">
        <w:t xml:space="preserve"> </w:t>
      </w:r>
    </w:p>
    <w:p w14:paraId="0A35DC3A" w14:textId="77777777" w:rsidR="00046259" w:rsidRPr="008B66E1" w:rsidRDefault="00046259" w:rsidP="005843E2">
      <w:pPr>
        <w:jc w:val="center"/>
        <w:rPr>
          <w:b/>
          <w:sz w:val="28"/>
          <w:szCs w:val="28"/>
        </w:rPr>
      </w:pPr>
      <w:bookmarkStart w:id="524"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524"/>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Guarantor</w:t>
      </w:r>
      <w:proofErr w:type="gramStart"/>
      <w:r w:rsidRPr="008B66E1">
        <w:rPr>
          <w:rFonts w:ascii="Times New Roman" w:hAnsi="Times New Roman" w:cs="Times New Roman"/>
          <w:b/>
        </w:rPr>
        <w:t xml:space="preserve">:  </w:t>
      </w:r>
      <w:r w:rsidRPr="008B66E1">
        <w:rPr>
          <w:rFonts w:ascii="Times New Roman" w:hAnsi="Times New Roman" w:cs="Times New Roman"/>
          <w:i/>
        </w:rPr>
        <w:t>[</w:t>
      </w:r>
      <w:proofErr w:type="gramEnd"/>
      <w:r w:rsidRPr="008B66E1">
        <w:rPr>
          <w:rFonts w:ascii="Times New Roman" w:hAnsi="Times New Roman" w:cs="Times New Roman"/>
          <w:i/>
        </w:rPr>
        <w:t>Insert name and address of place of issue, unless indicated in the letterhead]</w:t>
      </w:r>
    </w:p>
    <w:p w14:paraId="3CF4180B" w14:textId="0024B068"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r w:rsidR="00C8047D" w:rsidRPr="008B66E1">
        <w:rPr>
          <w:rFonts w:ascii="Times New Roman" w:hAnsi="Times New Roman"/>
          <w:i/>
          <w:sz w:val="20"/>
        </w:rPr>
        <w:t>Insert</w:t>
      </w:r>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12"/>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 xml:space="preserve">This guarantee shall expire, no later than the …. Day of ……, 2… </w:t>
      </w:r>
      <w:r w:rsidRPr="008B66E1">
        <w:rPr>
          <w:rStyle w:val="FootnoteReference"/>
          <w:rFonts w:ascii="Times New Roman" w:hAnsi="Times New Roman"/>
        </w:rPr>
        <w:footnoteReference w:customMarkFollows="1" w:id="13"/>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Default="00046259" w:rsidP="00046259">
      <w:pPr>
        <w:pStyle w:val="NormalWeb"/>
        <w:jc w:val="both"/>
        <w:rPr>
          <w:rFonts w:ascii="Times New Roman" w:hAnsi="Times New Roman"/>
        </w:rPr>
      </w:pPr>
    </w:p>
    <w:p w14:paraId="1409FD1B" w14:textId="77777777" w:rsidR="006A01CD" w:rsidRPr="008B66E1" w:rsidRDefault="006A01CD"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D56D16">
      <w:headerReference w:type="even" r:id="rId49"/>
      <w:headerReference w:type="first" r:id="rId50"/>
      <w:type w:val="oddPage"/>
      <w:pgSz w:w="11907" w:h="16834"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F04379" w14:textId="77777777" w:rsidR="006C29B4" w:rsidRDefault="006C29B4">
      <w:r>
        <w:separator/>
      </w:r>
    </w:p>
  </w:endnote>
  <w:endnote w:type="continuationSeparator" w:id="0">
    <w:p w14:paraId="7B0A9B81" w14:textId="77777777" w:rsidR="006C29B4" w:rsidRDefault="006C2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auto"/>
    <w:pitch w:val="variable"/>
    <w:sig w:usb0="00000000"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Optima">
    <w:panose1 w:val="00000000000000000000"/>
    <w:charset w:val="00"/>
    <w:family w:val="swiss"/>
    <w:notTrueType/>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00000013" w:usb2="00000000" w:usb3="00000000" w:csb0="0000009F" w:csb1="00000000"/>
  </w:font>
  <w:font w:name="MT Extra">
    <w:panose1 w:val="05050102010205020202"/>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2F888" w14:textId="77777777" w:rsidR="006C29B4" w:rsidRDefault="006C29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1F964" w14:textId="77777777" w:rsidR="006C29B4" w:rsidRDefault="006C29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A39D93" w14:textId="77777777" w:rsidR="006C29B4" w:rsidRDefault="006C29B4">
      <w:r>
        <w:separator/>
      </w:r>
    </w:p>
  </w:footnote>
  <w:footnote w:type="continuationSeparator" w:id="0">
    <w:p w14:paraId="7B340475" w14:textId="77777777" w:rsidR="006C29B4" w:rsidRDefault="006C29B4">
      <w:r>
        <w:continuationSeparator/>
      </w:r>
    </w:p>
  </w:footnote>
  <w:footnote w:id="1">
    <w:p w14:paraId="349E1A1C" w14:textId="77777777" w:rsidR="006C29B4" w:rsidRPr="00220EC1" w:rsidRDefault="006C29B4" w:rsidP="001370AD">
      <w:pPr>
        <w:pStyle w:val="FootnoteText"/>
        <w:tabs>
          <w:tab w:val="left" w:pos="426"/>
        </w:tabs>
        <w:ind w:left="142" w:hanging="142"/>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2">
    <w:p w14:paraId="305C7745" w14:textId="77777777" w:rsidR="006C29B4" w:rsidRDefault="006C29B4" w:rsidP="001370AD">
      <w:pPr>
        <w:pStyle w:val="FootnoteText"/>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3">
    <w:p w14:paraId="0A551BE3" w14:textId="3219CE17" w:rsidR="006C29B4" w:rsidRPr="00EB7DDE" w:rsidRDefault="006C29B4" w:rsidP="00A55D8E">
      <w:pPr>
        <w:pStyle w:val="FootnoteText"/>
        <w:tabs>
          <w:tab w:val="left" w:pos="180"/>
        </w:tabs>
        <w:ind w:left="180" w:hanging="180"/>
        <w:rPr>
          <w:color w:val="000000"/>
        </w:rPr>
      </w:pPr>
      <w:r>
        <w:rPr>
          <w:rStyle w:val="FootnoteReference"/>
        </w:rPr>
        <w:footnoteRef/>
      </w:r>
      <w:r>
        <w:t xml:space="preserve"> </w:t>
      </w:r>
      <w:r w:rsidRPr="00EB7DDE">
        <w:rPr>
          <w:color w:val="000000"/>
          <w:bdr w:val="none" w:sz="0" w:space="0" w:color="auto" w:frame="1"/>
        </w:rPr>
        <w:t>Subcontracts shall be considered only for First Tier Subcontracts (subcontracted through Primary Contractor</w:t>
      </w:r>
      <w:r w:rsidR="006B0E6C">
        <w:rPr>
          <w:color w:val="000000"/>
          <w:bdr w:val="none" w:sz="0" w:space="0" w:color="auto" w:frame="1"/>
        </w:rPr>
        <w:t>/Supplier</w:t>
      </w:r>
      <w:r w:rsidRPr="00EB7DDE">
        <w:rPr>
          <w:color w:val="000000"/>
          <w:bdr w:val="none" w:sz="0" w:space="0" w:color="auto" w:frame="1"/>
        </w:rPr>
        <w:t>), which are inline and in full adherence</w:t>
      </w:r>
      <w:r>
        <w:rPr>
          <w:color w:val="000000"/>
          <w:bdr w:val="none" w:sz="0" w:space="0" w:color="auto" w:frame="1"/>
        </w:rPr>
        <w:t xml:space="preserve"> </w:t>
      </w:r>
      <w:r w:rsidRPr="00EB7DDE">
        <w:rPr>
          <w:color w:val="000000"/>
          <w:bdr w:val="none" w:sz="0" w:space="0" w:color="auto" w:frame="1"/>
        </w:rPr>
        <w:t>to the main contracts. Such contracts shall also be subject to verification by the Employer, Government Authorities and Third Parties.</w:t>
      </w:r>
    </w:p>
  </w:footnote>
  <w:footnote w:id="4">
    <w:p w14:paraId="090616AF" w14:textId="77777777" w:rsidR="006C29B4" w:rsidRPr="0069219B" w:rsidRDefault="006C29B4" w:rsidP="00A55D8E">
      <w:pPr>
        <w:pStyle w:val="FootnoteText"/>
      </w:pPr>
      <w:r w:rsidRPr="00EB7DDE">
        <w:rPr>
          <w:rStyle w:val="FootnoteReference"/>
          <w:color w:val="000000"/>
        </w:rPr>
        <w:footnoteRef/>
      </w:r>
      <w:r w:rsidRPr="00EB7DDE">
        <w:rPr>
          <w:color w:val="000000"/>
        </w:rPr>
        <w:t xml:space="preserve"> </w:t>
      </w:r>
      <w:r w:rsidRPr="00EB7DDE">
        <w:rPr>
          <w:color w:val="000000"/>
          <w:bdr w:val="none" w:sz="0" w:space="0" w:color="auto" w:frame="1"/>
        </w:rPr>
        <w:t>All contracts submitted for experience requirements shall be subject to verification by the Employer, Government Authorities and Third Parties.</w:t>
      </w:r>
    </w:p>
  </w:footnote>
  <w:footnote w:id="5">
    <w:p w14:paraId="0DB7C0C8" w14:textId="77777777" w:rsidR="006C29B4" w:rsidRPr="0069219B" w:rsidRDefault="006C29B4" w:rsidP="00A55D8E">
      <w:pPr>
        <w:pStyle w:val="FootnoteText"/>
      </w:pPr>
      <w:r>
        <w:rPr>
          <w:rStyle w:val="FootnoteReference"/>
        </w:rPr>
        <w:footnoteRef/>
      </w:r>
      <w:r>
        <w:t xml:space="preserve"> 100% of the works fully completed.</w:t>
      </w:r>
    </w:p>
  </w:footnote>
  <w:footnote w:id="6">
    <w:p w14:paraId="3A8F8BD6" w14:textId="77777777" w:rsidR="006C29B4" w:rsidRPr="0069219B" w:rsidRDefault="006C29B4" w:rsidP="00A55D8E">
      <w:pPr>
        <w:pStyle w:val="FootnoteText"/>
        <w:rPr>
          <w:ins w:id="367" w:author="Hawwa Nazla" w:date="2023-12-21T12:45:00Z"/>
        </w:rPr>
      </w:pPr>
      <w:r>
        <w:rPr>
          <w:rStyle w:val="FootnoteReference"/>
        </w:rPr>
        <w:footnoteRef/>
      </w:r>
      <w:r>
        <w:t xml:space="preserve"> 90% of the works completed and asset/place </w:t>
      </w:r>
      <w:r w:rsidRPr="0069219B">
        <w:t>have been put to use for the purpose for which they were intended</w:t>
      </w:r>
      <w:r>
        <w:t>.</w:t>
      </w:r>
    </w:p>
  </w:footnote>
  <w:footnote w:id="7">
    <w:p w14:paraId="47B2306C" w14:textId="27A0B66F" w:rsidR="006C29B4" w:rsidRPr="0049153D" w:rsidRDefault="006C29B4"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w:t>
      </w:r>
      <w:r>
        <w:rPr>
          <w:i/>
        </w:rPr>
        <w:t>S</w:t>
      </w:r>
      <w:r w:rsidRPr="0049153D">
        <w:rPr>
          <w:i/>
        </w:rPr>
        <w:t xml:space="preserve">CC Sub-Clause </w:t>
      </w:r>
      <w:r w:rsidRPr="0049153D">
        <w:rPr>
          <w:b/>
          <w:bCs/>
          <w:i/>
        </w:rPr>
        <w:t>13.</w:t>
      </w:r>
      <w:r>
        <w:rPr>
          <w:b/>
          <w:bCs/>
          <w:i/>
        </w:rPr>
        <w:t>1</w:t>
      </w:r>
      <w:r w:rsidRPr="0049153D">
        <w:rPr>
          <w:b/>
          <w:bCs/>
          <w:i/>
        </w:rPr>
        <w:t xml:space="preserve"> Adjustments for Changes in Cost</w:t>
      </w:r>
      <w:r w:rsidRPr="0049153D">
        <w:rPr>
          <w:i/>
        </w:rPr>
        <w:t>.</w:t>
      </w:r>
    </w:p>
  </w:footnote>
  <w:footnote w:id="8">
    <w:p w14:paraId="22A9BB21" w14:textId="77777777" w:rsidR="006C29B4" w:rsidRDefault="006C29B4" w:rsidP="00AE58D4">
      <w:pPr>
        <w:pStyle w:val="FootnoteText"/>
      </w:pPr>
      <w:r>
        <w:rPr>
          <w:rStyle w:val="FootnoteReference"/>
        </w:rPr>
        <w:footnoteRef/>
      </w:r>
      <w:r>
        <w:t xml:space="preserve"> </w:t>
      </w:r>
      <w:r>
        <w:rPr>
          <w:b/>
          <w:bCs/>
          <w:i/>
          <w:iCs/>
        </w:rPr>
        <w:t>Use one of the two options as appropriate.</w:t>
      </w:r>
    </w:p>
  </w:footnote>
  <w:footnote w:id="9">
    <w:p w14:paraId="19F88344" w14:textId="14484D4E" w:rsidR="006C29B4" w:rsidRDefault="006C29B4" w:rsidP="00F91E43">
      <w:pPr>
        <w:pStyle w:val="FootnoteText"/>
      </w:pPr>
      <w:r>
        <w:rPr>
          <w:rStyle w:val="FootnoteReference"/>
        </w:rPr>
        <w:footnoteRef/>
      </w:r>
      <w:r>
        <w:t xml:space="preserve"> </w:t>
      </w:r>
      <w:r>
        <w:rPr>
          <w:b/>
          <w:bCs/>
          <w:i/>
          <w:iCs/>
        </w:rPr>
        <w:t xml:space="preserve">Use one </w:t>
      </w:r>
      <w:proofErr w:type="spellStart"/>
      <w:r>
        <w:rPr>
          <w:b/>
          <w:bCs/>
          <w:i/>
          <w:iCs/>
        </w:rPr>
        <w:t>f</w:t>
      </w:r>
      <w:proofErr w:type="spellEnd"/>
      <w:r>
        <w:rPr>
          <w:b/>
          <w:bCs/>
          <w:i/>
          <w:iCs/>
        </w:rPr>
        <w:t xml:space="preserve"> the two options as appropriate.</w:t>
      </w:r>
    </w:p>
  </w:footnote>
  <w:footnote w:id="10">
    <w:p w14:paraId="6DD08DFC" w14:textId="77777777" w:rsidR="006C29B4" w:rsidRDefault="006C29B4" w:rsidP="00F91E43">
      <w:pPr>
        <w:pStyle w:val="FootnoteText"/>
      </w:pPr>
      <w:r>
        <w:rPr>
          <w:rStyle w:val="FootnoteReference"/>
        </w:rPr>
        <w:footnoteRef/>
      </w:r>
      <w:r>
        <w:t xml:space="preserve"> </w:t>
      </w:r>
      <w:r>
        <w:rPr>
          <w:b/>
          <w:bCs/>
          <w:i/>
          <w:iCs/>
        </w:rPr>
        <w:t>If none has been paid or is to be paid, indicate “none”.</w:t>
      </w:r>
    </w:p>
  </w:footnote>
  <w:footnote w:id="11">
    <w:p w14:paraId="74E3E4EB" w14:textId="2A61822A" w:rsidR="006C29B4" w:rsidRDefault="006C29B4" w:rsidP="00A758A1">
      <w:pPr>
        <w:pStyle w:val="FootnoteText"/>
      </w:pPr>
      <w:r>
        <w:rPr>
          <w:rStyle w:val="FootnoteReference"/>
        </w:rPr>
        <w:footnoteRef/>
      </w:r>
      <w:r>
        <w:t xml:space="preserve"> </w:t>
      </w:r>
      <w:r>
        <w:tab/>
        <w:t>The amount of the Bond shall be denominated in Maldivian Rufiyaa or the equivalent amount in a freely convertible currency.</w:t>
      </w:r>
    </w:p>
  </w:footnote>
  <w:footnote w:id="12">
    <w:p w14:paraId="65D20C9F" w14:textId="08CF1E98" w:rsidR="006C29B4" w:rsidRPr="00BC09A2" w:rsidRDefault="006C29B4"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proofErr w:type="spellStart"/>
      <w:r w:rsidRPr="00BC09A2">
        <w:rPr>
          <w:i/>
        </w:rPr>
        <w:t>ies</w:t>
      </w:r>
      <w:proofErr w:type="spellEnd"/>
      <w:r w:rsidRPr="00BC09A2">
        <w:rPr>
          <w:i/>
        </w:rPr>
        <w:t xml:space="preserve">) of the Contract or a freely convertible currency acceptable to the </w:t>
      </w:r>
      <w:r>
        <w:rPr>
          <w:i/>
        </w:rPr>
        <w:t>Beneficiary</w:t>
      </w:r>
      <w:r w:rsidRPr="00BC09A2">
        <w:rPr>
          <w:i/>
        </w:rPr>
        <w:t>.</w:t>
      </w:r>
    </w:p>
  </w:footnote>
  <w:footnote w:id="13">
    <w:p w14:paraId="463B1657" w14:textId="53C6900C" w:rsidR="006C29B4" w:rsidRPr="00BC09A2" w:rsidRDefault="006C29B4"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 xml:space="preserve">might consider adding the following text to the form, at the end of the penultimate paragraph:  “The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02DFB" w14:textId="77777777" w:rsidR="006C29B4" w:rsidRDefault="006C29B4">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34B0C229" w14:textId="77777777" w:rsidR="006C29B4" w:rsidRDefault="006C29B4" w:rsidP="001D25F8">
    <w:pPr>
      <w:pStyle w:val="Header"/>
      <w:ind w:right="54" w:firstLine="360"/>
      <w:jc w:val="right"/>
    </w:pPr>
    <w:r>
      <w:t>Section I. Instructions to Tenderers</w:t>
    </w:r>
  </w:p>
  <w:p w14:paraId="7C157FC6" w14:textId="77777777" w:rsidR="006C29B4" w:rsidRDefault="006C29B4"/>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69312" w14:textId="77777777" w:rsidR="006C29B4" w:rsidRDefault="006C29B4">
    <w:pPr>
      <w:pStyle w:val="Header"/>
      <w:ind w:right="-18"/>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23</w:t>
    </w:r>
    <w:r>
      <w:rPr>
        <w:rStyle w:val="PageNumber"/>
      </w:rPr>
      <w:fldChar w:fldCharType="end"/>
    </w:r>
  </w:p>
  <w:p w14:paraId="01C516C0" w14:textId="77777777" w:rsidR="006C29B4" w:rsidRDefault="006C29B4"/>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2624620"/>
      <w:docPartObj>
        <w:docPartGallery w:val="Page Numbers (Top of Page)"/>
        <w:docPartUnique/>
      </w:docPartObj>
    </w:sdtPr>
    <w:sdtEndPr>
      <w:rPr>
        <w:noProof/>
      </w:rPr>
    </w:sdtEndPr>
    <w:sdtContent>
      <w:p w14:paraId="140611DF" w14:textId="39568189" w:rsidR="008819F5" w:rsidRDefault="008819F5">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D5B5D4C" w14:textId="537E335A" w:rsidR="006C29B4" w:rsidRPr="008576AF" w:rsidRDefault="006C29B4" w:rsidP="008E1614">
    <w:pPr>
      <w:pStyle w:val="Header"/>
      <w:pBdr>
        <w:bottom w:val="single" w:sz="4" w:space="1" w:color="BFBFBF"/>
      </w:pBdr>
      <w:jc w:val="right"/>
      <w:rPr>
        <w:color w:val="808080"/>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6AD29" w14:textId="77777777" w:rsidR="006C29B4" w:rsidRDefault="006C29B4">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36</w:t>
    </w:r>
    <w:r>
      <w:rPr>
        <w:rStyle w:val="PageNumber"/>
      </w:rPr>
      <w:fldChar w:fldCharType="end"/>
    </w:r>
    <w:r>
      <w:rPr>
        <w:rStyle w:val="PageNumber"/>
      </w:rPr>
      <w:tab/>
    </w:r>
    <w:r>
      <w:t>Section III. Evaluation and Qualification Criteria</w:t>
    </w:r>
  </w:p>
  <w:p w14:paraId="695DD482" w14:textId="77777777" w:rsidR="006C29B4" w:rsidRDefault="006C29B4"/>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8F22F" w14:textId="77777777" w:rsidR="006C29B4" w:rsidRDefault="006C29B4">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35</w:t>
    </w:r>
    <w:r>
      <w:rPr>
        <w:rStyle w:val="PageNumber"/>
      </w:rPr>
      <w:fldChar w:fldCharType="end"/>
    </w:r>
  </w:p>
  <w:p w14:paraId="4039E664" w14:textId="77777777" w:rsidR="006C29B4" w:rsidRDefault="006C29B4"/>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7102807"/>
      <w:docPartObj>
        <w:docPartGallery w:val="Page Numbers (Top of Page)"/>
        <w:docPartUnique/>
      </w:docPartObj>
    </w:sdtPr>
    <w:sdtEndPr>
      <w:rPr>
        <w:noProof/>
      </w:rPr>
    </w:sdtEndPr>
    <w:sdtContent>
      <w:p w14:paraId="362E0326" w14:textId="7073EA44" w:rsidR="008819F5" w:rsidRDefault="008819F5">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55E02856" w14:textId="77777777" w:rsidR="006C29B4" w:rsidRDefault="006C29B4"/>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735F1" w14:textId="77777777" w:rsidR="006C29B4" w:rsidRDefault="006C29B4"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6C29B4" w:rsidRDefault="006C29B4"/>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79E3E" w14:textId="44F636C9" w:rsidR="006C29B4" w:rsidRDefault="006C29B4">
    <w:pPr>
      <w:pStyle w:val="Header"/>
      <w:framePr w:wrap="around" w:vAnchor="text" w:hAnchor="margin" w:xAlign="outside" w:y="1"/>
      <w:rPr>
        <w:rStyle w:val="PageNumber"/>
        <w:sz w:val="24"/>
      </w:rPr>
    </w:pPr>
  </w:p>
  <w:p w14:paraId="286E723D" w14:textId="7095FC1F" w:rsidR="006C29B4" w:rsidRDefault="006C29B4" w:rsidP="00384B45">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p w14:paraId="30214D1A" w14:textId="77777777" w:rsidR="006C29B4" w:rsidRDefault="006C29B4"/>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5304916"/>
      <w:docPartObj>
        <w:docPartGallery w:val="Page Numbers (Top of Page)"/>
        <w:docPartUnique/>
      </w:docPartObj>
    </w:sdtPr>
    <w:sdtEndPr>
      <w:rPr>
        <w:noProof/>
      </w:rPr>
    </w:sdtEndPr>
    <w:sdtContent>
      <w:p w14:paraId="6DE663DE" w14:textId="13DE90AC" w:rsidR="008819F5" w:rsidRDefault="008819F5">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780FCACE" w14:textId="77777777" w:rsidR="006C29B4" w:rsidRDefault="006C29B4"/>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0586009"/>
      <w:docPartObj>
        <w:docPartGallery w:val="Page Numbers (Top of Page)"/>
        <w:docPartUnique/>
      </w:docPartObj>
    </w:sdtPr>
    <w:sdtEndPr>
      <w:rPr>
        <w:noProof/>
      </w:rPr>
    </w:sdtEndPr>
    <w:sdtContent>
      <w:p w14:paraId="484B2AE9" w14:textId="29C2B2C8" w:rsidR="008819F5" w:rsidRDefault="008819F5">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717CB8CB" w14:textId="77777777" w:rsidR="006C29B4" w:rsidRDefault="006C29B4"/>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737C9" w14:textId="77777777" w:rsidR="006C29B4" w:rsidRDefault="006C29B4">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53</w:t>
    </w:r>
    <w:r>
      <w:rPr>
        <w:rStyle w:val="PageNumber"/>
      </w:rPr>
      <w:fldChar w:fldCharType="end"/>
    </w:r>
  </w:p>
  <w:p w14:paraId="793410ED" w14:textId="77777777" w:rsidR="006C29B4" w:rsidRDefault="006C29B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20634" w14:textId="77777777" w:rsidR="006C29B4" w:rsidRDefault="006C29B4">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6C29B4" w:rsidRDefault="006C29B4">
    <w:pPr>
      <w:pStyle w:val="Header"/>
      <w:ind w:right="-36"/>
    </w:pPr>
    <w:r>
      <w:t>Section I. Instructions to Bidders</w:t>
    </w:r>
  </w:p>
  <w:p w14:paraId="15FE98DF" w14:textId="77777777" w:rsidR="006C29B4" w:rsidRDefault="006C29B4"/>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4EE56" w14:textId="77777777" w:rsidR="006C29B4" w:rsidRDefault="006C29B4">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56</w:t>
    </w:r>
    <w:r>
      <w:rPr>
        <w:rStyle w:val="PageNumber"/>
      </w:rPr>
      <w:fldChar w:fldCharType="end"/>
    </w:r>
    <w:r>
      <w:tab/>
      <w:t>Section VIII.  General Conditions of Contract</w:t>
    </w:r>
    <w:r>
      <w:tab/>
    </w:r>
  </w:p>
  <w:p w14:paraId="18B82D51" w14:textId="77777777" w:rsidR="006C29B4" w:rsidRDefault="006C29B4"/>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84FC9" w14:textId="77777777" w:rsidR="006C29B4" w:rsidRDefault="006C29B4">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59</w:t>
    </w:r>
    <w:r>
      <w:rPr>
        <w:rStyle w:val="PageNumber"/>
      </w:rPr>
      <w:fldChar w:fldCharType="end"/>
    </w:r>
  </w:p>
  <w:p w14:paraId="52098366" w14:textId="77777777" w:rsidR="006C29B4" w:rsidRDefault="006C29B4"/>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A8BA6" w14:textId="77777777" w:rsidR="006C29B4" w:rsidRDefault="006C29B4">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55</w:t>
    </w:r>
    <w:r>
      <w:rPr>
        <w:rStyle w:val="PageNumber"/>
      </w:rPr>
      <w:fldChar w:fldCharType="end"/>
    </w:r>
  </w:p>
  <w:p w14:paraId="7FFC4966" w14:textId="77777777" w:rsidR="006C29B4" w:rsidRDefault="006C29B4"/>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87E46" w14:textId="77777777" w:rsidR="006C29B4" w:rsidRDefault="006C29B4">
    <w:pPr>
      <w:pStyle w:val="Header"/>
      <w:framePr w:wrap="around" w:vAnchor="text" w:hAnchor="page" w:x="1297" w:y="-2"/>
      <w:rPr>
        <w:rStyle w:val="PageNumber"/>
        <w:sz w:val="24"/>
      </w:rPr>
    </w:pPr>
  </w:p>
  <w:p w14:paraId="03F11D33" w14:textId="77777777" w:rsidR="006C29B4" w:rsidRDefault="006C29B4">
    <w:pPr>
      <w:pStyle w:val="Header"/>
      <w:ind w:right="72"/>
    </w:pPr>
    <w:r>
      <w:rPr>
        <w:rStyle w:val="PageNumber"/>
      </w:rPr>
      <w:fldChar w:fldCharType="begin"/>
    </w:r>
    <w:r>
      <w:rPr>
        <w:rStyle w:val="PageNumber"/>
      </w:rPr>
      <w:instrText xml:space="preserve"> PAGE </w:instrText>
    </w:r>
    <w:r>
      <w:rPr>
        <w:rStyle w:val="PageNumber"/>
      </w:rPr>
      <w:fldChar w:fldCharType="separate"/>
    </w:r>
    <w:r>
      <w:rPr>
        <w:rStyle w:val="PageNumber"/>
        <w:noProof/>
      </w:rPr>
      <w:t>74</w:t>
    </w:r>
    <w:r>
      <w:rPr>
        <w:rStyle w:val="PageNumber"/>
      </w:rPr>
      <w:fldChar w:fldCharType="end"/>
    </w:r>
    <w:r>
      <w:rPr>
        <w:rStyle w:val="PageNumber"/>
      </w:rPr>
      <w:tab/>
      <w:t>Section IX.  Special Conditions of Contract</w:t>
    </w:r>
  </w:p>
  <w:p w14:paraId="53F9D1DE" w14:textId="77777777" w:rsidR="006C29B4" w:rsidRDefault="006C29B4"/>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365BF" w14:textId="77777777" w:rsidR="006C29B4" w:rsidRDefault="006C29B4">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p w14:paraId="17731FAA" w14:textId="77777777" w:rsidR="006C29B4" w:rsidRDefault="006C29B4"/>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B33D5" w14:textId="77777777" w:rsidR="006C29B4" w:rsidRDefault="006C29B4">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71</w:t>
    </w:r>
    <w:r>
      <w:rPr>
        <w:rStyle w:val="PageNumber"/>
      </w:rPr>
      <w:fldChar w:fldCharType="end"/>
    </w:r>
  </w:p>
  <w:p w14:paraId="79303224" w14:textId="77777777" w:rsidR="006C29B4" w:rsidRDefault="006C29B4"/>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5CB0B" w14:textId="77777777" w:rsidR="006C29B4" w:rsidRDefault="006C29B4"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Pr>
        <w:rStyle w:val="PageNumber"/>
        <w:noProof/>
      </w:rPr>
      <w:t>82</w:t>
    </w:r>
    <w:r>
      <w:rPr>
        <w:rStyle w:val="PageNumber"/>
      </w:rPr>
      <w:fldChar w:fldCharType="end"/>
    </w:r>
    <w:r>
      <w:rPr>
        <w:rStyle w:val="PageNumber"/>
      </w:rPr>
      <w:tab/>
      <w:t>Invitation for Tenders</w:t>
    </w:r>
  </w:p>
  <w:p w14:paraId="661B31DF" w14:textId="77777777" w:rsidR="006C29B4" w:rsidRDefault="006C29B4"/>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151D0" w14:textId="77777777" w:rsidR="006C29B4" w:rsidRDefault="006C29B4">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p w14:paraId="359C72B4" w14:textId="77777777" w:rsidR="006C29B4" w:rsidRDefault="006C29B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F211F" w14:textId="77777777" w:rsidR="006C29B4" w:rsidRDefault="006C29B4" w:rsidP="00BC7014">
    <w:pPr>
      <w:pStyle w:val="Header"/>
      <w:tabs>
        <w:tab w:val="right" w:pos="9720"/>
      </w:tabs>
      <w:ind w:right="-36"/>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2B3CE" w14:textId="77777777" w:rsidR="006C29B4" w:rsidRDefault="006C29B4">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4818BCE7" w14:textId="77777777" w:rsidR="006C29B4" w:rsidRDefault="006C29B4"/>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B76C1" w14:textId="77777777" w:rsidR="006C29B4" w:rsidRDefault="006C29B4">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14:paraId="31F78A7A" w14:textId="77777777" w:rsidR="006C29B4" w:rsidRDefault="006C29B4" w:rsidP="00B95277">
    <w:pPr>
      <w:pStyle w:val="Header"/>
      <w:ind w:right="54" w:firstLine="360"/>
      <w:jc w:val="right"/>
    </w:pPr>
    <w:r>
      <w:t>Section I Instructions to Tenderers</w:t>
    </w:r>
  </w:p>
  <w:p w14:paraId="0088454A" w14:textId="77777777" w:rsidR="006C29B4" w:rsidRDefault="006C29B4"/>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7664055"/>
      <w:docPartObj>
        <w:docPartGallery w:val="Page Numbers (Top of Page)"/>
        <w:docPartUnique/>
      </w:docPartObj>
    </w:sdtPr>
    <w:sdtEndPr>
      <w:rPr>
        <w:noProof/>
      </w:rPr>
    </w:sdtEndPr>
    <w:sdtContent>
      <w:p w14:paraId="5ABE45F6" w14:textId="13FC0464" w:rsidR="008819F5" w:rsidRDefault="008819F5">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39C64DF8" w14:textId="1B10489C" w:rsidR="006C29B4" w:rsidRDefault="006C29B4" w:rsidP="008819F5"/>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5125E" w14:textId="77777777" w:rsidR="006C29B4" w:rsidRDefault="006C29B4">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14:paraId="5A0E8BE5" w14:textId="77777777" w:rsidR="006C29B4" w:rsidRDefault="006C29B4"/>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3C271" w14:textId="77777777" w:rsidR="006C29B4" w:rsidRDefault="006C29B4"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AE6DF" w14:textId="77777777" w:rsidR="006C29B4" w:rsidRDefault="006C29B4">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25</w:t>
    </w:r>
    <w:r>
      <w:rPr>
        <w:rStyle w:val="PageNumber"/>
      </w:rPr>
      <w:fldChar w:fldCharType="end"/>
    </w:r>
  </w:p>
  <w:p w14:paraId="4BE7B2C8" w14:textId="77777777" w:rsidR="006C29B4" w:rsidRDefault="006C29B4">
    <w:pPr>
      <w:pStyle w:val="Header"/>
      <w:ind w:right="-36"/>
    </w:pPr>
    <w:r>
      <w:t>Section II Bid Data Sheet</w:t>
    </w:r>
  </w:p>
  <w:p w14:paraId="12C27E39" w14:textId="77777777" w:rsidR="006C29B4" w:rsidRDefault="006C29B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2C9013A"/>
    <w:multiLevelType w:val="multilevel"/>
    <w:tmpl w:val="7A268784"/>
    <w:lvl w:ilvl="0">
      <w:start w:val="7"/>
      <w:numFmt w:val="decimal"/>
      <w:lvlText w:val="%1"/>
      <w:lvlJc w:val="left"/>
      <w:pPr>
        <w:ind w:left="820" w:hanging="720"/>
      </w:pPr>
      <w:rPr>
        <w:rFonts w:hint="default"/>
        <w:lang w:val="en-GB" w:eastAsia="en-GB" w:bidi="en-GB"/>
      </w:rPr>
    </w:lvl>
    <w:lvl w:ilvl="1">
      <w:start w:val="4"/>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start w:val="1"/>
      <w:numFmt w:val="upperLetter"/>
      <w:lvlText w:val="%3."/>
      <w:lvlJc w:val="left"/>
      <w:pPr>
        <w:ind w:left="1540" w:hanging="720"/>
      </w:pPr>
      <w:rPr>
        <w:rFonts w:ascii="Calibri" w:eastAsia="Calibri" w:hAnsi="Calibri" w:cs="Calibri" w:hint="default"/>
        <w:spacing w:val="-1"/>
        <w:w w:val="100"/>
        <w:sz w:val="22"/>
        <w:szCs w:val="22"/>
        <w:lang w:val="en-GB" w:eastAsia="en-GB" w:bidi="en-GB"/>
      </w:rPr>
    </w:lvl>
    <w:lvl w:ilvl="3">
      <w:numFmt w:val="bullet"/>
      <w:lvlText w:val="•"/>
      <w:lvlJc w:val="left"/>
      <w:pPr>
        <w:ind w:left="3486" w:hanging="720"/>
      </w:pPr>
      <w:rPr>
        <w:rFonts w:hint="default"/>
        <w:lang w:val="en-GB" w:eastAsia="en-GB" w:bidi="en-GB"/>
      </w:rPr>
    </w:lvl>
    <w:lvl w:ilvl="4">
      <w:numFmt w:val="bullet"/>
      <w:lvlText w:val="•"/>
      <w:lvlJc w:val="left"/>
      <w:pPr>
        <w:ind w:left="4460" w:hanging="720"/>
      </w:pPr>
      <w:rPr>
        <w:rFonts w:hint="default"/>
        <w:lang w:val="en-GB" w:eastAsia="en-GB" w:bidi="en-GB"/>
      </w:rPr>
    </w:lvl>
    <w:lvl w:ilvl="5">
      <w:numFmt w:val="bullet"/>
      <w:lvlText w:val="•"/>
      <w:lvlJc w:val="left"/>
      <w:pPr>
        <w:ind w:left="5433" w:hanging="720"/>
      </w:pPr>
      <w:rPr>
        <w:rFonts w:hint="default"/>
        <w:lang w:val="en-GB" w:eastAsia="en-GB" w:bidi="en-GB"/>
      </w:rPr>
    </w:lvl>
    <w:lvl w:ilvl="6">
      <w:numFmt w:val="bullet"/>
      <w:lvlText w:val="•"/>
      <w:lvlJc w:val="left"/>
      <w:pPr>
        <w:ind w:left="6406" w:hanging="720"/>
      </w:pPr>
      <w:rPr>
        <w:rFonts w:hint="default"/>
        <w:lang w:val="en-GB" w:eastAsia="en-GB" w:bidi="en-GB"/>
      </w:rPr>
    </w:lvl>
    <w:lvl w:ilvl="7">
      <w:numFmt w:val="bullet"/>
      <w:lvlText w:val="•"/>
      <w:lvlJc w:val="left"/>
      <w:pPr>
        <w:ind w:left="7380" w:hanging="720"/>
      </w:pPr>
      <w:rPr>
        <w:rFonts w:hint="default"/>
        <w:lang w:val="en-GB" w:eastAsia="en-GB" w:bidi="en-GB"/>
      </w:rPr>
    </w:lvl>
    <w:lvl w:ilvl="8">
      <w:numFmt w:val="bullet"/>
      <w:lvlText w:val="•"/>
      <w:lvlJc w:val="left"/>
      <w:pPr>
        <w:ind w:left="8353" w:hanging="720"/>
      </w:pPr>
      <w:rPr>
        <w:rFonts w:hint="default"/>
        <w:lang w:val="en-GB" w:eastAsia="en-GB" w:bidi="en-GB"/>
      </w:rPr>
    </w:lvl>
  </w:abstractNum>
  <w:abstractNum w:abstractNumId="2"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34934A2"/>
    <w:multiLevelType w:val="multilevel"/>
    <w:tmpl w:val="37D2F7E4"/>
    <w:lvl w:ilvl="0">
      <w:start w:val="11"/>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4"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3EC1CD1"/>
    <w:multiLevelType w:val="hybridMultilevel"/>
    <w:tmpl w:val="6E205E6E"/>
    <w:lvl w:ilvl="0" w:tplc="3CAC21F8">
      <w:start w:val="1"/>
      <w:numFmt w:val="decimal"/>
      <w:lvlText w:val="%1."/>
      <w:lvlJc w:val="left"/>
      <w:pPr>
        <w:ind w:left="820" w:hanging="720"/>
      </w:pPr>
      <w:rPr>
        <w:rFonts w:ascii="Calibri" w:eastAsia="Calibri" w:hAnsi="Calibri" w:cs="Calibri" w:hint="default"/>
        <w:b/>
        <w:bCs/>
        <w:w w:val="100"/>
        <w:sz w:val="22"/>
        <w:szCs w:val="22"/>
        <w:lang w:val="en-GB" w:eastAsia="en-GB" w:bidi="en-GB"/>
      </w:rPr>
    </w:lvl>
    <w:lvl w:ilvl="1" w:tplc="8BF241CC">
      <w:start w:val="1"/>
      <w:numFmt w:val="upperLetter"/>
      <w:lvlText w:val="%2."/>
      <w:lvlJc w:val="left"/>
      <w:pPr>
        <w:ind w:left="1540" w:hanging="720"/>
      </w:pPr>
      <w:rPr>
        <w:rFonts w:ascii="Calibri" w:eastAsia="Calibri" w:hAnsi="Calibri" w:cs="Calibri" w:hint="default"/>
        <w:w w:val="100"/>
        <w:sz w:val="22"/>
        <w:szCs w:val="22"/>
        <w:lang w:val="en-GB" w:eastAsia="en-GB" w:bidi="en-GB"/>
      </w:rPr>
    </w:lvl>
    <w:lvl w:ilvl="2" w:tplc="9E548F1A">
      <w:start w:val="1"/>
      <w:numFmt w:val="upperRoman"/>
      <w:lvlText w:val="%3."/>
      <w:lvlJc w:val="left"/>
      <w:pPr>
        <w:ind w:left="1900" w:hanging="629"/>
      </w:pPr>
      <w:rPr>
        <w:rFonts w:ascii="Calibri" w:eastAsia="Calibri" w:hAnsi="Calibri" w:cs="Calibri" w:hint="default"/>
        <w:spacing w:val="-1"/>
        <w:w w:val="100"/>
        <w:sz w:val="22"/>
        <w:szCs w:val="22"/>
        <w:lang w:val="en-GB" w:eastAsia="en-GB" w:bidi="en-GB"/>
      </w:rPr>
    </w:lvl>
    <w:lvl w:ilvl="3" w:tplc="40D6DFFC">
      <w:numFmt w:val="bullet"/>
      <w:lvlText w:val="•"/>
      <w:lvlJc w:val="left"/>
      <w:pPr>
        <w:ind w:left="2950" w:hanging="629"/>
      </w:pPr>
      <w:rPr>
        <w:rFonts w:hint="default"/>
        <w:lang w:val="en-GB" w:eastAsia="en-GB" w:bidi="en-GB"/>
      </w:rPr>
    </w:lvl>
    <w:lvl w:ilvl="4" w:tplc="4B24209A">
      <w:numFmt w:val="bullet"/>
      <w:lvlText w:val="•"/>
      <w:lvlJc w:val="left"/>
      <w:pPr>
        <w:ind w:left="4000" w:hanging="629"/>
      </w:pPr>
      <w:rPr>
        <w:rFonts w:hint="default"/>
        <w:lang w:val="en-GB" w:eastAsia="en-GB" w:bidi="en-GB"/>
      </w:rPr>
    </w:lvl>
    <w:lvl w:ilvl="5" w:tplc="03449E4E">
      <w:numFmt w:val="bullet"/>
      <w:lvlText w:val="•"/>
      <w:lvlJc w:val="left"/>
      <w:pPr>
        <w:ind w:left="5050" w:hanging="629"/>
      </w:pPr>
      <w:rPr>
        <w:rFonts w:hint="default"/>
        <w:lang w:val="en-GB" w:eastAsia="en-GB" w:bidi="en-GB"/>
      </w:rPr>
    </w:lvl>
    <w:lvl w:ilvl="6" w:tplc="BF0823CE">
      <w:numFmt w:val="bullet"/>
      <w:lvlText w:val="•"/>
      <w:lvlJc w:val="left"/>
      <w:pPr>
        <w:ind w:left="6100" w:hanging="629"/>
      </w:pPr>
      <w:rPr>
        <w:rFonts w:hint="default"/>
        <w:lang w:val="en-GB" w:eastAsia="en-GB" w:bidi="en-GB"/>
      </w:rPr>
    </w:lvl>
    <w:lvl w:ilvl="7" w:tplc="FE6E7414">
      <w:numFmt w:val="bullet"/>
      <w:lvlText w:val="•"/>
      <w:lvlJc w:val="left"/>
      <w:pPr>
        <w:ind w:left="7150" w:hanging="629"/>
      </w:pPr>
      <w:rPr>
        <w:rFonts w:hint="default"/>
        <w:lang w:val="en-GB" w:eastAsia="en-GB" w:bidi="en-GB"/>
      </w:rPr>
    </w:lvl>
    <w:lvl w:ilvl="8" w:tplc="903CFB24">
      <w:numFmt w:val="bullet"/>
      <w:lvlText w:val="•"/>
      <w:lvlJc w:val="left"/>
      <w:pPr>
        <w:ind w:left="8200" w:hanging="629"/>
      </w:pPr>
      <w:rPr>
        <w:rFonts w:hint="default"/>
        <w:lang w:val="en-GB" w:eastAsia="en-GB" w:bidi="en-GB"/>
      </w:rPr>
    </w:lvl>
  </w:abstractNum>
  <w:abstractNum w:abstractNumId="7" w15:restartNumberingAfterBreak="0">
    <w:nsid w:val="05CF754C"/>
    <w:multiLevelType w:val="multilevel"/>
    <w:tmpl w:val="75386C3E"/>
    <w:lvl w:ilvl="0">
      <w:start w:val="7"/>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start w:val="1"/>
      <w:numFmt w:val="upperLetter"/>
      <w:lvlText w:val="%3."/>
      <w:lvlJc w:val="left"/>
      <w:pPr>
        <w:ind w:left="1540" w:hanging="720"/>
      </w:pPr>
      <w:rPr>
        <w:rFonts w:ascii="Calibri" w:eastAsia="Calibri" w:hAnsi="Calibri" w:cs="Calibri" w:hint="default"/>
        <w:spacing w:val="-1"/>
        <w:w w:val="100"/>
        <w:sz w:val="22"/>
        <w:szCs w:val="22"/>
        <w:lang w:val="en-GB" w:eastAsia="en-GB" w:bidi="en-GB"/>
      </w:rPr>
    </w:lvl>
    <w:lvl w:ilvl="3">
      <w:numFmt w:val="bullet"/>
      <w:lvlText w:val="•"/>
      <w:lvlJc w:val="left"/>
      <w:pPr>
        <w:ind w:left="3486" w:hanging="720"/>
      </w:pPr>
      <w:rPr>
        <w:rFonts w:hint="default"/>
        <w:lang w:val="en-GB" w:eastAsia="en-GB" w:bidi="en-GB"/>
      </w:rPr>
    </w:lvl>
    <w:lvl w:ilvl="4">
      <w:numFmt w:val="bullet"/>
      <w:lvlText w:val="•"/>
      <w:lvlJc w:val="left"/>
      <w:pPr>
        <w:ind w:left="4460" w:hanging="720"/>
      </w:pPr>
      <w:rPr>
        <w:rFonts w:hint="default"/>
        <w:lang w:val="en-GB" w:eastAsia="en-GB" w:bidi="en-GB"/>
      </w:rPr>
    </w:lvl>
    <w:lvl w:ilvl="5">
      <w:numFmt w:val="bullet"/>
      <w:lvlText w:val="•"/>
      <w:lvlJc w:val="left"/>
      <w:pPr>
        <w:ind w:left="5433" w:hanging="720"/>
      </w:pPr>
      <w:rPr>
        <w:rFonts w:hint="default"/>
        <w:lang w:val="en-GB" w:eastAsia="en-GB" w:bidi="en-GB"/>
      </w:rPr>
    </w:lvl>
    <w:lvl w:ilvl="6">
      <w:numFmt w:val="bullet"/>
      <w:lvlText w:val="•"/>
      <w:lvlJc w:val="left"/>
      <w:pPr>
        <w:ind w:left="6406" w:hanging="720"/>
      </w:pPr>
      <w:rPr>
        <w:rFonts w:hint="default"/>
        <w:lang w:val="en-GB" w:eastAsia="en-GB" w:bidi="en-GB"/>
      </w:rPr>
    </w:lvl>
    <w:lvl w:ilvl="7">
      <w:numFmt w:val="bullet"/>
      <w:lvlText w:val="•"/>
      <w:lvlJc w:val="left"/>
      <w:pPr>
        <w:ind w:left="7380" w:hanging="720"/>
      </w:pPr>
      <w:rPr>
        <w:rFonts w:hint="default"/>
        <w:lang w:val="en-GB" w:eastAsia="en-GB" w:bidi="en-GB"/>
      </w:rPr>
    </w:lvl>
    <w:lvl w:ilvl="8">
      <w:numFmt w:val="bullet"/>
      <w:lvlText w:val="•"/>
      <w:lvlJc w:val="left"/>
      <w:pPr>
        <w:ind w:left="8353" w:hanging="720"/>
      </w:pPr>
      <w:rPr>
        <w:rFonts w:hint="default"/>
        <w:lang w:val="en-GB" w:eastAsia="en-GB" w:bidi="en-GB"/>
      </w:rPr>
    </w:lvl>
  </w:abstractNum>
  <w:abstractNum w:abstractNumId="8" w15:restartNumberingAfterBreak="0">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71F6C78"/>
    <w:multiLevelType w:val="hybridMultilevel"/>
    <w:tmpl w:val="188E5DB4"/>
    <w:lvl w:ilvl="0" w:tplc="323EBF00">
      <w:start w:val="1"/>
      <w:numFmt w:val="upperLetter"/>
      <w:lvlText w:val="%1."/>
      <w:lvlJc w:val="left"/>
      <w:pPr>
        <w:ind w:left="1540" w:hanging="720"/>
      </w:pPr>
      <w:rPr>
        <w:rFonts w:ascii="Calibri" w:eastAsia="Calibri" w:hAnsi="Calibri" w:cs="Calibri" w:hint="default"/>
        <w:spacing w:val="-1"/>
        <w:w w:val="100"/>
        <w:sz w:val="22"/>
        <w:szCs w:val="22"/>
        <w:lang w:val="en-GB" w:eastAsia="en-GB" w:bidi="en-GB"/>
      </w:rPr>
    </w:lvl>
    <w:lvl w:ilvl="1" w:tplc="1D36FCB4">
      <w:numFmt w:val="bullet"/>
      <w:lvlText w:val="•"/>
      <w:lvlJc w:val="left"/>
      <w:pPr>
        <w:ind w:left="2416" w:hanging="720"/>
      </w:pPr>
      <w:rPr>
        <w:rFonts w:hint="default"/>
        <w:lang w:val="en-GB" w:eastAsia="en-GB" w:bidi="en-GB"/>
      </w:rPr>
    </w:lvl>
    <w:lvl w:ilvl="2" w:tplc="0C3CDD2A">
      <w:numFmt w:val="bullet"/>
      <w:lvlText w:val="•"/>
      <w:lvlJc w:val="left"/>
      <w:pPr>
        <w:ind w:left="3292" w:hanging="720"/>
      </w:pPr>
      <w:rPr>
        <w:rFonts w:hint="default"/>
        <w:lang w:val="en-GB" w:eastAsia="en-GB" w:bidi="en-GB"/>
      </w:rPr>
    </w:lvl>
    <w:lvl w:ilvl="3" w:tplc="310E5292">
      <w:numFmt w:val="bullet"/>
      <w:lvlText w:val="•"/>
      <w:lvlJc w:val="left"/>
      <w:pPr>
        <w:ind w:left="4168" w:hanging="720"/>
      </w:pPr>
      <w:rPr>
        <w:rFonts w:hint="default"/>
        <w:lang w:val="en-GB" w:eastAsia="en-GB" w:bidi="en-GB"/>
      </w:rPr>
    </w:lvl>
    <w:lvl w:ilvl="4" w:tplc="4560E006">
      <w:numFmt w:val="bullet"/>
      <w:lvlText w:val="•"/>
      <w:lvlJc w:val="left"/>
      <w:pPr>
        <w:ind w:left="5044" w:hanging="720"/>
      </w:pPr>
      <w:rPr>
        <w:rFonts w:hint="default"/>
        <w:lang w:val="en-GB" w:eastAsia="en-GB" w:bidi="en-GB"/>
      </w:rPr>
    </w:lvl>
    <w:lvl w:ilvl="5" w:tplc="EF82EAC0">
      <w:numFmt w:val="bullet"/>
      <w:lvlText w:val="•"/>
      <w:lvlJc w:val="left"/>
      <w:pPr>
        <w:ind w:left="5920" w:hanging="720"/>
      </w:pPr>
      <w:rPr>
        <w:rFonts w:hint="default"/>
        <w:lang w:val="en-GB" w:eastAsia="en-GB" w:bidi="en-GB"/>
      </w:rPr>
    </w:lvl>
    <w:lvl w:ilvl="6" w:tplc="48F2D1FA">
      <w:numFmt w:val="bullet"/>
      <w:lvlText w:val="•"/>
      <w:lvlJc w:val="left"/>
      <w:pPr>
        <w:ind w:left="6796" w:hanging="720"/>
      </w:pPr>
      <w:rPr>
        <w:rFonts w:hint="default"/>
        <w:lang w:val="en-GB" w:eastAsia="en-GB" w:bidi="en-GB"/>
      </w:rPr>
    </w:lvl>
    <w:lvl w:ilvl="7" w:tplc="FB22CD4A">
      <w:numFmt w:val="bullet"/>
      <w:lvlText w:val="•"/>
      <w:lvlJc w:val="left"/>
      <w:pPr>
        <w:ind w:left="7672" w:hanging="720"/>
      </w:pPr>
      <w:rPr>
        <w:rFonts w:hint="default"/>
        <w:lang w:val="en-GB" w:eastAsia="en-GB" w:bidi="en-GB"/>
      </w:rPr>
    </w:lvl>
    <w:lvl w:ilvl="8" w:tplc="30046858">
      <w:numFmt w:val="bullet"/>
      <w:lvlText w:val="•"/>
      <w:lvlJc w:val="left"/>
      <w:pPr>
        <w:ind w:left="8548" w:hanging="720"/>
      </w:pPr>
      <w:rPr>
        <w:rFonts w:hint="default"/>
        <w:lang w:val="en-GB" w:eastAsia="en-GB" w:bidi="en-GB"/>
      </w:rPr>
    </w:lvl>
  </w:abstractNum>
  <w:abstractNum w:abstractNumId="11" w15:restartNumberingAfterBreak="0">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8"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10DB4FF8"/>
    <w:multiLevelType w:val="multilevel"/>
    <w:tmpl w:val="1E0AA960"/>
    <w:lvl w:ilvl="0">
      <w:start w:val="9"/>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23" w15:restartNumberingAfterBreak="0">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157C5946"/>
    <w:multiLevelType w:val="multilevel"/>
    <w:tmpl w:val="C480F8A2"/>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16416661"/>
    <w:multiLevelType w:val="hybridMultilevel"/>
    <w:tmpl w:val="CD8ADF74"/>
    <w:lvl w:ilvl="0" w:tplc="F640A24E">
      <w:start w:val="3"/>
      <w:numFmt w:val="upperLetter"/>
      <w:lvlText w:val="%1"/>
      <w:lvlJc w:val="left"/>
      <w:pPr>
        <w:ind w:left="1540" w:hanging="720"/>
      </w:pPr>
      <w:rPr>
        <w:rFonts w:ascii="Calibri" w:eastAsia="Calibri" w:hAnsi="Calibri" w:cs="Calibri" w:hint="default"/>
        <w:w w:val="100"/>
        <w:sz w:val="22"/>
        <w:szCs w:val="22"/>
        <w:lang w:val="en-GB" w:eastAsia="en-GB" w:bidi="en-GB"/>
      </w:rPr>
    </w:lvl>
    <w:lvl w:ilvl="1" w:tplc="FF2AA692">
      <w:numFmt w:val="bullet"/>
      <w:lvlText w:val="•"/>
      <w:lvlJc w:val="left"/>
      <w:pPr>
        <w:ind w:left="2416" w:hanging="720"/>
      </w:pPr>
      <w:rPr>
        <w:rFonts w:hint="default"/>
        <w:lang w:val="en-GB" w:eastAsia="en-GB" w:bidi="en-GB"/>
      </w:rPr>
    </w:lvl>
    <w:lvl w:ilvl="2" w:tplc="98544B6C">
      <w:numFmt w:val="bullet"/>
      <w:lvlText w:val="•"/>
      <w:lvlJc w:val="left"/>
      <w:pPr>
        <w:ind w:left="3292" w:hanging="720"/>
      </w:pPr>
      <w:rPr>
        <w:rFonts w:hint="default"/>
        <w:lang w:val="en-GB" w:eastAsia="en-GB" w:bidi="en-GB"/>
      </w:rPr>
    </w:lvl>
    <w:lvl w:ilvl="3" w:tplc="E19A86B4">
      <w:numFmt w:val="bullet"/>
      <w:lvlText w:val="•"/>
      <w:lvlJc w:val="left"/>
      <w:pPr>
        <w:ind w:left="4168" w:hanging="720"/>
      </w:pPr>
      <w:rPr>
        <w:rFonts w:hint="default"/>
        <w:lang w:val="en-GB" w:eastAsia="en-GB" w:bidi="en-GB"/>
      </w:rPr>
    </w:lvl>
    <w:lvl w:ilvl="4" w:tplc="15F23DE0">
      <w:numFmt w:val="bullet"/>
      <w:lvlText w:val="•"/>
      <w:lvlJc w:val="left"/>
      <w:pPr>
        <w:ind w:left="5044" w:hanging="720"/>
      </w:pPr>
      <w:rPr>
        <w:rFonts w:hint="default"/>
        <w:lang w:val="en-GB" w:eastAsia="en-GB" w:bidi="en-GB"/>
      </w:rPr>
    </w:lvl>
    <w:lvl w:ilvl="5" w:tplc="2CD08336">
      <w:numFmt w:val="bullet"/>
      <w:lvlText w:val="•"/>
      <w:lvlJc w:val="left"/>
      <w:pPr>
        <w:ind w:left="5920" w:hanging="720"/>
      </w:pPr>
      <w:rPr>
        <w:rFonts w:hint="default"/>
        <w:lang w:val="en-GB" w:eastAsia="en-GB" w:bidi="en-GB"/>
      </w:rPr>
    </w:lvl>
    <w:lvl w:ilvl="6" w:tplc="17127B00">
      <w:numFmt w:val="bullet"/>
      <w:lvlText w:val="•"/>
      <w:lvlJc w:val="left"/>
      <w:pPr>
        <w:ind w:left="6796" w:hanging="720"/>
      </w:pPr>
      <w:rPr>
        <w:rFonts w:hint="default"/>
        <w:lang w:val="en-GB" w:eastAsia="en-GB" w:bidi="en-GB"/>
      </w:rPr>
    </w:lvl>
    <w:lvl w:ilvl="7" w:tplc="249856E0">
      <w:numFmt w:val="bullet"/>
      <w:lvlText w:val="•"/>
      <w:lvlJc w:val="left"/>
      <w:pPr>
        <w:ind w:left="7672" w:hanging="720"/>
      </w:pPr>
      <w:rPr>
        <w:rFonts w:hint="default"/>
        <w:lang w:val="en-GB" w:eastAsia="en-GB" w:bidi="en-GB"/>
      </w:rPr>
    </w:lvl>
    <w:lvl w:ilvl="8" w:tplc="5C7C836A">
      <w:numFmt w:val="bullet"/>
      <w:lvlText w:val="•"/>
      <w:lvlJc w:val="left"/>
      <w:pPr>
        <w:ind w:left="8548" w:hanging="720"/>
      </w:pPr>
      <w:rPr>
        <w:rFonts w:hint="default"/>
        <w:lang w:val="en-GB" w:eastAsia="en-GB" w:bidi="en-GB"/>
      </w:rPr>
    </w:lvl>
  </w:abstractNum>
  <w:abstractNum w:abstractNumId="28" w15:restartNumberingAfterBreak="0">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0"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15:restartNumberingAfterBreak="0">
    <w:nsid w:val="1A85057B"/>
    <w:multiLevelType w:val="hybridMultilevel"/>
    <w:tmpl w:val="DD0464FC"/>
    <w:lvl w:ilvl="0" w:tplc="93164A12">
      <w:start w:val="10"/>
      <w:numFmt w:val="lowerLetter"/>
      <w:lvlText w:val="%1."/>
      <w:lvlJc w:val="left"/>
      <w:pPr>
        <w:ind w:left="1540" w:hanging="629"/>
        <w:jc w:val="right"/>
      </w:pPr>
      <w:rPr>
        <w:rFonts w:ascii="Calibri" w:eastAsia="Calibri" w:hAnsi="Calibri" w:cs="Calibri" w:hint="default"/>
        <w:spacing w:val="-1"/>
        <w:w w:val="100"/>
        <w:sz w:val="22"/>
        <w:szCs w:val="22"/>
        <w:lang w:val="en-GB" w:eastAsia="en-GB" w:bidi="en-GB"/>
      </w:rPr>
    </w:lvl>
    <w:lvl w:ilvl="1" w:tplc="2D36DF86">
      <w:numFmt w:val="bullet"/>
      <w:lvlText w:val="•"/>
      <w:lvlJc w:val="left"/>
      <w:pPr>
        <w:ind w:left="2416" w:hanging="629"/>
      </w:pPr>
      <w:rPr>
        <w:rFonts w:hint="default"/>
        <w:lang w:val="en-GB" w:eastAsia="en-GB" w:bidi="en-GB"/>
      </w:rPr>
    </w:lvl>
    <w:lvl w:ilvl="2" w:tplc="D05A8322">
      <w:numFmt w:val="bullet"/>
      <w:lvlText w:val="•"/>
      <w:lvlJc w:val="left"/>
      <w:pPr>
        <w:ind w:left="3292" w:hanging="629"/>
      </w:pPr>
      <w:rPr>
        <w:rFonts w:hint="default"/>
        <w:lang w:val="en-GB" w:eastAsia="en-GB" w:bidi="en-GB"/>
      </w:rPr>
    </w:lvl>
    <w:lvl w:ilvl="3" w:tplc="13F4D3BC">
      <w:numFmt w:val="bullet"/>
      <w:lvlText w:val="•"/>
      <w:lvlJc w:val="left"/>
      <w:pPr>
        <w:ind w:left="4168" w:hanging="629"/>
      </w:pPr>
      <w:rPr>
        <w:rFonts w:hint="default"/>
        <w:lang w:val="en-GB" w:eastAsia="en-GB" w:bidi="en-GB"/>
      </w:rPr>
    </w:lvl>
    <w:lvl w:ilvl="4" w:tplc="9056CE00">
      <w:numFmt w:val="bullet"/>
      <w:lvlText w:val="•"/>
      <w:lvlJc w:val="left"/>
      <w:pPr>
        <w:ind w:left="5044" w:hanging="629"/>
      </w:pPr>
      <w:rPr>
        <w:rFonts w:hint="default"/>
        <w:lang w:val="en-GB" w:eastAsia="en-GB" w:bidi="en-GB"/>
      </w:rPr>
    </w:lvl>
    <w:lvl w:ilvl="5" w:tplc="4BF67530">
      <w:numFmt w:val="bullet"/>
      <w:lvlText w:val="•"/>
      <w:lvlJc w:val="left"/>
      <w:pPr>
        <w:ind w:left="5920" w:hanging="629"/>
      </w:pPr>
      <w:rPr>
        <w:rFonts w:hint="default"/>
        <w:lang w:val="en-GB" w:eastAsia="en-GB" w:bidi="en-GB"/>
      </w:rPr>
    </w:lvl>
    <w:lvl w:ilvl="6" w:tplc="4260E120">
      <w:numFmt w:val="bullet"/>
      <w:lvlText w:val="•"/>
      <w:lvlJc w:val="left"/>
      <w:pPr>
        <w:ind w:left="6796" w:hanging="629"/>
      </w:pPr>
      <w:rPr>
        <w:rFonts w:hint="default"/>
        <w:lang w:val="en-GB" w:eastAsia="en-GB" w:bidi="en-GB"/>
      </w:rPr>
    </w:lvl>
    <w:lvl w:ilvl="7" w:tplc="0C30D5E2">
      <w:numFmt w:val="bullet"/>
      <w:lvlText w:val="•"/>
      <w:lvlJc w:val="left"/>
      <w:pPr>
        <w:ind w:left="7672" w:hanging="629"/>
      </w:pPr>
      <w:rPr>
        <w:rFonts w:hint="default"/>
        <w:lang w:val="en-GB" w:eastAsia="en-GB" w:bidi="en-GB"/>
      </w:rPr>
    </w:lvl>
    <w:lvl w:ilvl="8" w:tplc="C8389778">
      <w:numFmt w:val="bullet"/>
      <w:lvlText w:val="•"/>
      <w:lvlJc w:val="left"/>
      <w:pPr>
        <w:ind w:left="8548" w:hanging="629"/>
      </w:pPr>
      <w:rPr>
        <w:rFonts w:hint="default"/>
        <w:lang w:val="en-GB" w:eastAsia="en-GB" w:bidi="en-GB"/>
      </w:rPr>
    </w:lvl>
  </w:abstractNum>
  <w:abstractNum w:abstractNumId="32"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33" w15:restartNumberingAfterBreak="0">
    <w:nsid w:val="1D410CEB"/>
    <w:multiLevelType w:val="hybridMultilevel"/>
    <w:tmpl w:val="773A4E24"/>
    <w:lvl w:ilvl="0" w:tplc="42B0E68A">
      <w:start w:val="15"/>
      <w:numFmt w:val="upperLetter"/>
      <w:lvlText w:val="%1."/>
      <w:lvlJc w:val="left"/>
      <w:pPr>
        <w:ind w:left="1540" w:hanging="720"/>
      </w:pPr>
      <w:rPr>
        <w:rFonts w:ascii="Calibri" w:eastAsia="Calibri" w:hAnsi="Calibri" w:cs="Calibri" w:hint="default"/>
        <w:w w:val="100"/>
        <w:sz w:val="22"/>
        <w:szCs w:val="22"/>
        <w:lang w:val="en-GB" w:eastAsia="en-GB" w:bidi="en-GB"/>
      </w:rPr>
    </w:lvl>
    <w:lvl w:ilvl="1" w:tplc="D0CE0600">
      <w:numFmt w:val="bullet"/>
      <w:lvlText w:val="•"/>
      <w:lvlJc w:val="left"/>
      <w:pPr>
        <w:ind w:left="2416" w:hanging="720"/>
      </w:pPr>
      <w:rPr>
        <w:rFonts w:hint="default"/>
        <w:lang w:val="en-GB" w:eastAsia="en-GB" w:bidi="en-GB"/>
      </w:rPr>
    </w:lvl>
    <w:lvl w:ilvl="2" w:tplc="A7BC4CBC">
      <w:numFmt w:val="bullet"/>
      <w:lvlText w:val="•"/>
      <w:lvlJc w:val="left"/>
      <w:pPr>
        <w:ind w:left="3292" w:hanging="720"/>
      </w:pPr>
      <w:rPr>
        <w:rFonts w:hint="default"/>
        <w:lang w:val="en-GB" w:eastAsia="en-GB" w:bidi="en-GB"/>
      </w:rPr>
    </w:lvl>
    <w:lvl w:ilvl="3" w:tplc="1AE89F94">
      <w:numFmt w:val="bullet"/>
      <w:lvlText w:val="•"/>
      <w:lvlJc w:val="left"/>
      <w:pPr>
        <w:ind w:left="4168" w:hanging="720"/>
      </w:pPr>
      <w:rPr>
        <w:rFonts w:hint="default"/>
        <w:lang w:val="en-GB" w:eastAsia="en-GB" w:bidi="en-GB"/>
      </w:rPr>
    </w:lvl>
    <w:lvl w:ilvl="4" w:tplc="649063A8">
      <w:numFmt w:val="bullet"/>
      <w:lvlText w:val="•"/>
      <w:lvlJc w:val="left"/>
      <w:pPr>
        <w:ind w:left="5044" w:hanging="720"/>
      </w:pPr>
      <w:rPr>
        <w:rFonts w:hint="default"/>
        <w:lang w:val="en-GB" w:eastAsia="en-GB" w:bidi="en-GB"/>
      </w:rPr>
    </w:lvl>
    <w:lvl w:ilvl="5" w:tplc="B010DD18">
      <w:numFmt w:val="bullet"/>
      <w:lvlText w:val="•"/>
      <w:lvlJc w:val="left"/>
      <w:pPr>
        <w:ind w:left="5920" w:hanging="720"/>
      </w:pPr>
      <w:rPr>
        <w:rFonts w:hint="default"/>
        <w:lang w:val="en-GB" w:eastAsia="en-GB" w:bidi="en-GB"/>
      </w:rPr>
    </w:lvl>
    <w:lvl w:ilvl="6" w:tplc="8FD08BFE">
      <w:numFmt w:val="bullet"/>
      <w:lvlText w:val="•"/>
      <w:lvlJc w:val="left"/>
      <w:pPr>
        <w:ind w:left="6796" w:hanging="720"/>
      </w:pPr>
      <w:rPr>
        <w:rFonts w:hint="default"/>
        <w:lang w:val="en-GB" w:eastAsia="en-GB" w:bidi="en-GB"/>
      </w:rPr>
    </w:lvl>
    <w:lvl w:ilvl="7" w:tplc="F00EEAE2">
      <w:numFmt w:val="bullet"/>
      <w:lvlText w:val="•"/>
      <w:lvlJc w:val="left"/>
      <w:pPr>
        <w:ind w:left="7672" w:hanging="720"/>
      </w:pPr>
      <w:rPr>
        <w:rFonts w:hint="default"/>
        <w:lang w:val="en-GB" w:eastAsia="en-GB" w:bidi="en-GB"/>
      </w:rPr>
    </w:lvl>
    <w:lvl w:ilvl="8" w:tplc="5F4A262E">
      <w:numFmt w:val="bullet"/>
      <w:lvlText w:val="•"/>
      <w:lvlJc w:val="left"/>
      <w:pPr>
        <w:ind w:left="8548" w:hanging="720"/>
      </w:pPr>
      <w:rPr>
        <w:rFonts w:hint="default"/>
        <w:lang w:val="en-GB" w:eastAsia="en-GB" w:bidi="en-GB"/>
      </w:rPr>
    </w:lvl>
  </w:abstractNum>
  <w:abstractNum w:abstractNumId="34"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1" w15:restartNumberingAfterBreak="0">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7692429"/>
    <w:multiLevelType w:val="multilevel"/>
    <w:tmpl w:val="70B0A1AC"/>
    <w:lvl w:ilvl="0">
      <w:start w:val="1"/>
      <w:numFmt w:val="upperLetter"/>
      <w:lvlText w:val="%1"/>
      <w:lvlJc w:val="left"/>
      <w:pPr>
        <w:ind w:left="474" w:hanging="375"/>
      </w:pPr>
      <w:rPr>
        <w:rFonts w:hint="default"/>
        <w:lang w:val="en-GB" w:eastAsia="en-GB" w:bidi="en-GB"/>
      </w:rPr>
    </w:lvl>
    <w:lvl w:ilvl="1">
      <w:start w:val="1"/>
      <w:numFmt w:val="decimal"/>
      <w:lvlText w:val="%1.%2"/>
      <w:lvlJc w:val="left"/>
      <w:pPr>
        <w:ind w:left="474" w:hanging="375"/>
      </w:pPr>
      <w:rPr>
        <w:rFonts w:ascii="Calibri" w:eastAsia="Calibri" w:hAnsi="Calibri" w:cs="Calibri" w:hint="default"/>
        <w:spacing w:val="-2"/>
        <w:w w:val="100"/>
        <w:sz w:val="22"/>
        <w:szCs w:val="22"/>
        <w:lang w:val="en-GB" w:eastAsia="en-GB" w:bidi="en-GB"/>
      </w:rPr>
    </w:lvl>
    <w:lvl w:ilvl="2">
      <w:start w:val="1"/>
      <w:numFmt w:val="upperLetter"/>
      <w:lvlText w:val="%3."/>
      <w:lvlJc w:val="left"/>
      <w:pPr>
        <w:ind w:left="1540" w:hanging="720"/>
      </w:pPr>
      <w:rPr>
        <w:rFonts w:ascii="Calibri" w:eastAsia="Calibri" w:hAnsi="Calibri" w:cs="Calibri" w:hint="default"/>
        <w:spacing w:val="-1"/>
        <w:w w:val="100"/>
        <w:sz w:val="22"/>
        <w:szCs w:val="22"/>
        <w:lang w:val="en-GB" w:eastAsia="en-GB" w:bidi="en-GB"/>
      </w:rPr>
    </w:lvl>
    <w:lvl w:ilvl="3">
      <w:numFmt w:val="bullet"/>
      <w:lvlText w:val="•"/>
      <w:lvlJc w:val="left"/>
      <w:pPr>
        <w:ind w:left="3486" w:hanging="720"/>
      </w:pPr>
      <w:rPr>
        <w:rFonts w:hint="default"/>
        <w:lang w:val="en-GB" w:eastAsia="en-GB" w:bidi="en-GB"/>
      </w:rPr>
    </w:lvl>
    <w:lvl w:ilvl="4">
      <w:numFmt w:val="bullet"/>
      <w:lvlText w:val="•"/>
      <w:lvlJc w:val="left"/>
      <w:pPr>
        <w:ind w:left="4460" w:hanging="720"/>
      </w:pPr>
      <w:rPr>
        <w:rFonts w:hint="default"/>
        <w:lang w:val="en-GB" w:eastAsia="en-GB" w:bidi="en-GB"/>
      </w:rPr>
    </w:lvl>
    <w:lvl w:ilvl="5">
      <w:numFmt w:val="bullet"/>
      <w:lvlText w:val="•"/>
      <w:lvlJc w:val="left"/>
      <w:pPr>
        <w:ind w:left="5433" w:hanging="720"/>
      </w:pPr>
      <w:rPr>
        <w:rFonts w:hint="default"/>
        <w:lang w:val="en-GB" w:eastAsia="en-GB" w:bidi="en-GB"/>
      </w:rPr>
    </w:lvl>
    <w:lvl w:ilvl="6">
      <w:numFmt w:val="bullet"/>
      <w:lvlText w:val="•"/>
      <w:lvlJc w:val="left"/>
      <w:pPr>
        <w:ind w:left="6406" w:hanging="720"/>
      </w:pPr>
      <w:rPr>
        <w:rFonts w:hint="default"/>
        <w:lang w:val="en-GB" w:eastAsia="en-GB" w:bidi="en-GB"/>
      </w:rPr>
    </w:lvl>
    <w:lvl w:ilvl="7">
      <w:numFmt w:val="bullet"/>
      <w:lvlText w:val="•"/>
      <w:lvlJc w:val="left"/>
      <w:pPr>
        <w:ind w:left="7380" w:hanging="720"/>
      </w:pPr>
      <w:rPr>
        <w:rFonts w:hint="default"/>
        <w:lang w:val="en-GB" w:eastAsia="en-GB" w:bidi="en-GB"/>
      </w:rPr>
    </w:lvl>
    <w:lvl w:ilvl="8">
      <w:numFmt w:val="bullet"/>
      <w:lvlText w:val="•"/>
      <w:lvlJc w:val="left"/>
      <w:pPr>
        <w:ind w:left="8353" w:hanging="720"/>
      </w:pPr>
      <w:rPr>
        <w:rFonts w:hint="default"/>
        <w:lang w:val="en-GB" w:eastAsia="en-GB" w:bidi="en-GB"/>
      </w:rPr>
    </w:lvl>
  </w:abstractNum>
  <w:abstractNum w:abstractNumId="43"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28DA6379"/>
    <w:multiLevelType w:val="multilevel"/>
    <w:tmpl w:val="D0D4D416"/>
    <w:lvl w:ilvl="0">
      <w:start w:val="4"/>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hint="default"/>
        <w:lang w:val="en-GB" w:eastAsia="en-GB" w:bidi="en-GB"/>
      </w:rPr>
    </w:lvl>
    <w:lvl w:ilvl="2">
      <w:start w:val="1"/>
      <w:numFmt w:val="decimal"/>
      <w:lvlText w:val="%1.%2.%3"/>
      <w:lvlJc w:val="left"/>
      <w:pPr>
        <w:ind w:left="820" w:hanging="720"/>
      </w:pPr>
      <w:rPr>
        <w:rFonts w:ascii="Calibri" w:eastAsia="Calibri" w:hAnsi="Calibri" w:cs="Calibri" w:hint="default"/>
        <w:spacing w:val="-1"/>
        <w:w w:val="100"/>
        <w:sz w:val="22"/>
        <w:szCs w:val="22"/>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46" w15:restartNumberingAfterBreak="0">
    <w:nsid w:val="297C39E2"/>
    <w:multiLevelType w:val="multilevel"/>
    <w:tmpl w:val="CBA4FBE8"/>
    <w:lvl w:ilvl="0">
      <w:start w:val="12"/>
      <w:numFmt w:val="decimal"/>
      <w:lvlText w:val="%1."/>
      <w:lvlJc w:val="left"/>
      <w:pPr>
        <w:ind w:left="820" w:hanging="675"/>
      </w:pPr>
      <w:rPr>
        <w:rFonts w:hint="default"/>
        <w:w w:val="100"/>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1891" w:hanging="720"/>
      </w:pPr>
      <w:rPr>
        <w:rFonts w:hint="default"/>
        <w:lang w:val="en-GB" w:eastAsia="en-GB" w:bidi="en-GB"/>
      </w:rPr>
    </w:lvl>
    <w:lvl w:ilvl="3">
      <w:numFmt w:val="bullet"/>
      <w:lvlText w:val="•"/>
      <w:lvlJc w:val="left"/>
      <w:pPr>
        <w:ind w:left="2942" w:hanging="720"/>
      </w:pPr>
      <w:rPr>
        <w:rFonts w:hint="default"/>
        <w:lang w:val="en-GB" w:eastAsia="en-GB" w:bidi="en-GB"/>
      </w:rPr>
    </w:lvl>
    <w:lvl w:ilvl="4">
      <w:numFmt w:val="bullet"/>
      <w:lvlText w:val="•"/>
      <w:lvlJc w:val="left"/>
      <w:pPr>
        <w:ind w:left="3993" w:hanging="720"/>
      </w:pPr>
      <w:rPr>
        <w:rFonts w:hint="default"/>
        <w:lang w:val="en-GB" w:eastAsia="en-GB" w:bidi="en-GB"/>
      </w:rPr>
    </w:lvl>
    <w:lvl w:ilvl="5">
      <w:numFmt w:val="bullet"/>
      <w:lvlText w:val="•"/>
      <w:lvlJc w:val="left"/>
      <w:pPr>
        <w:ind w:left="5044" w:hanging="720"/>
      </w:pPr>
      <w:rPr>
        <w:rFonts w:hint="default"/>
        <w:lang w:val="en-GB" w:eastAsia="en-GB" w:bidi="en-GB"/>
      </w:rPr>
    </w:lvl>
    <w:lvl w:ilvl="6">
      <w:numFmt w:val="bullet"/>
      <w:lvlText w:val="•"/>
      <w:lvlJc w:val="left"/>
      <w:pPr>
        <w:ind w:left="6095" w:hanging="720"/>
      </w:pPr>
      <w:rPr>
        <w:rFonts w:hint="default"/>
        <w:lang w:val="en-GB" w:eastAsia="en-GB" w:bidi="en-GB"/>
      </w:rPr>
    </w:lvl>
    <w:lvl w:ilvl="7">
      <w:numFmt w:val="bullet"/>
      <w:lvlText w:val="•"/>
      <w:lvlJc w:val="left"/>
      <w:pPr>
        <w:ind w:left="7146" w:hanging="720"/>
      </w:pPr>
      <w:rPr>
        <w:rFonts w:hint="default"/>
        <w:lang w:val="en-GB" w:eastAsia="en-GB" w:bidi="en-GB"/>
      </w:rPr>
    </w:lvl>
    <w:lvl w:ilvl="8">
      <w:numFmt w:val="bullet"/>
      <w:lvlText w:val="•"/>
      <w:lvlJc w:val="left"/>
      <w:pPr>
        <w:ind w:left="8197" w:hanging="720"/>
      </w:pPr>
      <w:rPr>
        <w:rFonts w:hint="default"/>
        <w:lang w:val="en-GB" w:eastAsia="en-GB" w:bidi="en-GB"/>
      </w:rPr>
    </w:lvl>
  </w:abstractNum>
  <w:abstractNum w:abstractNumId="47" w15:restartNumberingAfterBreak="0">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49"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50" w15:restartNumberingAfterBreak="0">
    <w:nsid w:val="2DA010B7"/>
    <w:multiLevelType w:val="multilevel"/>
    <w:tmpl w:val="CDDAAA6E"/>
    <w:lvl w:ilvl="0">
      <w:start w:val="4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30B8411A"/>
    <w:multiLevelType w:val="multilevel"/>
    <w:tmpl w:val="7CA671CA"/>
    <w:lvl w:ilvl="0">
      <w:start w:val="23"/>
      <w:numFmt w:val="decimal"/>
      <w:lvlText w:val="%1"/>
      <w:lvlJc w:val="left"/>
      <w:pPr>
        <w:ind w:left="820" w:hanging="720"/>
      </w:pPr>
      <w:rPr>
        <w:rFonts w:hint="default"/>
        <w:lang w:val="en-GB" w:eastAsia="en-GB" w:bidi="en-GB"/>
      </w:rPr>
    </w:lvl>
    <w:lvl w:ilvl="1">
      <w:start w:val="2"/>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53"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33190877"/>
    <w:multiLevelType w:val="multilevel"/>
    <w:tmpl w:val="CBBED41E"/>
    <w:lvl w:ilvl="0">
      <w:start w:val="4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56"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57"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35D86037"/>
    <w:multiLevelType w:val="hybridMultilevel"/>
    <w:tmpl w:val="F53A72D2"/>
    <w:lvl w:ilvl="0" w:tplc="8286BD4C">
      <w:start w:val="16"/>
      <w:numFmt w:val="upperLetter"/>
      <w:lvlText w:val="%1."/>
      <w:lvlJc w:val="left"/>
      <w:pPr>
        <w:ind w:left="1540" w:hanging="720"/>
      </w:pPr>
      <w:rPr>
        <w:rFonts w:ascii="Calibri" w:eastAsia="Calibri" w:hAnsi="Calibri" w:cs="Calibri" w:hint="default"/>
        <w:spacing w:val="0"/>
        <w:w w:val="100"/>
        <w:sz w:val="22"/>
        <w:szCs w:val="22"/>
        <w:lang w:val="en-GB" w:eastAsia="en-GB" w:bidi="en-GB"/>
      </w:rPr>
    </w:lvl>
    <w:lvl w:ilvl="1" w:tplc="8B3619F4">
      <w:numFmt w:val="bullet"/>
      <w:lvlText w:val="•"/>
      <w:lvlJc w:val="left"/>
      <w:pPr>
        <w:ind w:left="2416" w:hanging="720"/>
      </w:pPr>
      <w:rPr>
        <w:rFonts w:hint="default"/>
        <w:lang w:val="en-GB" w:eastAsia="en-GB" w:bidi="en-GB"/>
      </w:rPr>
    </w:lvl>
    <w:lvl w:ilvl="2" w:tplc="0CC0A064">
      <w:numFmt w:val="bullet"/>
      <w:lvlText w:val="•"/>
      <w:lvlJc w:val="left"/>
      <w:pPr>
        <w:ind w:left="3292" w:hanging="720"/>
      </w:pPr>
      <w:rPr>
        <w:rFonts w:hint="default"/>
        <w:lang w:val="en-GB" w:eastAsia="en-GB" w:bidi="en-GB"/>
      </w:rPr>
    </w:lvl>
    <w:lvl w:ilvl="3" w:tplc="CA48CF96">
      <w:numFmt w:val="bullet"/>
      <w:lvlText w:val="•"/>
      <w:lvlJc w:val="left"/>
      <w:pPr>
        <w:ind w:left="4168" w:hanging="720"/>
      </w:pPr>
      <w:rPr>
        <w:rFonts w:hint="default"/>
        <w:lang w:val="en-GB" w:eastAsia="en-GB" w:bidi="en-GB"/>
      </w:rPr>
    </w:lvl>
    <w:lvl w:ilvl="4" w:tplc="3C866FAE">
      <w:numFmt w:val="bullet"/>
      <w:lvlText w:val="•"/>
      <w:lvlJc w:val="left"/>
      <w:pPr>
        <w:ind w:left="5044" w:hanging="720"/>
      </w:pPr>
      <w:rPr>
        <w:rFonts w:hint="default"/>
        <w:lang w:val="en-GB" w:eastAsia="en-GB" w:bidi="en-GB"/>
      </w:rPr>
    </w:lvl>
    <w:lvl w:ilvl="5" w:tplc="DE282022">
      <w:numFmt w:val="bullet"/>
      <w:lvlText w:val="•"/>
      <w:lvlJc w:val="left"/>
      <w:pPr>
        <w:ind w:left="5920" w:hanging="720"/>
      </w:pPr>
      <w:rPr>
        <w:rFonts w:hint="default"/>
        <w:lang w:val="en-GB" w:eastAsia="en-GB" w:bidi="en-GB"/>
      </w:rPr>
    </w:lvl>
    <w:lvl w:ilvl="6" w:tplc="0A24498C">
      <w:numFmt w:val="bullet"/>
      <w:lvlText w:val="•"/>
      <w:lvlJc w:val="left"/>
      <w:pPr>
        <w:ind w:left="6796" w:hanging="720"/>
      </w:pPr>
      <w:rPr>
        <w:rFonts w:hint="default"/>
        <w:lang w:val="en-GB" w:eastAsia="en-GB" w:bidi="en-GB"/>
      </w:rPr>
    </w:lvl>
    <w:lvl w:ilvl="7" w:tplc="FB8CF364">
      <w:numFmt w:val="bullet"/>
      <w:lvlText w:val="•"/>
      <w:lvlJc w:val="left"/>
      <w:pPr>
        <w:ind w:left="7672" w:hanging="720"/>
      </w:pPr>
      <w:rPr>
        <w:rFonts w:hint="default"/>
        <w:lang w:val="en-GB" w:eastAsia="en-GB" w:bidi="en-GB"/>
      </w:rPr>
    </w:lvl>
    <w:lvl w:ilvl="8" w:tplc="CE46EEEA">
      <w:numFmt w:val="bullet"/>
      <w:lvlText w:val="•"/>
      <w:lvlJc w:val="left"/>
      <w:pPr>
        <w:ind w:left="8548" w:hanging="720"/>
      </w:pPr>
      <w:rPr>
        <w:rFonts w:hint="default"/>
        <w:lang w:val="en-GB" w:eastAsia="en-GB" w:bidi="en-GB"/>
      </w:rPr>
    </w:lvl>
  </w:abstractNum>
  <w:abstractNum w:abstractNumId="60"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3" w15:restartNumberingAfterBreak="0">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3AC66F59"/>
    <w:multiLevelType w:val="hybridMultilevel"/>
    <w:tmpl w:val="117C00D4"/>
    <w:lvl w:ilvl="0" w:tplc="0E485788">
      <w:start w:val="1"/>
      <w:numFmt w:val="upperLetter"/>
      <w:lvlText w:val="%1"/>
      <w:lvlJc w:val="left"/>
      <w:pPr>
        <w:ind w:left="1540" w:hanging="809"/>
      </w:pPr>
      <w:rPr>
        <w:rFonts w:ascii="Calibri" w:eastAsia="Calibri" w:hAnsi="Calibri" w:cs="Calibri" w:hint="default"/>
        <w:w w:val="100"/>
        <w:sz w:val="22"/>
        <w:szCs w:val="22"/>
        <w:lang w:val="en-GB" w:eastAsia="en-GB" w:bidi="en-GB"/>
      </w:rPr>
    </w:lvl>
    <w:lvl w:ilvl="1" w:tplc="8AF433B6">
      <w:numFmt w:val="bullet"/>
      <w:lvlText w:val="•"/>
      <w:lvlJc w:val="left"/>
      <w:pPr>
        <w:ind w:left="2416" w:hanging="809"/>
      </w:pPr>
      <w:rPr>
        <w:rFonts w:hint="default"/>
        <w:lang w:val="en-GB" w:eastAsia="en-GB" w:bidi="en-GB"/>
      </w:rPr>
    </w:lvl>
    <w:lvl w:ilvl="2" w:tplc="4606EBD4">
      <w:numFmt w:val="bullet"/>
      <w:lvlText w:val="•"/>
      <w:lvlJc w:val="left"/>
      <w:pPr>
        <w:ind w:left="3292" w:hanging="809"/>
      </w:pPr>
      <w:rPr>
        <w:rFonts w:hint="default"/>
        <w:lang w:val="en-GB" w:eastAsia="en-GB" w:bidi="en-GB"/>
      </w:rPr>
    </w:lvl>
    <w:lvl w:ilvl="3" w:tplc="AB3ED9F4">
      <w:numFmt w:val="bullet"/>
      <w:lvlText w:val="•"/>
      <w:lvlJc w:val="left"/>
      <w:pPr>
        <w:ind w:left="4168" w:hanging="809"/>
      </w:pPr>
      <w:rPr>
        <w:rFonts w:hint="default"/>
        <w:lang w:val="en-GB" w:eastAsia="en-GB" w:bidi="en-GB"/>
      </w:rPr>
    </w:lvl>
    <w:lvl w:ilvl="4" w:tplc="E3E09B3A">
      <w:numFmt w:val="bullet"/>
      <w:lvlText w:val="•"/>
      <w:lvlJc w:val="left"/>
      <w:pPr>
        <w:ind w:left="5044" w:hanging="809"/>
      </w:pPr>
      <w:rPr>
        <w:rFonts w:hint="default"/>
        <w:lang w:val="en-GB" w:eastAsia="en-GB" w:bidi="en-GB"/>
      </w:rPr>
    </w:lvl>
    <w:lvl w:ilvl="5" w:tplc="AC18933C">
      <w:numFmt w:val="bullet"/>
      <w:lvlText w:val="•"/>
      <w:lvlJc w:val="left"/>
      <w:pPr>
        <w:ind w:left="5920" w:hanging="809"/>
      </w:pPr>
      <w:rPr>
        <w:rFonts w:hint="default"/>
        <w:lang w:val="en-GB" w:eastAsia="en-GB" w:bidi="en-GB"/>
      </w:rPr>
    </w:lvl>
    <w:lvl w:ilvl="6" w:tplc="FF6EB316">
      <w:numFmt w:val="bullet"/>
      <w:lvlText w:val="•"/>
      <w:lvlJc w:val="left"/>
      <w:pPr>
        <w:ind w:left="6796" w:hanging="809"/>
      </w:pPr>
      <w:rPr>
        <w:rFonts w:hint="default"/>
        <w:lang w:val="en-GB" w:eastAsia="en-GB" w:bidi="en-GB"/>
      </w:rPr>
    </w:lvl>
    <w:lvl w:ilvl="7" w:tplc="06E83FB4">
      <w:numFmt w:val="bullet"/>
      <w:lvlText w:val="•"/>
      <w:lvlJc w:val="left"/>
      <w:pPr>
        <w:ind w:left="7672" w:hanging="809"/>
      </w:pPr>
      <w:rPr>
        <w:rFonts w:hint="default"/>
        <w:lang w:val="en-GB" w:eastAsia="en-GB" w:bidi="en-GB"/>
      </w:rPr>
    </w:lvl>
    <w:lvl w:ilvl="8" w:tplc="45182CCE">
      <w:numFmt w:val="bullet"/>
      <w:lvlText w:val="•"/>
      <w:lvlJc w:val="left"/>
      <w:pPr>
        <w:ind w:left="8548" w:hanging="809"/>
      </w:pPr>
      <w:rPr>
        <w:rFonts w:hint="default"/>
        <w:lang w:val="en-GB" w:eastAsia="en-GB" w:bidi="en-GB"/>
      </w:rPr>
    </w:lvl>
  </w:abstractNum>
  <w:abstractNum w:abstractNumId="65" w15:restartNumberingAfterBreak="0">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15:restartNumberingAfterBreak="0">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3E3C35E5"/>
    <w:multiLevelType w:val="hybridMultilevel"/>
    <w:tmpl w:val="C77ED8E0"/>
    <w:lvl w:ilvl="0" w:tplc="B422036A">
      <w:start w:val="1"/>
      <w:numFmt w:val="upperLetter"/>
      <w:lvlText w:val="%1."/>
      <w:lvlJc w:val="left"/>
      <w:pPr>
        <w:ind w:left="1700" w:hanging="881"/>
      </w:pPr>
      <w:rPr>
        <w:rFonts w:ascii="Calibri" w:eastAsia="Calibri" w:hAnsi="Calibri" w:cs="Calibri" w:hint="default"/>
        <w:w w:val="100"/>
        <w:sz w:val="22"/>
        <w:szCs w:val="22"/>
        <w:lang w:val="en-GB" w:eastAsia="en-GB" w:bidi="en-GB"/>
      </w:rPr>
    </w:lvl>
    <w:lvl w:ilvl="1" w:tplc="4ADAEA74">
      <w:numFmt w:val="bullet"/>
      <w:lvlText w:val="•"/>
      <w:lvlJc w:val="left"/>
      <w:pPr>
        <w:ind w:left="2560" w:hanging="881"/>
      </w:pPr>
      <w:rPr>
        <w:rFonts w:hint="default"/>
        <w:lang w:val="en-GB" w:eastAsia="en-GB" w:bidi="en-GB"/>
      </w:rPr>
    </w:lvl>
    <w:lvl w:ilvl="2" w:tplc="2532563C">
      <w:numFmt w:val="bullet"/>
      <w:lvlText w:val="•"/>
      <w:lvlJc w:val="left"/>
      <w:pPr>
        <w:ind w:left="3420" w:hanging="881"/>
      </w:pPr>
      <w:rPr>
        <w:rFonts w:hint="default"/>
        <w:lang w:val="en-GB" w:eastAsia="en-GB" w:bidi="en-GB"/>
      </w:rPr>
    </w:lvl>
    <w:lvl w:ilvl="3" w:tplc="BB74CDC8">
      <w:numFmt w:val="bullet"/>
      <w:lvlText w:val="•"/>
      <w:lvlJc w:val="left"/>
      <w:pPr>
        <w:ind w:left="4280" w:hanging="881"/>
      </w:pPr>
      <w:rPr>
        <w:rFonts w:hint="default"/>
        <w:lang w:val="en-GB" w:eastAsia="en-GB" w:bidi="en-GB"/>
      </w:rPr>
    </w:lvl>
    <w:lvl w:ilvl="4" w:tplc="ED30E370">
      <w:numFmt w:val="bullet"/>
      <w:lvlText w:val="•"/>
      <w:lvlJc w:val="left"/>
      <w:pPr>
        <w:ind w:left="5140" w:hanging="881"/>
      </w:pPr>
      <w:rPr>
        <w:rFonts w:hint="default"/>
        <w:lang w:val="en-GB" w:eastAsia="en-GB" w:bidi="en-GB"/>
      </w:rPr>
    </w:lvl>
    <w:lvl w:ilvl="5" w:tplc="DCCAAE2A">
      <w:numFmt w:val="bullet"/>
      <w:lvlText w:val="•"/>
      <w:lvlJc w:val="left"/>
      <w:pPr>
        <w:ind w:left="6000" w:hanging="881"/>
      </w:pPr>
      <w:rPr>
        <w:rFonts w:hint="default"/>
        <w:lang w:val="en-GB" w:eastAsia="en-GB" w:bidi="en-GB"/>
      </w:rPr>
    </w:lvl>
    <w:lvl w:ilvl="6" w:tplc="04244D08">
      <w:numFmt w:val="bullet"/>
      <w:lvlText w:val="•"/>
      <w:lvlJc w:val="left"/>
      <w:pPr>
        <w:ind w:left="6860" w:hanging="881"/>
      </w:pPr>
      <w:rPr>
        <w:rFonts w:hint="default"/>
        <w:lang w:val="en-GB" w:eastAsia="en-GB" w:bidi="en-GB"/>
      </w:rPr>
    </w:lvl>
    <w:lvl w:ilvl="7" w:tplc="93104A36">
      <w:numFmt w:val="bullet"/>
      <w:lvlText w:val="•"/>
      <w:lvlJc w:val="left"/>
      <w:pPr>
        <w:ind w:left="7720" w:hanging="881"/>
      </w:pPr>
      <w:rPr>
        <w:rFonts w:hint="default"/>
        <w:lang w:val="en-GB" w:eastAsia="en-GB" w:bidi="en-GB"/>
      </w:rPr>
    </w:lvl>
    <w:lvl w:ilvl="8" w:tplc="6EF2D076">
      <w:numFmt w:val="bullet"/>
      <w:lvlText w:val="•"/>
      <w:lvlJc w:val="left"/>
      <w:pPr>
        <w:ind w:left="8580" w:hanging="881"/>
      </w:pPr>
      <w:rPr>
        <w:rFonts w:hint="default"/>
        <w:lang w:val="en-GB" w:eastAsia="en-GB" w:bidi="en-GB"/>
      </w:rPr>
    </w:lvl>
  </w:abstractNum>
  <w:abstractNum w:abstractNumId="70" w15:restartNumberingAfterBreak="0">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5"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467961EF"/>
    <w:multiLevelType w:val="hybridMultilevel"/>
    <w:tmpl w:val="AA506A2E"/>
    <w:lvl w:ilvl="0" w:tplc="043237F0">
      <w:start w:val="1"/>
      <w:numFmt w:val="upperLetter"/>
      <w:lvlText w:val="%1."/>
      <w:lvlJc w:val="left"/>
      <w:pPr>
        <w:ind w:left="1650" w:hanging="831"/>
      </w:pPr>
      <w:rPr>
        <w:rFonts w:ascii="Calibri" w:eastAsia="Calibri" w:hAnsi="Calibri" w:cs="Calibri" w:hint="default"/>
        <w:w w:val="100"/>
        <w:sz w:val="22"/>
        <w:szCs w:val="22"/>
        <w:lang w:val="en-GB" w:eastAsia="en-GB" w:bidi="en-GB"/>
      </w:rPr>
    </w:lvl>
    <w:lvl w:ilvl="1" w:tplc="819A6AB6">
      <w:numFmt w:val="bullet"/>
      <w:lvlText w:val="•"/>
      <w:lvlJc w:val="left"/>
      <w:pPr>
        <w:ind w:left="2524" w:hanging="831"/>
      </w:pPr>
      <w:rPr>
        <w:rFonts w:hint="default"/>
        <w:lang w:val="en-GB" w:eastAsia="en-GB" w:bidi="en-GB"/>
      </w:rPr>
    </w:lvl>
    <w:lvl w:ilvl="2" w:tplc="65F24C50">
      <w:numFmt w:val="bullet"/>
      <w:lvlText w:val="•"/>
      <w:lvlJc w:val="left"/>
      <w:pPr>
        <w:ind w:left="3388" w:hanging="831"/>
      </w:pPr>
      <w:rPr>
        <w:rFonts w:hint="default"/>
        <w:lang w:val="en-GB" w:eastAsia="en-GB" w:bidi="en-GB"/>
      </w:rPr>
    </w:lvl>
    <w:lvl w:ilvl="3" w:tplc="F19A4226">
      <w:numFmt w:val="bullet"/>
      <w:lvlText w:val="•"/>
      <w:lvlJc w:val="left"/>
      <w:pPr>
        <w:ind w:left="4252" w:hanging="831"/>
      </w:pPr>
      <w:rPr>
        <w:rFonts w:hint="default"/>
        <w:lang w:val="en-GB" w:eastAsia="en-GB" w:bidi="en-GB"/>
      </w:rPr>
    </w:lvl>
    <w:lvl w:ilvl="4" w:tplc="FFE8250C">
      <w:numFmt w:val="bullet"/>
      <w:lvlText w:val="•"/>
      <w:lvlJc w:val="left"/>
      <w:pPr>
        <w:ind w:left="5116" w:hanging="831"/>
      </w:pPr>
      <w:rPr>
        <w:rFonts w:hint="default"/>
        <w:lang w:val="en-GB" w:eastAsia="en-GB" w:bidi="en-GB"/>
      </w:rPr>
    </w:lvl>
    <w:lvl w:ilvl="5" w:tplc="AC26B4CC">
      <w:numFmt w:val="bullet"/>
      <w:lvlText w:val="•"/>
      <w:lvlJc w:val="left"/>
      <w:pPr>
        <w:ind w:left="5980" w:hanging="831"/>
      </w:pPr>
      <w:rPr>
        <w:rFonts w:hint="default"/>
        <w:lang w:val="en-GB" w:eastAsia="en-GB" w:bidi="en-GB"/>
      </w:rPr>
    </w:lvl>
    <w:lvl w:ilvl="6" w:tplc="9D100452">
      <w:numFmt w:val="bullet"/>
      <w:lvlText w:val="•"/>
      <w:lvlJc w:val="left"/>
      <w:pPr>
        <w:ind w:left="6844" w:hanging="831"/>
      </w:pPr>
      <w:rPr>
        <w:rFonts w:hint="default"/>
        <w:lang w:val="en-GB" w:eastAsia="en-GB" w:bidi="en-GB"/>
      </w:rPr>
    </w:lvl>
    <w:lvl w:ilvl="7" w:tplc="2AB0F6BE">
      <w:numFmt w:val="bullet"/>
      <w:lvlText w:val="•"/>
      <w:lvlJc w:val="left"/>
      <w:pPr>
        <w:ind w:left="7708" w:hanging="831"/>
      </w:pPr>
      <w:rPr>
        <w:rFonts w:hint="default"/>
        <w:lang w:val="en-GB" w:eastAsia="en-GB" w:bidi="en-GB"/>
      </w:rPr>
    </w:lvl>
    <w:lvl w:ilvl="8" w:tplc="9684CE8C">
      <w:numFmt w:val="bullet"/>
      <w:lvlText w:val="•"/>
      <w:lvlJc w:val="left"/>
      <w:pPr>
        <w:ind w:left="8572" w:hanging="831"/>
      </w:pPr>
      <w:rPr>
        <w:rFonts w:hint="default"/>
        <w:lang w:val="en-GB" w:eastAsia="en-GB" w:bidi="en-GB"/>
      </w:rPr>
    </w:lvl>
  </w:abstractNum>
  <w:abstractNum w:abstractNumId="78" w15:restartNumberingAfterBreak="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47B24303"/>
    <w:multiLevelType w:val="hybridMultilevel"/>
    <w:tmpl w:val="3E04A65A"/>
    <w:lvl w:ilvl="0" w:tplc="3C4CB4C8">
      <w:start w:val="1"/>
      <w:numFmt w:val="upperLetter"/>
      <w:lvlText w:val="%1."/>
      <w:lvlJc w:val="left"/>
      <w:pPr>
        <w:ind w:left="1650" w:hanging="831"/>
      </w:pPr>
      <w:rPr>
        <w:rFonts w:ascii="Calibri" w:eastAsia="Calibri" w:hAnsi="Calibri" w:cs="Calibri" w:hint="default"/>
        <w:w w:val="100"/>
        <w:sz w:val="22"/>
        <w:szCs w:val="22"/>
        <w:lang w:val="en-GB" w:eastAsia="en-GB" w:bidi="en-GB"/>
      </w:rPr>
    </w:lvl>
    <w:lvl w:ilvl="1" w:tplc="F4DAED70">
      <w:numFmt w:val="bullet"/>
      <w:lvlText w:val="•"/>
      <w:lvlJc w:val="left"/>
      <w:pPr>
        <w:ind w:left="2524" w:hanging="831"/>
      </w:pPr>
      <w:rPr>
        <w:rFonts w:hint="default"/>
        <w:lang w:val="en-GB" w:eastAsia="en-GB" w:bidi="en-GB"/>
      </w:rPr>
    </w:lvl>
    <w:lvl w:ilvl="2" w:tplc="682E1F32">
      <w:numFmt w:val="bullet"/>
      <w:lvlText w:val="•"/>
      <w:lvlJc w:val="left"/>
      <w:pPr>
        <w:ind w:left="3388" w:hanging="831"/>
      </w:pPr>
      <w:rPr>
        <w:rFonts w:hint="default"/>
        <w:lang w:val="en-GB" w:eastAsia="en-GB" w:bidi="en-GB"/>
      </w:rPr>
    </w:lvl>
    <w:lvl w:ilvl="3" w:tplc="31CCC192">
      <w:numFmt w:val="bullet"/>
      <w:lvlText w:val="•"/>
      <w:lvlJc w:val="left"/>
      <w:pPr>
        <w:ind w:left="4252" w:hanging="831"/>
      </w:pPr>
      <w:rPr>
        <w:rFonts w:hint="default"/>
        <w:lang w:val="en-GB" w:eastAsia="en-GB" w:bidi="en-GB"/>
      </w:rPr>
    </w:lvl>
    <w:lvl w:ilvl="4" w:tplc="AD94842E">
      <w:numFmt w:val="bullet"/>
      <w:lvlText w:val="•"/>
      <w:lvlJc w:val="left"/>
      <w:pPr>
        <w:ind w:left="5116" w:hanging="831"/>
      </w:pPr>
      <w:rPr>
        <w:rFonts w:hint="default"/>
        <w:lang w:val="en-GB" w:eastAsia="en-GB" w:bidi="en-GB"/>
      </w:rPr>
    </w:lvl>
    <w:lvl w:ilvl="5" w:tplc="5C7A35A4">
      <w:numFmt w:val="bullet"/>
      <w:lvlText w:val="•"/>
      <w:lvlJc w:val="left"/>
      <w:pPr>
        <w:ind w:left="5980" w:hanging="831"/>
      </w:pPr>
      <w:rPr>
        <w:rFonts w:hint="default"/>
        <w:lang w:val="en-GB" w:eastAsia="en-GB" w:bidi="en-GB"/>
      </w:rPr>
    </w:lvl>
    <w:lvl w:ilvl="6" w:tplc="2B62BDCA">
      <w:numFmt w:val="bullet"/>
      <w:lvlText w:val="•"/>
      <w:lvlJc w:val="left"/>
      <w:pPr>
        <w:ind w:left="6844" w:hanging="831"/>
      </w:pPr>
      <w:rPr>
        <w:rFonts w:hint="default"/>
        <w:lang w:val="en-GB" w:eastAsia="en-GB" w:bidi="en-GB"/>
      </w:rPr>
    </w:lvl>
    <w:lvl w:ilvl="7" w:tplc="A5EA9FF0">
      <w:numFmt w:val="bullet"/>
      <w:lvlText w:val="•"/>
      <w:lvlJc w:val="left"/>
      <w:pPr>
        <w:ind w:left="7708" w:hanging="831"/>
      </w:pPr>
      <w:rPr>
        <w:rFonts w:hint="default"/>
        <w:lang w:val="en-GB" w:eastAsia="en-GB" w:bidi="en-GB"/>
      </w:rPr>
    </w:lvl>
    <w:lvl w:ilvl="8" w:tplc="308E35C0">
      <w:numFmt w:val="bullet"/>
      <w:lvlText w:val="•"/>
      <w:lvlJc w:val="left"/>
      <w:pPr>
        <w:ind w:left="8572" w:hanging="831"/>
      </w:pPr>
      <w:rPr>
        <w:rFonts w:hint="default"/>
        <w:lang w:val="en-GB" w:eastAsia="en-GB" w:bidi="en-GB"/>
      </w:rPr>
    </w:lvl>
  </w:abstractNum>
  <w:abstractNum w:abstractNumId="80" w15:restartNumberingAfterBreak="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81"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82" w15:restartNumberingAfterBreak="0">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4D5D3BF6"/>
    <w:multiLevelType w:val="multilevel"/>
    <w:tmpl w:val="C570D514"/>
    <w:lvl w:ilvl="0">
      <w:start w:val="10"/>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84" w15:restartNumberingAfterBreak="0">
    <w:nsid w:val="4EA72852"/>
    <w:multiLevelType w:val="multilevel"/>
    <w:tmpl w:val="E04A145A"/>
    <w:lvl w:ilvl="0">
      <w:start w:val="8"/>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hint="default"/>
        <w:lang w:val="en-GB" w:eastAsia="en-GB" w:bidi="en-GB"/>
      </w:rPr>
    </w:lvl>
    <w:lvl w:ilvl="2">
      <w:start w:val="1"/>
      <w:numFmt w:val="decimal"/>
      <w:lvlText w:val="%1.%2.%3"/>
      <w:lvlJc w:val="left"/>
      <w:pPr>
        <w:ind w:left="820" w:hanging="720"/>
      </w:pPr>
      <w:rPr>
        <w:rFonts w:ascii="Calibri" w:eastAsia="Calibri" w:hAnsi="Calibri" w:cs="Calibri" w:hint="default"/>
        <w:spacing w:val="-1"/>
        <w:w w:val="100"/>
        <w:sz w:val="22"/>
        <w:szCs w:val="22"/>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85" w15:restartNumberingAfterBreak="0">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548419D8"/>
    <w:multiLevelType w:val="multilevel"/>
    <w:tmpl w:val="76481038"/>
    <w:lvl w:ilvl="0">
      <w:start w:val="4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15:restartNumberingAfterBreak="0">
    <w:nsid w:val="570C2A9D"/>
    <w:multiLevelType w:val="hybridMultilevel"/>
    <w:tmpl w:val="E744A76A"/>
    <w:lvl w:ilvl="0" w:tplc="3C6C7958">
      <w:start w:val="1"/>
      <w:numFmt w:val="lowerLetter"/>
      <w:lvlText w:val="(%1)"/>
      <w:lvlJc w:val="left"/>
      <w:pPr>
        <w:tabs>
          <w:tab w:val="num" w:pos="720"/>
        </w:tabs>
        <w:ind w:left="720" w:hanging="360"/>
      </w:pPr>
      <w:rPr>
        <w:rFonts w:hint="default"/>
        <w:color w:val="auto"/>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5" w15:restartNumberingAfterBreak="0">
    <w:nsid w:val="59A14810"/>
    <w:multiLevelType w:val="multilevel"/>
    <w:tmpl w:val="33C696DC"/>
    <w:lvl w:ilvl="0">
      <w:start w:val="24"/>
      <w:numFmt w:val="decimal"/>
      <w:lvlText w:val="%1."/>
      <w:lvlJc w:val="left"/>
      <w:pPr>
        <w:ind w:left="820" w:hanging="720"/>
      </w:pPr>
      <w:rPr>
        <w:rFonts w:ascii="Calibri" w:eastAsia="Calibri" w:hAnsi="Calibri" w:cs="Calibri" w:hint="default"/>
        <w:b/>
        <w:bCs/>
        <w:spacing w:val="-2"/>
        <w:w w:val="100"/>
        <w:sz w:val="22"/>
        <w:szCs w:val="22"/>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96"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5ADE41BF"/>
    <w:multiLevelType w:val="multilevel"/>
    <w:tmpl w:val="E0D4E9E8"/>
    <w:lvl w:ilvl="0">
      <w:start w:val="3"/>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hint="default"/>
        <w:lang w:val="en-GB" w:eastAsia="en-GB" w:bidi="en-GB"/>
      </w:rPr>
    </w:lvl>
    <w:lvl w:ilvl="2">
      <w:start w:val="1"/>
      <w:numFmt w:val="decimal"/>
      <w:lvlText w:val="%1.%2.%3"/>
      <w:lvlJc w:val="left"/>
      <w:pPr>
        <w:ind w:left="820" w:hanging="720"/>
      </w:pPr>
      <w:rPr>
        <w:rFonts w:ascii="Calibri" w:eastAsia="Calibri" w:hAnsi="Calibri" w:cs="Calibri" w:hint="default"/>
        <w:spacing w:val="-1"/>
        <w:w w:val="100"/>
        <w:sz w:val="22"/>
        <w:szCs w:val="22"/>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98"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9" w15:restartNumberingAfterBreak="0">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1" w15:restartNumberingAfterBreak="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3" w15:restartNumberingAfterBreak="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15:restartNumberingAfterBreak="0">
    <w:nsid w:val="6184492A"/>
    <w:multiLevelType w:val="hybridMultilevel"/>
    <w:tmpl w:val="BD5C250C"/>
    <w:lvl w:ilvl="0" w:tplc="FFFFFFFF">
      <w:start w:val="1"/>
      <w:numFmt w:val="lowerLetter"/>
      <w:lvlText w:val="(%1)"/>
      <w:lvlJc w:val="left"/>
      <w:pPr>
        <w:tabs>
          <w:tab w:val="num" w:pos="513"/>
        </w:tabs>
        <w:ind w:left="513" w:hanging="360"/>
      </w:pPr>
      <w:rPr>
        <w:rFonts w:hint="default"/>
      </w:rPr>
    </w:lvl>
    <w:lvl w:ilvl="1" w:tplc="FFFFFFFF" w:tentative="1">
      <w:start w:val="1"/>
      <w:numFmt w:val="lowerLetter"/>
      <w:lvlText w:val="%2."/>
      <w:lvlJc w:val="left"/>
      <w:pPr>
        <w:tabs>
          <w:tab w:val="num" w:pos="1233"/>
        </w:tabs>
        <w:ind w:left="1233" w:hanging="360"/>
      </w:pPr>
    </w:lvl>
    <w:lvl w:ilvl="2" w:tplc="FFFFFFFF" w:tentative="1">
      <w:start w:val="1"/>
      <w:numFmt w:val="lowerRoman"/>
      <w:lvlText w:val="%3."/>
      <w:lvlJc w:val="right"/>
      <w:pPr>
        <w:tabs>
          <w:tab w:val="num" w:pos="1953"/>
        </w:tabs>
        <w:ind w:left="1953" w:hanging="180"/>
      </w:pPr>
    </w:lvl>
    <w:lvl w:ilvl="3" w:tplc="FFFFFFFF" w:tentative="1">
      <w:start w:val="1"/>
      <w:numFmt w:val="decimal"/>
      <w:lvlText w:val="%4."/>
      <w:lvlJc w:val="left"/>
      <w:pPr>
        <w:tabs>
          <w:tab w:val="num" w:pos="2673"/>
        </w:tabs>
        <w:ind w:left="2673" w:hanging="360"/>
      </w:pPr>
    </w:lvl>
    <w:lvl w:ilvl="4" w:tplc="FFFFFFFF" w:tentative="1">
      <w:start w:val="1"/>
      <w:numFmt w:val="lowerLetter"/>
      <w:lvlText w:val="%5."/>
      <w:lvlJc w:val="left"/>
      <w:pPr>
        <w:tabs>
          <w:tab w:val="num" w:pos="3393"/>
        </w:tabs>
        <w:ind w:left="3393" w:hanging="360"/>
      </w:pPr>
    </w:lvl>
    <w:lvl w:ilvl="5" w:tplc="FFFFFFFF" w:tentative="1">
      <w:start w:val="1"/>
      <w:numFmt w:val="lowerRoman"/>
      <w:lvlText w:val="%6."/>
      <w:lvlJc w:val="right"/>
      <w:pPr>
        <w:tabs>
          <w:tab w:val="num" w:pos="4113"/>
        </w:tabs>
        <w:ind w:left="4113" w:hanging="180"/>
      </w:pPr>
    </w:lvl>
    <w:lvl w:ilvl="6" w:tplc="FFFFFFFF" w:tentative="1">
      <w:start w:val="1"/>
      <w:numFmt w:val="decimal"/>
      <w:lvlText w:val="%7."/>
      <w:lvlJc w:val="left"/>
      <w:pPr>
        <w:tabs>
          <w:tab w:val="num" w:pos="4833"/>
        </w:tabs>
        <w:ind w:left="4833" w:hanging="360"/>
      </w:pPr>
    </w:lvl>
    <w:lvl w:ilvl="7" w:tplc="FFFFFFFF" w:tentative="1">
      <w:start w:val="1"/>
      <w:numFmt w:val="lowerLetter"/>
      <w:lvlText w:val="%8."/>
      <w:lvlJc w:val="left"/>
      <w:pPr>
        <w:tabs>
          <w:tab w:val="num" w:pos="5553"/>
        </w:tabs>
        <w:ind w:left="5553" w:hanging="360"/>
      </w:pPr>
    </w:lvl>
    <w:lvl w:ilvl="8" w:tplc="FFFFFFFF" w:tentative="1">
      <w:start w:val="1"/>
      <w:numFmt w:val="lowerRoman"/>
      <w:lvlText w:val="%9."/>
      <w:lvlJc w:val="right"/>
      <w:pPr>
        <w:tabs>
          <w:tab w:val="num" w:pos="6273"/>
        </w:tabs>
        <w:ind w:left="6273" w:hanging="180"/>
      </w:pPr>
    </w:lvl>
  </w:abstractNum>
  <w:abstractNum w:abstractNumId="106" w15:restartNumberingAfterBreak="0">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15:restartNumberingAfterBreak="0">
    <w:nsid w:val="632D055E"/>
    <w:multiLevelType w:val="singleLevel"/>
    <w:tmpl w:val="9F6ECAF2"/>
    <w:lvl w:ilvl="0">
      <w:start w:val="1"/>
      <w:numFmt w:val="decimal"/>
      <w:lvlText w:val="%1."/>
      <w:lvlJc w:val="left"/>
      <w:pPr>
        <w:tabs>
          <w:tab w:val="num" w:pos="450"/>
        </w:tabs>
        <w:ind w:left="450" w:hanging="360"/>
      </w:pPr>
    </w:lvl>
  </w:abstractNum>
  <w:abstractNum w:abstractNumId="109" w15:restartNumberingAfterBreak="0">
    <w:nsid w:val="63D95966"/>
    <w:multiLevelType w:val="singleLevel"/>
    <w:tmpl w:val="ED7A1628"/>
    <w:lvl w:ilvl="0">
      <w:start w:val="1"/>
      <w:numFmt w:val="decimal"/>
      <w:lvlText w:val="%1."/>
      <w:lvlJc w:val="left"/>
      <w:pPr>
        <w:tabs>
          <w:tab w:val="num" w:pos="360"/>
        </w:tabs>
        <w:ind w:left="360" w:hanging="360"/>
      </w:pPr>
    </w:lvl>
  </w:abstractNum>
  <w:abstractNum w:abstractNumId="110"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1" w15:restartNumberingAfterBreak="0">
    <w:nsid w:val="64380FBB"/>
    <w:multiLevelType w:val="hybridMultilevel"/>
    <w:tmpl w:val="3A540326"/>
    <w:lvl w:ilvl="0" w:tplc="17FEF17E">
      <w:start w:val="1"/>
      <w:numFmt w:val="upperLetter"/>
      <w:lvlText w:val="%1."/>
      <w:lvlJc w:val="left"/>
      <w:pPr>
        <w:ind w:left="1650" w:hanging="831"/>
      </w:pPr>
      <w:rPr>
        <w:rFonts w:ascii="Calibri" w:eastAsia="Calibri" w:hAnsi="Calibri" w:cs="Calibri" w:hint="default"/>
        <w:w w:val="100"/>
        <w:sz w:val="22"/>
        <w:szCs w:val="22"/>
        <w:lang w:val="en-GB" w:eastAsia="en-GB" w:bidi="en-GB"/>
      </w:rPr>
    </w:lvl>
    <w:lvl w:ilvl="1" w:tplc="F2B47F22">
      <w:numFmt w:val="bullet"/>
      <w:lvlText w:val="•"/>
      <w:lvlJc w:val="left"/>
      <w:pPr>
        <w:ind w:left="2524" w:hanging="831"/>
      </w:pPr>
      <w:rPr>
        <w:rFonts w:hint="default"/>
        <w:lang w:val="en-GB" w:eastAsia="en-GB" w:bidi="en-GB"/>
      </w:rPr>
    </w:lvl>
    <w:lvl w:ilvl="2" w:tplc="DCBE216A">
      <w:numFmt w:val="bullet"/>
      <w:lvlText w:val="•"/>
      <w:lvlJc w:val="left"/>
      <w:pPr>
        <w:ind w:left="3388" w:hanging="831"/>
      </w:pPr>
      <w:rPr>
        <w:rFonts w:hint="default"/>
        <w:lang w:val="en-GB" w:eastAsia="en-GB" w:bidi="en-GB"/>
      </w:rPr>
    </w:lvl>
    <w:lvl w:ilvl="3" w:tplc="4F028762">
      <w:numFmt w:val="bullet"/>
      <w:lvlText w:val="•"/>
      <w:lvlJc w:val="left"/>
      <w:pPr>
        <w:ind w:left="4252" w:hanging="831"/>
      </w:pPr>
      <w:rPr>
        <w:rFonts w:hint="default"/>
        <w:lang w:val="en-GB" w:eastAsia="en-GB" w:bidi="en-GB"/>
      </w:rPr>
    </w:lvl>
    <w:lvl w:ilvl="4" w:tplc="3506ACBE">
      <w:numFmt w:val="bullet"/>
      <w:lvlText w:val="•"/>
      <w:lvlJc w:val="left"/>
      <w:pPr>
        <w:ind w:left="5116" w:hanging="831"/>
      </w:pPr>
      <w:rPr>
        <w:rFonts w:hint="default"/>
        <w:lang w:val="en-GB" w:eastAsia="en-GB" w:bidi="en-GB"/>
      </w:rPr>
    </w:lvl>
    <w:lvl w:ilvl="5" w:tplc="64601B20">
      <w:numFmt w:val="bullet"/>
      <w:lvlText w:val="•"/>
      <w:lvlJc w:val="left"/>
      <w:pPr>
        <w:ind w:left="5980" w:hanging="831"/>
      </w:pPr>
      <w:rPr>
        <w:rFonts w:hint="default"/>
        <w:lang w:val="en-GB" w:eastAsia="en-GB" w:bidi="en-GB"/>
      </w:rPr>
    </w:lvl>
    <w:lvl w:ilvl="6" w:tplc="1BFCF5F2">
      <w:numFmt w:val="bullet"/>
      <w:lvlText w:val="•"/>
      <w:lvlJc w:val="left"/>
      <w:pPr>
        <w:ind w:left="6844" w:hanging="831"/>
      </w:pPr>
      <w:rPr>
        <w:rFonts w:hint="default"/>
        <w:lang w:val="en-GB" w:eastAsia="en-GB" w:bidi="en-GB"/>
      </w:rPr>
    </w:lvl>
    <w:lvl w:ilvl="7" w:tplc="E11CB4C0">
      <w:numFmt w:val="bullet"/>
      <w:lvlText w:val="•"/>
      <w:lvlJc w:val="left"/>
      <w:pPr>
        <w:ind w:left="7708" w:hanging="831"/>
      </w:pPr>
      <w:rPr>
        <w:rFonts w:hint="default"/>
        <w:lang w:val="en-GB" w:eastAsia="en-GB" w:bidi="en-GB"/>
      </w:rPr>
    </w:lvl>
    <w:lvl w:ilvl="8" w:tplc="B29A5B6E">
      <w:numFmt w:val="bullet"/>
      <w:lvlText w:val="•"/>
      <w:lvlJc w:val="left"/>
      <w:pPr>
        <w:ind w:left="8572" w:hanging="831"/>
      </w:pPr>
      <w:rPr>
        <w:rFonts w:hint="default"/>
        <w:lang w:val="en-GB" w:eastAsia="en-GB" w:bidi="en-GB"/>
      </w:rPr>
    </w:lvl>
  </w:abstractNum>
  <w:abstractNum w:abstractNumId="112" w15:restartNumberingAfterBreak="0">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15:restartNumberingAfterBreak="0">
    <w:nsid w:val="65F66BAF"/>
    <w:multiLevelType w:val="multilevel"/>
    <w:tmpl w:val="B19A0C7A"/>
    <w:lvl w:ilvl="0">
      <w:start w:val="4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4"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5"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9"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0" w15:restartNumberingAfterBreak="0">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121"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2"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3" w15:restartNumberingAfterBreak="0">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5" w15:restartNumberingAfterBreak="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6"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7" w15:restartNumberingAfterBreak="0">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9" w15:restartNumberingAfterBreak="0">
    <w:nsid w:val="756D1FBE"/>
    <w:multiLevelType w:val="hybridMultilevel"/>
    <w:tmpl w:val="F642F46C"/>
    <w:lvl w:ilvl="0" w:tplc="731C9C04">
      <w:start w:val="1"/>
      <w:numFmt w:val="upperLetter"/>
      <w:lvlText w:val="%1."/>
      <w:lvlJc w:val="left"/>
      <w:pPr>
        <w:ind w:left="2260" w:hanging="720"/>
      </w:pPr>
      <w:rPr>
        <w:rFonts w:ascii="Calibri" w:eastAsia="Calibri" w:hAnsi="Calibri" w:cs="Calibri" w:hint="default"/>
        <w:spacing w:val="-1"/>
        <w:w w:val="100"/>
        <w:sz w:val="22"/>
        <w:szCs w:val="22"/>
        <w:lang w:val="en-GB" w:eastAsia="en-GB" w:bidi="en-GB"/>
      </w:rPr>
    </w:lvl>
    <w:lvl w:ilvl="1" w:tplc="C1D81D30">
      <w:numFmt w:val="bullet"/>
      <w:lvlText w:val="•"/>
      <w:lvlJc w:val="left"/>
      <w:pPr>
        <w:ind w:left="3064" w:hanging="720"/>
      </w:pPr>
      <w:rPr>
        <w:rFonts w:hint="default"/>
        <w:lang w:val="en-GB" w:eastAsia="en-GB" w:bidi="en-GB"/>
      </w:rPr>
    </w:lvl>
    <w:lvl w:ilvl="2" w:tplc="19BEDF02">
      <w:numFmt w:val="bullet"/>
      <w:lvlText w:val="•"/>
      <w:lvlJc w:val="left"/>
      <w:pPr>
        <w:ind w:left="3868" w:hanging="720"/>
      </w:pPr>
      <w:rPr>
        <w:rFonts w:hint="default"/>
        <w:lang w:val="en-GB" w:eastAsia="en-GB" w:bidi="en-GB"/>
      </w:rPr>
    </w:lvl>
    <w:lvl w:ilvl="3" w:tplc="D14AC16A">
      <w:numFmt w:val="bullet"/>
      <w:lvlText w:val="•"/>
      <w:lvlJc w:val="left"/>
      <w:pPr>
        <w:ind w:left="4672" w:hanging="720"/>
      </w:pPr>
      <w:rPr>
        <w:rFonts w:hint="default"/>
        <w:lang w:val="en-GB" w:eastAsia="en-GB" w:bidi="en-GB"/>
      </w:rPr>
    </w:lvl>
    <w:lvl w:ilvl="4" w:tplc="73388F52">
      <w:numFmt w:val="bullet"/>
      <w:lvlText w:val="•"/>
      <w:lvlJc w:val="left"/>
      <w:pPr>
        <w:ind w:left="5476" w:hanging="720"/>
      </w:pPr>
      <w:rPr>
        <w:rFonts w:hint="default"/>
        <w:lang w:val="en-GB" w:eastAsia="en-GB" w:bidi="en-GB"/>
      </w:rPr>
    </w:lvl>
    <w:lvl w:ilvl="5" w:tplc="E67A69DE">
      <w:numFmt w:val="bullet"/>
      <w:lvlText w:val="•"/>
      <w:lvlJc w:val="left"/>
      <w:pPr>
        <w:ind w:left="6280" w:hanging="720"/>
      </w:pPr>
      <w:rPr>
        <w:rFonts w:hint="default"/>
        <w:lang w:val="en-GB" w:eastAsia="en-GB" w:bidi="en-GB"/>
      </w:rPr>
    </w:lvl>
    <w:lvl w:ilvl="6" w:tplc="0254C158">
      <w:numFmt w:val="bullet"/>
      <w:lvlText w:val="•"/>
      <w:lvlJc w:val="left"/>
      <w:pPr>
        <w:ind w:left="7084" w:hanging="720"/>
      </w:pPr>
      <w:rPr>
        <w:rFonts w:hint="default"/>
        <w:lang w:val="en-GB" w:eastAsia="en-GB" w:bidi="en-GB"/>
      </w:rPr>
    </w:lvl>
    <w:lvl w:ilvl="7" w:tplc="DDCEC890">
      <w:numFmt w:val="bullet"/>
      <w:lvlText w:val="•"/>
      <w:lvlJc w:val="left"/>
      <w:pPr>
        <w:ind w:left="7888" w:hanging="720"/>
      </w:pPr>
      <w:rPr>
        <w:rFonts w:hint="default"/>
        <w:lang w:val="en-GB" w:eastAsia="en-GB" w:bidi="en-GB"/>
      </w:rPr>
    </w:lvl>
    <w:lvl w:ilvl="8" w:tplc="AFBC701C">
      <w:numFmt w:val="bullet"/>
      <w:lvlText w:val="•"/>
      <w:lvlJc w:val="left"/>
      <w:pPr>
        <w:ind w:left="8692" w:hanging="720"/>
      </w:pPr>
      <w:rPr>
        <w:rFonts w:hint="default"/>
        <w:lang w:val="en-GB" w:eastAsia="en-GB" w:bidi="en-GB"/>
      </w:rPr>
    </w:lvl>
  </w:abstractNum>
  <w:abstractNum w:abstractNumId="130" w15:restartNumberingAfterBreak="0">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1" w15:restartNumberingAfterBreak="0">
    <w:nsid w:val="794E094B"/>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32"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3"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4"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5" w15:restartNumberingAfterBreak="0">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0"/>
  </w:num>
  <w:num w:numId="2">
    <w:abstractNumId w:val="134"/>
  </w:num>
  <w:num w:numId="3">
    <w:abstractNumId w:val="49"/>
  </w:num>
  <w:num w:numId="4">
    <w:abstractNumId w:val="29"/>
  </w:num>
  <w:num w:numId="5">
    <w:abstractNumId w:val="17"/>
  </w:num>
  <w:num w:numId="6">
    <w:abstractNumId w:val="12"/>
  </w:num>
  <w:num w:numId="7">
    <w:abstractNumId w:val="56"/>
  </w:num>
  <w:num w:numId="8">
    <w:abstractNumId w:val="116"/>
  </w:num>
  <w:num w:numId="9">
    <w:abstractNumId w:val="72"/>
  </w:num>
  <w:num w:numId="10">
    <w:abstractNumId w:val="124"/>
  </w:num>
  <w:num w:numId="11">
    <w:abstractNumId w:val="0"/>
  </w:num>
  <w:num w:numId="12">
    <w:abstractNumId w:val="34"/>
  </w:num>
  <w:num w:numId="13">
    <w:abstractNumId w:val="36"/>
  </w:num>
  <w:num w:numId="14">
    <w:abstractNumId w:val="102"/>
  </w:num>
  <w:num w:numId="15">
    <w:abstractNumId w:val="21"/>
  </w:num>
  <w:num w:numId="16">
    <w:abstractNumId w:val="122"/>
  </w:num>
  <w:num w:numId="17">
    <w:abstractNumId w:val="128"/>
  </w:num>
  <w:num w:numId="18">
    <w:abstractNumId w:val="68"/>
  </w:num>
  <w:num w:numId="19">
    <w:abstractNumId w:val="93"/>
  </w:num>
  <w:num w:numId="20">
    <w:abstractNumId w:val="60"/>
  </w:num>
  <w:num w:numId="21">
    <w:abstractNumId w:val="51"/>
  </w:num>
  <w:num w:numId="22">
    <w:abstractNumId w:val="96"/>
  </w:num>
  <w:num w:numId="23">
    <w:abstractNumId w:val="75"/>
  </w:num>
  <w:num w:numId="24">
    <w:abstractNumId w:val="58"/>
  </w:num>
  <w:num w:numId="25">
    <w:abstractNumId w:val="117"/>
  </w:num>
  <w:num w:numId="26">
    <w:abstractNumId w:val="9"/>
  </w:num>
  <w:num w:numId="27">
    <w:abstractNumId w:val="121"/>
  </w:num>
  <w:num w:numId="28">
    <w:abstractNumId w:val="76"/>
  </w:num>
  <w:num w:numId="29">
    <w:abstractNumId w:val="28"/>
  </w:num>
  <w:num w:numId="30">
    <w:abstractNumId w:val="118"/>
  </w:num>
  <w:num w:numId="31">
    <w:abstractNumId w:val="82"/>
  </w:num>
  <w:num w:numId="32">
    <w:abstractNumId w:val="123"/>
  </w:num>
  <w:num w:numId="33">
    <w:abstractNumId w:val="23"/>
  </w:num>
  <w:num w:numId="34">
    <w:abstractNumId w:val="11"/>
  </w:num>
  <w:num w:numId="35">
    <w:abstractNumId w:val="47"/>
  </w:num>
  <w:num w:numId="36">
    <w:abstractNumId w:val="35"/>
  </w:num>
  <w:num w:numId="37">
    <w:abstractNumId w:val="15"/>
  </w:num>
  <w:num w:numId="38">
    <w:abstractNumId w:val="73"/>
  </w:num>
  <w:num w:numId="39">
    <w:abstractNumId w:val="99"/>
  </w:num>
  <w:num w:numId="40">
    <w:abstractNumId w:val="8"/>
  </w:num>
  <w:num w:numId="41">
    <w:abstractNumId w:val="90"/>
  </w:num>
  <w:num w:numId="42">
    <w:abstractNumId w:val="127"/>
  </w:num>
  <w:num w:numId="43">
    <w:abstractNumId w:val="87"/>
  </w:num>
  <w:num w:numId="44">
    <w:abstractNumId w:val="125"/>
  </w:num>
  <w:num w:numId="45">
    <w:abstractNumId w:val="85"/>
  </w:num>
  <w:num w:numId="46">
    <w:abstractNumId w:val="39"/>
  </w:num>
  <w:num w:numId="47">
    <w:abstractNumId w:val="41"/>
  </w:num>
  <w:num w:numId="48">
    <w:abstractNumId w:val="20"/>
  </w:num>
  <w:num w:numId="49">
    <w:abstractNumId w:val="44"/>
  </w:num>
  <w:num w:numId="50">
    <w:abstractNumId w:val="89"/>
  </w:num>
  <w:num w:numId="51">
    <w:abstractNumId w:val="71"/>
  </w:num>
  <w:num w:numId="52">
    <w:abstractNumId w:val="115"/>
  </w:num>
  <w:num w:numId="53">
    <w:abstractNumId w:val="38"/>
  </w:num>
  <w:num w:numId="54">
    <w:abstractNumId w:val="4"/>
  </w:num>
  <w:num w:numId="55">
    <w:abstractNumId w:val="132"/>
  </w:num>
  <w:num w:numId="56">
    <w:abstractNumId w:val="86"/>
  </w:num>
  <w:num w:numId="57">
    <w:abstractNumId w:val="16"/>
  </w:num>
  <w:num w:numId="58">
    <w:abstractNumId w:val="43"/>
  </w:num>
  <w:num w:numId="59">
    <w:abstractNumId w:val="57"/>
  </w:num>
  <w:num w:numId="60">
    <w:abstractNumId w:val="91"/>
  </w:num>
  <w:num w:numId="61">
    <w:abstractNumId w:val="104"/>
  </w:num>
  <w:num w:numId="62">
    <w:abstractNumId w:val="98"/>
  </w:num>
  <w:num w:numId="63">
    <w:abstractNumId w:val="40"/>
  </w:num>
  <w:num w:numId="64">
    <w:abstractNumId w:val="30"/>
  </w:num>
  <w:num w:numId="65">
    <w:abstractNumId w:val="18"/>
  </w:num>
  <w:num w:numId="66">
    <w:abstractNumId w:val="62"/>
  </w:num>
  <w:num w:numId="67">
    <w:abstractNumId w:val="2"/>
  </w:num>
  <w:num w:numId="68">
    <w:abstractNumId w:val="114"/>
  </w:num>
  <w:num w:numId="69">
    <w:abstractNumId w:val="110"/>
  </w:num>
  <w:num w:numId="70">
    <w:abstractNumId w:val="25"/>
  </w:num>
  <w:num w:numId="71">
    <w:abstractNumId w:val="13"/>
  </w:num>
  <w:num w:numId="72">
    <w:abstractNumId w:val="32"/>
  </w:num>
  <w:num w:numId="73">
    <w:abstractNumId w:val="37"/>
  </w:num>
  <w:num w:numId="74">
    <w:abstractNumId w:val="120"/>
  </w:num>
  <w:num w:numId="75">
    <w:abstractNumId w:val="81"/>
  </w:num>
  <w:num w:numId="7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4"/>
  </w:num>
  <w:num w:numId="78">
    <w:abstractNumId w:val="61"/>
  </w:num>
  <w:num w:numId="79">
    <w:abstractNumId w:val="130"/>
  </w:num>
  <w:num w:numId="80">
    <w:abstractNumId w:val="65"/>
  </w:num>
  <w:num w:numId="81">
    <w:abstractNumId w:val="108"/>
  </w:num>
  <w:num w:numId="82">
    <w:abstractNumId w:val="103"/>
  </w:num>
  <w:num w:numId="83">
    <w:abstractNumId w:val="78"/>
  </w:num>
  <w:num w:numId="84">
    <w:abstractNumId w:val="14"/>
  </w:num>
  <w:num w:numId="85">
    <w:abstractNumId w:val="70"/>
  </w:num>
  <w:num w:numId="86">
    <w:abstractNumId w:val="119"/>
  </w:num>
  <w:num w:numId="87">
    <w:abstractNumId w:val="67"/>
  </w:num>
  <w:num w:numId="88">
    <w:abstractNumId w:val="63"/>
  </w:num>
  <w:num w:numId="89">
    <w:abstractNumId w:val="112"/>
  </w:num>
  <w:num w:numId="90">
    <w:abstractNumId w:val="101"/>
  </w:num>
  <w:num w:numId="91">
    <w:abstractNumId w:val="5"/>
  </w:num>
  <w:num w:numId="92">
    <w:abstractNumId w:val="107"/>
  </w:num>
  <w:num w:numId="93">
    <w:abstractNumId w:val="88"/>
  </w:num>
  <w:num w:numId="94">
    <w:abstractNumId w:val="106"/>
  </w:num>
  <w:num w:numId="95">
    <w:abstractNumId w:val="135"/>
  </w:num>
  <w:num w:numId="96">
    <w:abstractNumId w:val="66"/>
  </w:num>
  <w:num w:numId="97">
    <w:abstractNumId w:val="74"/>
  </w:num>
  <w:num w:numId="98">
    <w:abstractNumId w:val="133"/>
  </w:num>
  <w:num w:numId="99">
    <w:abstractNumId w:val="80"/>
  </w:num>
  <w:num w:numId="100">
    <w:abstractNumId w:val="109"/>
  </w:num>
  <w:num w:numId="101">
    <w:abstractNumId w:val="53"/>
  </w:num>
  <w:num w:numId="102">
    <w:abstractNumId w:val="126"/>
  </w:num>
  <w:num w:numId="103">
    <w:abstractNumId w:val="94"/>
  </w:num>
  <w:num w:numId="104">
    <w:abstractNumId w:val="19"/>
  </w:num>
  <w:num w:numId="105">
    <w:abstractNumId w:val="55"/>
  </w:num>
  <w:num w:numId="106">
    <w:abstractNumId w:val="95"/>
  </w:num>
  <w:num w:numId="107">
    <w:abstractNumId w:val="52"/>
  </w:num>
  <w:num w:numId="108">
    <w:abstractNumId w:val="42"/>
  </w:num>
  <w:num w:numId="109">
    <w:abstractNumId w:val="33"/>
  </w:num>
  <w:num w:numId="110">
    <w:abstractNumId w:val="10"/>
  </w:num>
  <w:num w:numId="111">
    <w:abstractNumId w:val="77"/>
  </w:num>
  <w:num w:numId="112">
    <w:abstractNumId w:val="79"/>
  </w:num>
  <w:num w:numId="113">
    <w:abstractNumId w:val="69"/>
  </w:num>
  <w:num w:numId="114">
    <w:abstractNumId w:val="111"/>
  </w:num>
  <w:num w:numId="115">
    <w:abstractNumId w:val="129"/>
  </w:num>
  <w:num w:numId="116">
    <w:abstractNumId w:val="46"/>
  </w:num>
  <w:num w:numId="117">
    <w:abstractNumId w:val="3"/>
  </w:num>
  <w:num w:numId="118">
    <w:abstractNumId w:val="83"/>
  </w:num>
  <w:num w:numId="119">
    <w:abstractNumId w:val="64"/>
  </w:num>
  <w:num w:numId="120">
    <w:abstractNumId w:val="27"/>
  </w:num>
  <w:num w:numId="121">
    <w:abstractNumId w:val="22"/>
  </w:num>
  <w:num w:numId="122">
    <w:abstractNumId w:val="84"/>
  </w:num>
  <w:num w:numId="123">
    <w:abstractNumId w:val="1"/>
  </w:num>
  <w:num w:numId="124">
    <w:abstractNumId w:val="59"/>
  </w:num>
  <w:num w:numId="125">
    <w:abstractNumId w:val="7"/>
  </w:num>
  <w:num w:numId="126">
    <w:abstractNumId w:val="31"/>
  </w:num>
  <w:num w:numId="127">
    <w:abstractNumId w:val="45"/>
  </w:num>
  <w:num w:numId="128">
    <w:abstractNumId w:val="97"/>
  </w:num>
  <w:num w:numId="129">
    <w:abstractNumId w:val="6"/>
  </w:num>
  <w:num w:numId="130">
    <w:abstractNumId w:val="131"/>
  </w:num>
  <w:num w:numId="131">
    <w:abstractNumId w:val="50"/>
  </w:num>
  <w:num w:numId="132">
    <w:abstractNumId w:val="54"/>
  </w:num>
  <w:num w:numId="133">
    <w:abstractNumId w:val="92"/>
  </w:num>
  <w:num w:numId="134">
    <w:abstractNumId w:val="113"/>
  </w:num>
  <w:num w:numId="135">
    <w:abstractNumId w:val="105"/>
  </w:num>
  <w:num w:numId="136">
    <w:abstractNumId w:val="26"/>
  </w:num>
  <w:numIdMacAtCleanup w:val="1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ishath Nadheema">
    <w15:presenceInfo w15:providerId="AD" w15:userId="S-1-5-21-691241595-883763465-490916854-1654"/>
  </w15:person>
  <w15:person w15:author="Hawwa Nazla">
    <w15:presenceInfo w15:providerId="AD" w15:userId="S::hawwa.nazla@finance.gov.mv::028b2041-5854-4848-810a-6c164e0fc8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0F0E"/>
    <w:rsid w:val="00002D33"/>
    <w:rsid w:val="00003B18"/>
    <w:rsid w:val="00003D8F"/>
    <w:rsid w:val="00004D57"/>
    <w:rsid w:val="00005A64"/>
    <w:rsid w:val="0000603A"/>
    <w:rsid w:val="000068E6"/>
    <w:rsid w:val="00006A22"/>
    <w:rsid w:val="00007073"/>
    <w:rsid w:val="00011802"/>
    <w:rsid w:val="00012D0F"/>
    <w:rsid w:val="0001384E"/>
    <w:rsid w:val="00013B28"/>
    <w:rsid w:val="00013F28"/>
    <w:rsid w:val="000143A7"/>
    <w:rsid w:val="00014977"/>
    <w:rsid w:val="00015509"/>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36DD2"/>
    <w:rsid w:val="00044FB1"/>
    <w:rsid w:val="00045C8E"/>
    <w:rsid w:val="00046259"/>
    <w:rsid w:val="000503A8"/>
    <w:rsid w:val="00050EAF"/>
    <w:rsid w:val="00053952"/>
    <w:rsid w:val="0005448E"/>
    <w:rsid w:val="00054F5A"/>
    <w:rsid w:val="00055005"/>
    <w:rsid w:val="000557B9"/>
    <w:rsid w:val="00055D30"/>
    <w:rsid w:val="00056C05"/>
    <w:rsid w:val="00056C70"/>
    <w:rsid w:val="0005730C"/>
    <w:rsid w:val="0005781A"/>
    <w:rsid w:val="00057A01"/>
    <w:rsid w:val="00057D95"/>
    <w:rsid w:val="00060BAE"/>
    <w:rsid w:val="00060DFB"/>
    <w:rsid w:val="00061BBD"/>
    <w:rsid w:val="00062F54"/>
    <w:rsid w:val="00064DDC"/>
    <w:rsid w:val="00065B3D"/>
    <w:rsid w:val="00066DFE"/>
    <w:rsid w:val="00070046"/>
    <w:rsid w:val="00071A87"/>
    <w:rsid w:val="000733E1"/>
    <w:rsid w:val="000735E0"/>
    <w:rsid w:val="00073C05"/>
    <w:rsid w:val="00073F5D"/>
    <w:rsid w:val="00074569"/>
    <w:rsid w:val="00074DF4"/>
    <w:rsid w:val="00075F5F"/>
    <w:rsid w:val="00075FBB"/>
    <w:rsid w:val="00076EFB"/>
    <w:rsid w:val="00077E11"/>
    <w:rsid w:val="00080269"/>
    <w:rsid w:val="00081FA9"/>
    <w:rsid w:val="000823AD"/>
    <w:rsid w:val="00083246"/>
    <w:rsid w:val="000848CE"/>
    <w:rsid w:val="000855CD"/>
    <w:rsid w:val="00085793"/>
    <w:rsid w:val="00085CF7"/>
    <w:rsid w:val="0008746B"/>
    <w:rsid w:val="00090156"/>
    <w:rsid w:val="00090761"/>
    <w:rsid w:val="00092AAD"/>
    <w:rsid w:val="000934DC"/>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5D4"/>
    <w:rsid w:val="000B6A04"/>
    <w:rsid w:val="000C11A1"/>
    <w:rsid w:val="000C2282"/>
    <w:rsid w:val="000C2904"/>
    <w:rsid w:val="000C31E9"/>
    <w:rsid w:val="000C41D9"/>
    <w:rsid w:val="000C4470"/>
    <w:rsid w:val="000C532C"/>
    <w:rsid w:val="000C77B8"/>
    <w:rsid w:val="000D0100"/>
    <w:rsid w:val="000D029F"/>
    <w:rsid w:val="000D086C"/>
    <w:rsid w:val="000D326D"/>
    <w:rsid w:val="000D6A1C"/>
    <w:rsid w:val="000D6BD8"/>
    <w:rsid w:val="000D705C"/>
    <w:rsid w:val="000D7227"/>
    <w:rsid w:val="000D7BA9"/>
    <w:rsid w:val="000E04D0"/>
    <w:rsid w:val="000E04E3"/>
    <w:rsid w:val="000E3039"/>
    <w:rsid w:val="000E37E1"/>
    <w:rsid w:val="000E3891"/>
    <w:rsid w:val="000E4298"/>
    <w:rsid w:val="000E4A5D"/>
    <w:rsid w:val="000E5ED0"/>
    <w:rsid w:val="000F19DF"/>
    <w:rsid w:val="000F250C"/>
    <w:rsid w:val="000F2872"/>
    <w:rsid w:val="000F3D42"/>
    <w:rsid w:val="000F4537"/>
    <w:rsid w:val="000F4857"/>
    <w:rsid w:val="000F4B8C"/>
    <w:rsid w:val="000F5633"/>
    <w:rsid w:val="000F7324"/>
    <w:rsid w:val="00100231"/>
    <w:rsid w:val="0010141C"/>
    <w:rsid w:val="00101ADD"/>
    <w:rsid w:val="00101ED3"/>
    <w:rsid w:val="001025E2"/>
    <w:rsid w:val="00103FCE"/>
    <w:rsid w:val="00105972"/>
    <w:rsid w:val="001061ED"/>
    <w:rsid w:val="00110D17"/>
    <w:rsid w:val="00112389"/>
    <w:rsid w:val="00113511"/>
    <w:rsid w:val="00113E37"/>
    <w:rsid w:val="00115B59"/>
    <w:rsid w:val="00115DAF"/>
    <w:rsid w:val="00116ABF"/>
    <w:rsid w:val="00116CC5"/>
    <w:rsid w:val="00117C97"/>
    <w:rsid w:val="0012075C"/>
    <w:rsid w:val="00122ED7"/>
    <w:rsid w:val="001239C7"/>
    <w:rsid w:val="00123CC5"/>
    <w:rsid w:val="00125C0B"/>
    <w:rsid w:val="001308CD"/>
    <w:rsid w:val="00131757"/>
    <w:rsid w:val="0013308E"/>
    <w:rsid w:val="00133159"/>
    <w:rsid w:val="001334B4"/>
    <w:rsid w:val="00133942"/>
    <w:rsid w:val="001349AB"/>
    <w:rsid w:val="00135BF1"/>
    <w:rsid w:val="001370AD"/>
    <w:rsid w:val="001418FA"/>
    <w:rsid w:val="00142DD4"/>
    <w:rsid w:val="0014537C"/>
    <w:rsid w:val="001453A3"/>
    <w:rsid w:val="00146DD8"/>
    <w:rsid w:val="00147D31"/>
    <w:rsid w:val="00147F06"/>
    <w:rsid w:val="001504F2"/>
    <w:rsid w:val="001510A9"/>
    <w:rsid w:val="0015204F"/>
    <w:rsid w:val="001524D0"/>
    <w:rsid w:val="00156A01"/>
    <w:rsid w:val="00157BDF"/>
    <w:rsid w:val="0016042A"/>
    <w:rsid w:val="00160845"/>
    <w:rsid w:val="001621F1"/>
    <w:rsid w:val="00162EDA"/>
    <w:rsid w:val="001644A0"/>
    <w:rsid w:val="0016556C"/>
    <w:rsid w:val="00165E78"/>
    <w:rsid w:val="001674CA"/>
    <w:rsid w:val="0016759E"/>
    <w:rsid w:val="0017135B"/>
    <w:rsid w:val="00172FE4"/>
    <w:rsid w:val="001733CC"/>
    <w:rsid w:val="001733FB"/>
    <w:rsid w:val="00174016"/>
    <w:rsid w:val="001751A4"/>
    <w:rsid w:val="00180173"/>
    <w:rsid w:val="00180290"/>
    <w:rsid w:val="001828DE"/>
    <w:rsid w:val="00182C22"/>
    <w:rsid w:val="00183BAE"/>
    <w:rsid w:val="00184A47"/>
    <w:rsid w:val="00184F40"/>
    <w:rsid w:val="00185ADC"/>
    <w:rsid w:val="00186178"/>
    <w:rsid w:val="00186D6B"/>
    <w:rsid w:val="00186DA3"/>
    <w:rsid w:val="00187229"/>
    <w:rsid w:val="00190076"/>
    <w:rsid w:val="001923D8"/>
    <w:rsid w:val="001924B8"/>
    <w:rsid w:val="00192C29"/>
    <w:rsid w:val="00193412"/>
    <w:rsid w:val="00193CA6"/>
    <w:rsid w:val="00193D77"/>
    <w:rsid w:val="00195497"/>
    <w:rsid w:val="00196CD1"/>
    <w:rsid w:val="00196F90"/>
    <w:rsid w:val="001A0725"/>
    <w:rsid w:val="001A2793"/>
    <w:rsid w:val="001A28B6"/>
    <w:rsid w:val="001A44B7"/>
    <w:rsid w:val="001A4600"/>
    <w:rsid w:val="001A5A93"/>
    <w:rsid w:val="001A5C0B"/>
    <w:rsid w:val="001A65AE"/>
    <w:rsid w:val="001A6B45"/>
    <w:rsid w:val="001A77FC"/>
    <w:rsid w:val="001B151A"/>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D0FE5"/>
    <w:rsid w:val="001D2503"/>
    <w:rsid w:val="001D25F8"/>
    <w:rsid w:val="001D3975"/>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16EA5"/>
    <w:rsid w:val="00220149"/>
    <w:rsid w:val="00221294"/>
    <w:rsid w:val="00221C94"/>
    <w:rsid w:val="0022282F"/>
    <w:rsid w:val="00222B3D"/>
    <w:rsid w:val="002231ED"/>
    <w:rsid w:val="002232B9"/>
    <w:rsid w:val="0022426A"/>
    <w:rsid w:val="00224BB2"/>
    <w:rsid w:val="0022553E"/>
    <w:rsid w:val="0022599E"/>
    <w:rsid w:val="002266FF"/>
    <w:rsid w:val="0022681F"/>
    <w:rsid w:val="002300ED"/>
    <w:rsid w:val="002305BC"/>
    <w:rsid w:val="00231A8D"/>
    <w:rsid w:val="00232F75"/>
    <w:rsid w:val="00233EF9"/>
    <w:rsid w:val="00235EF0"/>
    <w:rsid w:val="002373F0"/>
    <w:rsid w:val="00237C1B"/>
    <w:rsid w:val="00237CF4"/>
    <w:rsid w:val="00241E8B"/>
    <w:rsid w:val="002421C7"/>
    <w:rsid w:val="00242472"/>
    <w:rsid w:val="002429AD"/>
    <w:rsid w:val="002432EE"/>
    <w:rsid w:val="002464F5"/>
    <w:rsid w:val="00253042"/>
    <w:rsid w:val="00253881"/>
    <w:rsid w:val="00253D57"/>
    <w:rsid w:val="00253D93"/>
    <w:rsid w:val="00254708"/>
    <w:rsid w:val="00255C0E"/>
    <w:rsid w:val="002560F5"/>
    <w:rsid w:val="0025710C"/>
    <w:rsid w:val="00260DA6"/>
    <w:rsid w:val="0026181C"/>
    <w:rsid w:val="00261EC8"/>
    <w:rsid w:val="002649E3"/>
    <w:rsid w:val="00264FAA"/>
    <w:rsid w:val="00265DD4"/>
    <w:rsid w:val="00265F37"/>
    <w:rsid w:val="00266441"/>
    <w:rsid w:val="00267398"/>
    <w:rsid w:val="002705B4"/>
    <w:rsid w:val="0027070C"/>
    <w:rsid w:val="00270D66"/>
    <w:rsid w:val="00271535"/>
    <w:rsid w:val="00273493"/>
    <w:rsid w:val="002736E3"/>
    <w:rsid w:val="00277DD6"/>
    <w:rsid w:val="00280BB6"/>
    <w:rsid w:val="002833FA"/>
    <w:rsid w:val="0028638B"/>
    <w:rsid w:val="00287157"/>
    <w:rsid w:val="00290191"/>
    <w:rsid w:val="002905BA"/>
    <w:rsid w:val="00290C2B"/>
    <w:rsid w:val="00290DE6"/>
    <w:rsid w:val="00290E8A"/>
    <w:rsid w:val="00290E92"/>
    <w:rsid w:val="00290ECA"/>
    <w:rsid w:val="0029398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4D97"/>
    <w:rsid w:val="002B598A"/>
    <w:rsid w:val="002B7D2E"/>
    <w:rsid w:val="002C11CE"/>
    <w:rsid w:val="002C2C1A"/>
    <w:rsid w:val="002C2E8C"/>
    <w:rsid w:val="002C2F21"/>
    <w:rsid w:val="002C3EED"/>
    <w:rsid w:val="002C4A3F"/>
    <w:rsid w:val="002C67B9"/>
    <w:rsid w:val="002C683B"/>
    <w:rsid w:val="002C6ECE"/>
    <w:rsid w:val="002C73F8"/>
    <w:rsid w:val="002D11C1"/>
    <w:rsid w:val="002D3615"/>
    <w:rsid w:val="002D44BE"/>
    <w:rsid w:val="002D505B"/>
    <w:rsid w:val="002D567C"/>
    <w:rsid w:val="002D694B"/>
    <w:rsid w:val="002D6BCF"/>
    <w:rsid w:val="002E0CD9"/>
    <w:rsid w:val="002E1C0E"/>
    <w:rsid w:val="002E44CE"/>
    <w:rsid w:val="002E4A5D"/>
    <w:rsid w:val="002E585B"/>
    <w:rsid w:val="002E59E1"/>
    <w:rsid w:val="002E6464"/>
    <w:rsid w:val="002F18EC"/>
    <w:rsid w:val="002F2059"/>
    <w:rsid w:val="002F3772"/>
    <w:rsid w:val="002F473F"/>
    <w:rsid w:val="002F4DC4"/>
    <w:rsid w:val="002F5C31"/>
    <w:rsid w:val="002F5ECB"/>
    <w:rsid w:val="002F6555"/>
    <w:rsid w:val="002F71A5"/>
    <w:rsid w:val="002F77E7"/>
    <w:rsid w:val="002F77EC"/>
    <w:rsid w:val="00301245"/>
    <w:rsid w:val="00301712"/>
    <w:rsid w:val="00304438"/>
    <w:rsid w:val="003052DD"/>
    <w:rsid w:val="00305A9D"/>
    <w:rsid w:val="003101E6"/>
    <w:rsid w:val="003104B4"/>
    <w:rsid w:val="00310CB2"/>
    <w:rsid w:val="00311728"/>
    <w:rsid w:val="0031418C"/>
    <w:rsid w:val="00314309"/>
    <w:rsid w:val="00314A8A"/>
    <w:rsid w:val="00316CFE"/>
    <w:rsid w:val="00317020"/>
    <w:rsid w:val="00317E48"/>
    <w:rsid w:val="00320BA8"/>
    <w:rsid w:val="003211EB"/>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51F"/>
    <w:rsid w:val="00333DB6"/>
    <w:rsid w:val="00334441"/>
    <w:rsid w:val="00347DF6"/>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D1A"/>
    <w:rsid w:val="0037104C"/>
    <w:rsid w:val="003742DC"/>
    <w:rsid w:val="00374E4C"/>
    <w:rsid w:val="00376CF1"/>
    <w:rsid w:val="00380768"/>
    <w:rsid w:val="00381952"/>
    <w:rsid w:val="00381EED"/>
    <w:rsid w:val="0038247D"/>
    <w:rsid w:val="0038444A"/>
    <w:rsid w:val="003849A8"/>
    <w:rsid w:val="00384B45"/>
    <w:rsid w:val="0038620D"/>
    <w:rsid w:val="003877EF"/>
    <w:rsid w:val="003929F0"/>
    <w:rsid w:val="00392B32"/>
    <w:rsid w:val="00393B17"/>
    <w:rsid w:val="0039564E"/>
    <w:rsid w:val="00395B6B"/>
    <w:rsid w:val="00396AAE"/>
    <w:rsid w:val="00396D7C"/>
    <w:rsid w:val="00397094"/>
    <w:rsid w:val="003972C7"/>
    <w:rsid w:val="003A08FD"/>
    <w:rsid w:val="003A170A"/>
    <w:rsid w:val="003A1BD7"/>
    <w:rsid w:val="003A6E2B"/>
    <w:rsid w:val="003A701A"/>
    <w:rsid w:val="003A73B8"/>
    <w:rsid w:val="003A7D69"/>
    <w:rsid w:val="003B0234"/>
    <w:rsid w:val="003B1B06"/>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D5D"/>
    <w:rsid w:val="0042151A"/>
    <w:rsid w:val="004220C1"/>
    <w:rsid w:val="004222CA"/>
    <w:rsid w:val="004236F9"/>
    <w:rsid w:val="004262F3"/>
    <w:rsid w:val="00426A0D"/>
    <w:rsid w:val="00426D3A"/>
    <w:rsid w:val="004275FD"/>
    <w:rsid w:val="00427D45"/>
    <w:rsid w:val="0043023F"/>
    <w:rsid w:val="0043094D"/>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F43"/>
    <w:rsid w:val="00454FDE"/>
    <w:rsid w:val="00455083"/>
    <w:rsid w:val="00455149"/>
    <w:rsid w:val="004551B7"/>
    <w:rsid w:val="00455EE0"/>
    <w:rsid w:val="00456726"/>
    <w:rsid w:val="0045692B"/>
    <w:rsid w:val="004600C9"/>
    <w:rsid w:val="0046032B"/>
    <w:rsid w:val="00461783"/>
    <w:rsid w:val="00464BA4"/>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301"/>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1EE"/>
    <w:rsid w:val="004D35CC"/>
    <w:rsid w:val="004D5BE0"/>
    <w:rsid w:val="004D6D35"/>
    <w:rsid w:val="004D7F4D"/>
    <w:rsid w:val="004E026F"/>
    <w:rsid w:val="004E0D66"/>
    <w:rsid w:val="004E1804"/>
    <w:rsid w:val="004E2BF1"/>
    <w:rsid w:val="004E36F2"/>
    <w:rsid w:val="004E379F"/>
    <w:rsid w:val="004E3E6E"/>
    <w:rsid w:val="004E52F7"/>
    <w:rsid w:val="004F03A1"/>
    <w:rsid w:val="004F03C4"/>
    <w:rsid w:val="004F0DA5"/>
    <w:rsid w:val="004F2407"/>
    <w:rsid w:val="004F4C29"/>
    <w:rsid w:val="004F51C4"/>
    <w:rsid w:val="004F6A03"/>
    <w:rsid w:val="00500254"/>
    <w:rsid w:val="005012B1"/>
    <w:rsid w:val="00501A6B"/>
    <w:rsid w:val="00501EA4"/>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B01"/>
    <w:rsid w:val="00531AFF"/>
    <w:rsid w:val="0053341E"/>
    <w:rsid w:val="00533B0F"/>
    <w:rsid w:val="00536705"/>
    <w:rsid w:val="00537B1A"/>
    <w:rsid w:val="0054084D"/>
    <w:rsid w:val="005419FA"/>
    <w:rsid w:val="00543F6F"/>
    <w:rsid w:val="005442C2"/>
    <w:rsid w:val="0054672B"/>
    <w:rsid w:val="00546CE1"/>
    <w:rsid w:val="00550BF3"/>
    <w:rsid w:val="00551194"/>
    <w:rsid w:val="00552326"/>
    <w:rsid w:val="005527EF"/>
    <w:rsid w:val="0055399C"/>
    <w:rsid w:val="0055674C"/>
    <w:rsid w:val="00556CF6"/>
    <w:rsid w:val="00556D2A"/>
    <w:rsid w:val="005579F9"/>
    <w:rsid w:val="005601D3"/>
    <w:rsid w:val="0056137A"/>
    <w:rsid w:val="0056154D"/>
    <w:rsid w:val="0056452D"/>
    <w:rsid w:val="00567843"/>
    <w:rsid w:val="00572236"/>
    <w:rsid w:val="00572EC3"/>
    <w:rsid w:val="005755B3"/>
    <w:rsid w:val="0057642B"/>
    <w:rsid w:val="00577038"/>
    <w:rsid w:val="005809F2"/>
    <w:rsid w:val="00581744"/>
    <w:rsid w:val="005829E2"/>
    <w:rsid w:val="00582CB2"/>
    <w:rsid w:val="005838C0"/>
    <w:rsid w:val="00583B69"/>
    <w:rsid w:val="005843E2"/>
    <w:rsid w:val="005846A0"/>
    <w:rsid w:val="005861F8"/>
    <w:rsid w:val="005863FF"/>
    <w:rsid w:val="0059307A"/>
    <w:rsid w:val="0059319C"/>
    <w:rsid w:val="00595DA6"/>
    <w:rsid w:val="005A0156"/>
    <w:rsid w:val="005A048B"/>
    <w:rsid w:val="005A15FA"/>
    <w:rsid w:val="005A180D"/>
    <w:rsid w:val="005A3B4B"/>
    <w:rsid w:val="005A5B9C"/>
    <w:rsid w:val="005A7685"/>
    <w:rsid w:val="005B2DAC"/>
    <w:rsid w:val="005B40F8"/>
    <w:rsid w:val="005B43F5"/>
    <w:rsid w:val="005B667A"/>
    <w:rsid w:val="005C0D96"/>
    <w:rsid w:val="005C3ACB"/>
    <w:rsid w:val="005C7288"/>
    <w:rsid w:val="005D08E3"/>
    <w:rsid w:val="005D0938"/>
    <w:rsid w:val="005D13CF"/>
    <w:rsid w:val="005D1A86"/>
    <w:rsid w:val="005D238E"/>
    <w:rsid w:val="005D7D02"/>
    <w:rsid w:val="005E1B1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634"/>
    <w:rsid w:val="0060785B"/>
    <w:rsid w:val="00607F27"/>
    <w:rsid w:val="00610D90"/>
    <w:rsid w:val="00611A9A"/>
    <w:rsid w:val="00612260"/>
    <w:rsid w:val="006125EB"/>
    <w:rsid w:val="00614298"/>
    <w:rsid w:val="00614550"/>
    <w:rsid w:val="006147C1"/>
    <w:rsid w:val="00614B38"/>
    <w:rsid w:val="0061745F"/>
    <w:rsid w:val="00617663"/>
    <w:rsid w:val="00617869"/>
    <w:rsid w:val="0062124A"/>
    <w:rsid w:val="00621D06"/>
    <w:rsid w:val="00622515"/>
    <w:rsid w:val="006230E1"/>
    <w:rsid w:val="00624C06"/>
    <w:rsid w:val="006300C3"/>
    <w:rsid w:val="00632F1E"/>
    <w:rsid w:val="00633FE9"/>
    <w:rsid w:val="00634CF0"/>
    <w:rsid w:val="00635053"/>
    <w:rsid w:val="00635A86"/>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356F"/>
    <w:rsid w:val="0065541C"/>
    <w:rsid w:val="006562A4"/>
    <w:rsid w:val="00660C7D"/>
    <w:rsid w:val="00661734"/>
    <w:rsid w:val="006628A1"/>
    <w:rsid w:val="0066334E"/>
    <w:rsid w:val="006670F5"/>
    <w:rsid w:val="00670831"/>
    <w:rsid w:val="00670863"/>
    <w:rsid w:val="00670CBC"/>
    <w:rsid w:val="00670D3F"/>
    <w:rsid w:val="0067280A"/>
    <w:rsid w:val="00675150"/>
    <w:rsid w:val="00675CC5"/>
    <w:rsid w:val="00676600"/>
    <w:rsid w:val="00676607"/>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5F65"/>
    <w:rsid w:val="00697CAC"/>
    <w:rsid w:val="006A01CD"/>
    <w:rsid w:val="006A0BAF"/>
    <w:rsid w:val="006A0D56"/>
    <w:rsid w:val="006A1453"/>
    <w:rsid w:val="006A1F3C"/>
    <w:rsid w:val="006A38B5"/>
    <w:rsid w:val="006A6B2F"/>
    <w:rsid w:val="006B0E6C"/>
    <w:rsid w:val="006B1732"/>
    <w:rsid w:val="006B1FC3"/>
    <w:rsid w:val="006B276D"/>
    <w:rsid w:val="006B2AB0"/>
    <w:rsid w:val="006B2DB8"/>
    <w:rsid w:val="006B3532"/>
    <w:rsid w:val="006B417A"/>
    <w:rsid w:val="006B63D3"/>
    <w:rsid w:val="006B6F41"/>
    <w:rsid w:val="006C11E6"/>
    <w:rsid w:val="006C29B4"/>
    <w:rsid w:val="006C3D6C"/>
    <w:rsid w:val="006C4F7C"/>
    <w:rsid w:val="006C5FC0"/>
    <w:rsid w:val="006C6A6F"/>
    <w:rsid w:val="006D0E1A"/>
    <w:rsid w:val="006D2344"/>
    <w:rsid w:val="006D2980"/>
    <w:rsid w:val="006D3466"/>
    <w:rsid w:val="006D35BD"/>
    <w:rsid w:val="006D37B0"/>
    <w:rsid w:val="006D3AFB"/>
    <w:rsid w:val="006D6E2C"/>
    <w:rsid w:val="006E0AFF"/>
    <w:rsid w:val="006E1A82"/>
    <w:rsid w:val="006E240C"/>
    <w:rsid w:val="006E2DEF"/>
    <w:rsid w:val="006E4245"/>
    <w:rsid w:val="006E776D"/>
    <w:rsid w:val="006F0AB1"/>
    <w:rsid w:val="006F4E95"/>
    <w:rsid w:val="006F4FB9"/>
    <w:rsid w:val="006F5B39"/>
    <w:rsid w:val="006F5E3B"/>
    <w:rsid w:val="006F6416"/>
    <w:rsid w:val="00703659"/>
    <w:rsid w:val="007060BD"/>
    <w:rsid w:val="007068D0"/>
    <w:rsid w:val="00706A01"/>
    <w:rsid w:val="00710418"/>
    <w:rsid w:val="00710445"/>
    <w:rsid w:val="00716254"/>
    <w:rsid w:val="00717B0C"/>
    <w:rsid w:val="00720FDD"/>
    <w:rsid w:val="00721704"/>
    <w:rsid w:val="00721C40"/>
    <w:rsid w:val="00721D9F"/>
    <w:rsid w:val="007226BE"/>
    <w:rsid w:val="007227ED"/>
    <w:rsid w:val="007230E5"/>
    <w:rsid w:val="00725026"/>
    <w:rsid w:val="00725558"/>
    <w:rsid w:val="00725E8A"/>
    <w:rsid w:val="007265DB"/>
    <w:rsid w:val="00727740"/>
    <w:rsid w:val="00730D02"/>
    <w:rsid w:val="007316BE"/>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6760"/>
    <w:rsid w:val="007716A8"/>
    <w:rsid w:val="00771D4F"/>
    <w:rsid w:val="00772F1C"/>
    <w:rsid w:val="007731EC"/>
    <w:rsid w:val="00773886"/>
    <w:rsid w:val="00777F9F"/>
    <w:rsid w:val="00780024"/>
    <w:rsid w:val="0078146C"/>
    <w:rsid w:val="00782594"/>
    <w:rsid w:val="00782C92"/>
    <w:rsid w:val="00782CE2"/>
    <w:rsid w:val="0078384A"/>
    <w:rsid w:val="00786AAD"/>
    <w:rsid w:val="00790A36"/>
    <w:rsid w:val="00790EA4"/>
    <w:rsid w:val="0079227C"/>
    <w:rsid w:val="007922F4"/>
    <w:rsid w:val="00793FF6"/>
    <w:rsid w:val="00794971"/>
    <w:rsid w:val="00795CAE"/>
    <w:rsid w:val="00796FE0"/>
    <w:rsid w:val="007A1B65"/>
    <w:rsid w:val="007A4D64"/>
    <w:rsid w:val="007A50C4"/>
    <w:rsid w:val="007A5C94"/>
    <w:rsid w:val="007A66F7"/>
    <w:rsid w:val="007A70F3"/>
    <w:rsid w:val="007A73CB"/>
    <w:rsid w:val="007A7467"/>
    <w:rsid w:val="007B05DB"/>
    <w:rsid w:val="007B1B56"/>
    <w:rsid w:val="007B2450"/>
    <w:rsid w:val="007B31E7"/>
    <w:rsid w:val="007B519B"/>
    <w:rsid w:val="007B64F5"/>
    <w:rsid w:val="007B6F63"/>
    <w:rsid w:val="007B75FA"/>
    <w:rsid w:val="007C01A7"/>
    <w:rsid w:val="007C03AD"/>
    <w:rsid w:val="007C0C44"/>
    <w:rsid w:val="007C2530"/>
    <w:rsid w:val="007C4346"/>
    <w:rsid w:val="007C47DE"/>
    <w:rsid w:val="007C53FD"/>
    <w:rsid w:val="007D33F6"/>
    <w:rsid w:val="007D38F9"/>
    <w:rsid w:val="007D4CAF"/>
    <w:rsid w:val="007D6236"/>
    <w:rsid w:val="007D6A2F"/>
    <w:rsid w:val="007D7FA3"/>
    <w:rsid w:val="007E0C5D"/>
    <w:rsid w:val="007E109A"/>
    <w:rsid w:val="007E2273"/>
    <w:rsid w:val="007E24E8"/>
    <w:rsid w:val="007E2923"/>
    <w:rsid w:val="007E3D00"/>
    <w:rsid w:val="007E4E99"/>
    <w:rsid w:val="007E7944"/>
    <w:rsid w:val="007F09E4"/>
    <w:rsid w:val="007F1072"/>
    <w:rsid w:val="007F2321"/>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278D8"/>
    <w:rsid w:val="008300E2"/>
    <w:rsid w:val="0083052E"/>
    <w:rsid w:val="00830C2C"/>
    <w:rsid w:val="00831280"/>
    <w:rsid w:val="0083282F"/>
    <w:rsid w:val="00833093"/>
    <w:rsid w:val="00833858"/>
    <w:rsid w:val="00833DBB"/>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9F5"/>
    <w:rsid w:val="00881B61"/>
    <w:rsid w:val="0088441B"/>
    <w:rsid w:val="008865B4"/>
    <w:rsid w:val="00887CA6"/>
    <w:rsid w:val="00890205"/>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B78A5"/>
    <w:rsid w:val="008C1D7F"/>
    <w:rsid w:val="008C33DC"/>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9F1"/>
    <w:rsid w:val="008E4C6B"/>
    <w:rsid w:val="008E6515"/>
    <w:rsid w:val="008E75F6"/>
    <w:rsid w:val="008F356F"/>
    <w:rsid w:val="008F3DFA"/>
    <w:rsid w:val="008F624F"/>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1ADF"/>
    <w:rsid w:val="00922047"/>
    <w:rsid w:val="0092606C"/>
    <w:rsid w:val="0092728C"/>
    <w:rsid w:val="0093022A"/>
    <w:rsid w:val="00931C1C"/>
    <w:rsid w:val="009329AF"/>
    <w:rsid w:val="00933362"/>
    <w:rsid w:val="0093359A"/>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0F41"/>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210"/>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B31"/>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6132"/>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5CAE"/>
    <w:rsid w:val="00A36C42"/>
    <w:rsid w:val="00A4007E"/>
    <w:rsid w:val="00A400B3"/>
    <w:rsid w:val="00A407C6"/>
    <w:rsid w:val="00A40BA5"/>
    <w:rsid w:val="00A41A12"/>
    <w:rsid w:val="00A42871"/>
    <w:rsid w:val="00A428DC"/>
    <w:rsid w:val="00A4450D"/>
    <w:rsid w:val="00A44F6F"/>
    <w:rsid w:val="00A458F9"/>
    <w:rsid w:val="00A46D08"/>
    <w:rsid w:val="00A50AE3"/>
    <w:rsid w:val="00A50CC3"/>
    <w:rsid w:val="00A52589"/>
    <w:rsid w:val="00A53820"/>
    <w:rsid w:val="00A5454B"/>
    <w:rsid w:val="00A55D8E"/>
    <w:rsid w:val="00A57D8F"/>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3DC6"/>
    <w:rsid w:val="00A948C7"/>
    <w:rsid w:val="00A95E2F"/>
    <w:rsid w:val="00A961AA"/>
    <w:rsid w:val="00A96D99"/>
    <w:rsid w:val="00A9722F"/>
    <w:rsid w:val="00AA4F44"/>
    <w:rsid w:val="00AA550E"/>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44B0"/>
    <w:rsid w:val="00AD5369"/>
    <w:rsid w:val="00AD6321"/>
    <w:rsid w:val="00AD7293"/>
    <w:rsid w:val="00AD7864"/>
    <w:rsid w:val="00AE0726"/>
    <w:rsid w:val="00AE21DC"/>
    <w:rsid w:val="00AE22AF"/>
    <w:rsid w:val="00AE32ED"/>
    <w:rsid w:val="00AE4A5C"/>
    <w:rsid w:val="00AE5277"/>
    <w:rsid w:val="00AE58D4"/>
    <w:rsid w:val="00AE5E0C"/>
    <w:rsid w:val="00AF0D4D"/>
    <w:rsid w:val="00AF1307"/>
    <w:rsid w:val="00AF222F"/>
    <w:rsid w:val="00AF379E"/>
    <w:rsid w:val="00AF3A5A"/>
    <w:rsid w:val="00AF4D3A"/>
    <w:rsid w:val="00AF5823"/>
    <w:rsid w:val="00AF610E"/>
    <w:rsid w:val="00AF7465"/>
    <w:rsid w:val="00B00BC1"/>
    <w:rsid w:val="00B01EA0"/>
    <w:rsid w:val="00B0249A"/>
    <w:rsid w:val="00B027F4"/>
    <w:rsid w:val="00B02AD9"/>
    <w:rsid w:val="00B05EC6"/>
    <w:rsid w:val="00B05FBE"/>
    <w:rsid w:val="00B06EFC"/>
    <w:rsid w:val="00B06F8C"/>
    <w:rsid w:val="00B10CC8"/>
    <w:rsid w:val="00B111B2"/>
    <w:rsid w:val="00B118BD"/>
    <w:rsid w:val="00B1230D"/>
    <w:rsid w:val="00B127D0"/>
    <w:rsid w:val="00B1302A"/>
    <w:rsid w:val="00B133EE"/>
    <w:rsid w:val="00B14213"/>
    <w:rsid w:val="00B1444C"/>
    <w:rsid w:val="00B1544A"/>
    <w:rsid w:val="00B15F0E"/>
    <w:rsid w:val="00B1729E"/>
    <w:rsid w:val="00B173AD"/>
    <w:rsid w:val="00B200C2"/>
    <w:rsid w:val="00B207EE"/>
    <w:rsid w:val="00B21315"/>
    <w:rsid w:val="00B231D9"/>
    <w:rsid w:val="00B24177"/>
    <w:rsid w:val="00B24965"/>
    <w:rsid w:val="00B24E76"/>
    <w:rsid w:val="00B26777"/>
    <w:rsid w:val="00B3036A"/>
    <w:rsid w:val="00B309D1"/>
    <w:rsid w:val="00B328E9"/>
    <w:rsid w:val="00B34A71"/>
    <w:rsid w:val="00B357BA"/>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9A3"/>
    <w:rsid w:val="00B56899"/>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25B8"/>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15"/>
    <w:rsid w:val="00BE1923"/>
    <w:rsid w:val="00BE71AA"/>
    <w:rsid w:val="00BF0602"/>
    <w:rsid w:val="00BF3085"/>
    <w:rsid w:val="00BF65DB"/>
    <w:rsid w:val="00BF6F58"/>
    <w:rsid w:val="00C0500F"/>
    <w:rsid w:val="00C0546E"/>
    <w:rsid w:val="00C12C3E"/>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142"/>
    <w:rsid w:val="00C533CC"/>
    <w:rsid w:val="00C54CD7"/>
    <w:rsid w:val="00C55245"/>
    <w:rsid w:val="00C556CE"/>
    <w:rsid w:val="00C564CA"/>
    <w:rsid w:val="00C567A1"/>
    <w:rsid w:val="00C56975"/>
    <w:rsid w:val="00C60D77"/>
    <w:rsid w:val="00C61B5C"/>
    <w:rsid w:val="00C61C01"/>
    <w:rsid w:val="00C62947"/>
    <w:rsid w:val="00C63BBD"/>
    <w:rsid w:val="00C642E9"/>
    <w:rsid w:val="00C64AD1"/>
    <w:rsid w:val="00C655FA"/>
    <w:rsid w:val="00C659C0"/>
    <w:rsid w:val="00C72550"/>
    <w:rsid w:val="00C765CC"/>
    <w:rsid w:val="00C8047D"/>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363C"/>
    <w:rsid w:val="00CA4398"/>
    <w:rsid w:val="00CA5571"/>
    <w:rsid w:val="00CA653D"/>
    <w:rsid w:val="00CA6805"/>
    <w:rsid w:val="00CB24A8"/>
    <w:rsid w:val="00CB530E"/>
    <w:rsid w:val="00CB540F"/>
    <w:rsid w:val="00CB5BE4"/>
    <w:rsid w:val="00CB7B93"/>
    <w:rsid w:val="00CB7E9B"/>
    <w:rsid w:val="00CC124A"/>
    <w:rsid w:val="00CC1989"/>
    <w:rsid w:val="00CC234D"/>
    <w:rsid w:val="00CC3B15"/>
    <w:rsid w:val="00CC422D"/>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34A4"/>
    <w:rsid w:val="00D35F1A"/>
    <w:rsid w:val="00D36C28"/>
    <w:rsid w:val="00D44E78"/>
    <w:rsid w:val="00D470F8"/>
    <w:rsid w:val="00D47335"/>
    <w:rsid w:val="00D515F0"/>
    <w:rsid w:val="00D52844"/>
    <w:rsid w:val="00D54760"/>
    <w:rsid w:val="00D54D37"/>
    <w:rsid w:val="00D56D16"/>
    <w:rsid w:val="00D573ED"/>
    <w:rsid w:val="00D57C87"/>
    <w:rsid w:val="00D57E27"/>
    <w:rsid w:val="00D60CC1"/>
    <w:rsid w:val="00D610F8"/>
    <w:rsid w:val="00D61838"/>
    <w:rsid w:val="00D637DD"/>
    <w:rsid w:val="00D643EF"/>
    <w:rsid w:val="00D64EAC"/>
    <w:rsid w:val="00D65539"/>
    <w:rsid w:val="00D65D6E"/>
    <w:rsid w:val="00D6686A"/>
    <w:rsid w:val="00D6713F"/>
    <w:rsid w:val="00D671C2"/>
    <w:rsid w:val="00D67543"/>
    <w:rsid w:val="00D70574"/>
    <w:rsid w:val="00D716C5"/>
    <w:rsid w:val="00D72D45"/>
    <w:rsid w:val="00D7371E"/>
    <w:rsid w:val="00D75BC5"/>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4803"/>
    <w:rsid w:val="00E05C03"/>
    <w:rsid w:val="00E072DE"/>
    <w:rsid w:val="00E0748A"/>
    <w:rsid w:val="00E077A2"/>
    <w:rsid w:val="00E1089A"/>
    <w:rsid w:val="00E11489"/>
    <w:rsid w:val="00E11733"/>
    <w:rsid w:val="00E119C0"/>
    <w:rsid w:val="00E14441"/>
    <w:rsid w:val="00E14C04"/>
    <w:rsid w:val="00E15AD5"/>
    <w:rsid w:val="00E1685F"/>
    <w:rsid w:val="00E16884"/>
    <w:rsid w:val="00E20537"/>
    <w:rsid w:val="00E20570"/>
    <w:rsid w:val="00E20FEC"/>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5A16"/>
    <w:rsid w:val="00E777A0"/>
    <w:rsid w:val="00E81D8C"/>
    <w:rsid w:val="00E81E67"/>
    <w:rsid w:val="00E81F1B"/>
    <w:rsid w:val="00E836E0"/>
    <w:rsid w:val="00E85690"/>
    <w:rsid w:val="00E856AE"/>
    <w:rsid w:val="00E86E76"/>
    <w:rsid w:val="00E90EE0"/>
    <w:rsid w:val="00E92124"/>
    <w:rsid w:val="00E92A07"/>
    <w:rsid w:val="00E937BD"/>
    <w:rsid w:val="00E93A3B"/>
    <w:rsid w:val="00E953D1"/>
    <w:rsid w:val="00EA0330"/>
    <w:rsid w:val="00EA0535"/>
    <w:rsid w:val="00EA071D"/>
    <w:rsid w:val="00EA2D6B"/>
    <w:rsid w:val="00EA3B62"/>
    <w:rsid w:val="00EA6698"/>
    <w:rsid w:val="00EA6C76"/>
    <w:rsid w:val="00EB0F14"/>
    <w:rsid w:val="00EB125B"/>
    <w:rsid w:val="00EB2222"/>
    <w:rsid w:val="00EB2847"/>
    <w:rsid w:val="00EB4697"/>
    <w:rsid w:val="00EB4FFE"/>
    <w:rsid w:val="00EB5CD5"/>
    <w:rsid w:val="00EB6259"/>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712"/>
    <w:rsid w:val="00F06805"/>
    <w:rsid w:val="00F070A2"/>
    <w:rsid w:val="00F070E8"/>
    <w:rsid w:val="00F11D1C"/>
    <w:rsid w:val="00F11D84"/>
    <w:rsid w:val="00F159F5"/>
    <w:rsid w:val="00F17DC7"/>
    <w:rsid w:val="00F2249D"/>
    <w:rsid w:val="00F22A55"/>
    <w:rsid w:val="00F25D86"/>
    <w:rsid w:val="00F2622D"/>
    <w:rsid w:val="00F307C0"/>
    <w:rsid w:val="00F32137"/>
    <w:rsid w:val="00F33CD8"/>
    <w:rsid w:val="00F34D54"/>
    <w:rsid w:val="00F35005"/>
    <w:rsid w:val="00F356E7"/>
    <w:rsid w:val="00F427BF"/>
    <w:rsid w:val="00F4367D"/>
    <w:rsid w:val="00F43851"/>
    <w:rsid w:val="00F442A2"/>
    <w:rsid w:val="00F4444E"/>
    <w:rsid w:val="00F45F16"/>
    <w:rsid w:val="00F504C8"/>
    <w:rsid w:val="00F5275A"/>
    <w:rsid w:val="00F55239"/>
    <w:rsid w:val="00F55426"/>
    <w:rsid w:val="00F55456"/>
    <w:rsid w:val="00F55E91"/>
    <w:rsid w:val="00F60522"/>
    <w:rsid w:val="00F60EF0"/>
    <w:rsid w:val="00F61925"/>
    <w:rsid w:val="00F61D7E"/>
    <w:rsid w:val="00F62E34"/>
    <w:rsid w:val="00F62E58"/>
    <w:rsid w:val="00F62F87"/>
    <w:rsid w:val="00F63963"/>
    <w:rsid w:val="00F63A91"/>
    <w:rsid w:val="00F646D1"/>
    <w:rsid w:val="00F80CA0"/>
    <w:rsid w:val="00F82E96"/>
    <w:rsid w:val="00F83176"/>
    <w:rsid w:val="00F84C11"/>
    <w:rsid w:val="00F84DEB"/>
    <w:rsid w:val="00F85CC6"/>
    <w:rsid w:val="00F90F1A"/>
    <w:rsid w:val="00F9179D"/>
    <w:rsid w:val="00F9188B"/>
    <w:rsid w:val="00F91E43"/>
    <w:rsid w:val="00F9236A"/>
    <w:rsid w:val="00F92575"/>
    <w:rsid w:val="00F92798"/>
    <w:rsid w:val="00F93428"/>
    <w:rsid w:val="00F9423A"/>
    <w:rsid w:val="00F95271"/>
    <w:rsid w:val="00F96083"/>
    <w:rsid w:val="00F9637C"/>
    <w:rsid w:val="00F979ED"/>
    <w:rsid w:val="00FA1241"/>
    <w:rsid w:val="00FA37CE"/>
    <w:rsid w:val="00FA3ACD"/>
    <w:rsid w:val="00FA65CE"/>
    <w:rsid w:val="00FA7B93"/>
    <w:rsid w:val="00FA7FCC"/>
    <w:rsid w:val="00FB0828"/>
    <w:rsid w:val="00FB0E4F"/>
    <w:rsid w:val="00FB29EF"/>
    <w:rsid w:val="00FB3A12"/>
    <w:rsid w:val="00FB3F72"/>
    <w:rsid w:val="00FB45E4"/>
    <w:rsid w:val="00FB4E23"/>
    <w:rsid w:val="00FB6A25"/>
    <w:rsid w:val="00FB718C"/>
    <w:rsid w:val="00FC0F45"/>
    <w:rsid w:val="00FC154E"/>
    <w:rsid w:val="00FC1B21"/>
    <w:rsid w:val="00FC320F"/>
    <w:rsid w:val="00FC3309"/>
    <w:rsid w:val="00FC40ED"/>
    <w:rsid w:val="00FC46F4"/>
    <w:rsid w:val="00FC738B"/>
    <w:rsid w:val="00FD0728"/>
    <w:rsid w:val="00FD10EF"/>
    <w:rsid w:val="00FD3994"/>
    <w:rsid w:val="00FD547F"/>
    <w:rsid w:val="00FD5CDA"/>
    <w:rsid w:val="00FD6404"/>
    <w:rsid w:val="00FD78DD"/>
    <w:rsid w:val="00FE3B66"/>
    <w:rsid w:val="00FE47CD"/>
    <w:rsid w:val="00FE4B2C"/>
    <w:rsid w:val="00FE6EE8"/>
    <w:rsid w:val="00FF0D45"/>
    <w:rsid w:val="00FF18BA"/>
    <w:rsid w:val="00FF241E"/>
    <w:rsid w:val="00FF32C9"/>
    <w:rsid w:val="00FF3DD2"/>
    <w:rsid w:val="00FF45DF"/>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57D8F"/>
    <w:rPr>
      <w:sz w:val="24"/>
    </w:rPr>
  </w:style>
  <w:style w:type="paragraph" w:styleId="Heading1">
    <w:name w:val="heading 1"/>
    <w:aliases w:val="Document Header1"/>
    <w:basedOn w:val="Normal"/>
    <w:next w:val="Normal"/>
    <w:uiPriority w:val="1"/>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Sub-Clause Sub-paragraph,ClauseSubSub_No&amp;Name"/>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uiPriority w:val="99"/>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uiPriority w:val="1"/>
    <w:qFormat/>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990BEE"/>
    <w:pPr>
      <w:spacing w:after="60"/>
      <w:ind w:left="360" w:hanging="360"/>
      <w:jc w:val="both"/>
    </w:pPr>
    <w:rPr>
      <w:sz w:val="20"/>
    </w:rPr>
  </w:style>
  <w:style w:type="character" w:styleId="FootnoteReference">
    <w:name w:val="footnote reference"/>
    <w:basedOn w:val="DefaultParagraphFont"/>
    <w:uiPriority w:val="99"/>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uiPriority w:val="99"/>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1"/>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sz w:val="24"/>
    </w:rPr>
  </w:style>
  <w:style w:type="paragraph" w:customStyle="1" w:styleId="S4-Header2">
    <w:name w:val="S4-Header 2"/>
    <w:basedOn w:val="Normal"/>
    <w:rsid w:val="000F3D42"/>
    <w:pPr>
      <w:spacing w:before="120" w:after="240"/>
      <w:jc w:val="center"/>
    </w:pPr>
    <w:rPr>
      <w:b/>
      <w:sz w:val="32"/>
      <w:szCs w:val="24"/>
      <w:lang w:val="en-GB"/>
    </w:rPr>
  </w:style>
  <w:style w:type="paragraph" w:customStyle="1" w:styleId="Level3Body">
    <w:name w:val="Level 3 (Body)"/>
    <w:rsid w:val="00287157"/>
    <w:pPr>
      <w:tabs>
        <w:tab w:val="left" w:pos="1502"/>
      </w:tabs>
      <w:spacing w:line="270" w:lineRule="atLeast"/>
      <w:ind w:left="1502" w:hanging="425"/>
      <w:jc w:val="both"/>
    </w:pPr>
    <w:rPr>
      <w:rFonts w:ascii="Optima" w:hAnsi="Optima"/>
      <w:sz w:val="22"/>
    </w:rPr>
  </w:style>
  <w:style w:type="paragraph" w:customStyle="1" w:styleId="Style11">
    <w:name w:val="Style 11"/>
    <w:basedOn w:val="Normal"/>
    <w:rsid w:val="00287157"/>
    <w:pPr>
      <w:widowControl w:val="0"/>
      <w:autoSpaceDE w:val="0"/>
      <w:autoSpaceDN w:val="0"/>
      <w:spacing w:line="384" w:lineRule="atLeast"/>
    </w:pPr>
    <w:rPr>
      <w:szCs w:val="24"/>
    </w:rPr>
  </w:style>
  <w:style w:type="paragraph" w:customStyle="1" w:styleId="Section4-Heading2">
    <w:name w:val="Section 4 - Heading 2"/>
    <w:basedOn w:val="Normal"/>
    <w:rsid w:val="00F32137"/>
    <w:pPr>
      <w:spacing w:after="200"/>
      <w:jc w:val="center"/>
    </w:pPr>
    <w:rPr>
      <w:b/>
      <w:sz w:val="32"/>
      <w:szCs w:val="24"/>
    </w:rPr>
  </w:style>
  <w:style w:type="paragraph" w:customStyle="1" w:styleId="TableParagraph">
    <w:name w:val="Table Paragraph"/>
    <w:basedOn w:val="Normal"/>
    <w:uiPriority w:val="1"/>
    <w:qFormat/>
    <w:rsid w:val="004E0D66"/>
    <w:pPr>
      <w:widowControl w:val="0"/>
      <w:autoSpaceDE w:val="0"/>
      <w:autoSpaceDN w:val="0"/>
      <w:spacing w:line="172" w:lineRule="exact"/>
      <w:ind w:left="8"/>
    </w:pPr>
    <w:rPr>
      <w:rFonts w:ascii="Calibri" w:eastAsia="Calibri" w:hAnsi="Calibri" w:cs="Calibri"/>
      <w:sz w:val="22"/>
      <w:szCs w:val="22"/>
      <w:lang w:val="en-GB" w:eastAsia="en-GB" w:bidi="en-GB"/>
    </w:rPr>
  </w:style>
  <w:style w:type="paragraph" w:customStyle="1" w:styleId="S1-Header2">
    <w:name w:val="S1-Header2"/>
    <w:basedOn w:val="Normal"/>
    <w:rsid w:val="002D11C1"/>
    <w:pPr>
      <w:tabs>
        <w:tab w:val="num" w:pos="432"/>
      </w:tabs>
      <w:spacing w:after="200"/>
      <w:ind w:left="432" w:hanging="432"/>
    </w:pPr>
    <w:rPr>
      <w:b/>
      <w:szCs w:val="24"/>
      <w:lang w:val="en-GB"/>
    </w:rPr>
  </w:style>
  <w:style w:type="character" w:customStyle="1" w:styleId="StyleHeader2-SubClausesItalicChar">
    <w:name w:val="Style Header 2 - SubClauses + Italic Char"/>
    <w:rsid w:val="002D11C1"/>
    <w:rPr>
      <w:rFonts w:cs="Arial"/>
      <w:i/>
      <w:iCs/>
      <w:sz w:val="24"/>
      <w:szCs w:val="24"/>
      <w:lang w:val="en-US" w:eastAsia="en-US" w:bidi="ar-SA"/>
    </w:rPr>
  </w:style>
  <w:style w:type="character" w:styleId="UnresolvedMention">
    <w:name w:val="Unresolved Mention"/>
    <w:basedOn w:val="DefaultParagraphFont"/>
    <w:uiPriority w:val="99"/>
    <w:semiHidden/>
    <w:unhideWhenUsed/>
    <w:rsid w:val="001954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yperlink" Target="https://beelan.finance.gov.mv/" TargetMode="External"/><Relationship Id="rId39" Type="http://schemas.openxmlformats.org/officeDocument/2006/relationships/header" Target="header16.xml"/><Relationship Id="rId21" Type="http://schemas.openxmlformats.org/officeDocument/2006/relationships/hyperlink" Target="mailto:project.officer@finance.gov.mv" TargetMode="External"/><Relationship Id="rId34" Type="http://schemas.openxmlformats.org/officeDocument/2006/relationships/header" Target="header11.xml"/><Relationship Id="rId42" Type="http://schemas.openxmlformats.org/officeDocument/2006/relationships/header" Target="header19.xml"/><Relationship Id="rId47" Type="http://schemas.openxmlformats.org/officeDocument/2006/relationships/header" Target="header24.xml"/><Relationship Id="rId50" Type="http://schemas.openxmlformats.org/officeDocument/2006/relationships/header" Target="header2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9" Type="http://schemas.openxmlformats.org/officeDocument/2006/relationships/hyperlink" Target="mailto:fathimath.rishfa@finance.gov.mv" TargetMode="External"/><Relationship Id="rId11" Type="http://schemas.openxmlformats.org/officeDocument/2006/relationships/header" Target="header3.xml"/><Relationship Id="rId24" Type="http://schemas.openxmlformats.org/officeDocument/2006/relationships/hyperlink" Target="https://beelan.finance.gov.mv/" TargetMode="External"/><Relationship Id="rId32" Type="http://schemas.openxmlformats.org/officeDocument/2006/relationships/header" Target="header9.xml"/><Relationship Id="rId37" Type="http://schemas.openxmlformats.org/officeDocument/2006/relationships/header" Target="header14.xml"/><Relationship Id="rId40" Type="http://schemas.openxmlformats.org/officeDocument/2006/relationships/header" Target="header17.xml"/><Relationship Id="rId45" Type="http://schemas.openxmlformats.org/officeDocument/2006/relationships/header" Target="header22.xm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hyperlink" Target="mailto:ibrahim.aflah@finance.gov.mv" TargetMode="External"/><Relationship Id="rId31" Type="http://schemas.openxmlformats.org/officeDocument/2006/relationships/header" Target="header8.xml"/><Relationship Id="rId44" Type="http://schemas.openxmlformats.org/officeDocument/2006/relationships/header" Target="header21.xml"/><Relationship Id="rId52" Type="http://schemas.microsoft.com/office/2011/relationships/people" Target="peop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yperlink" Target="mailto:%20ibrahim.aflah@finance.gov.mv" TargetMode="External"/><Relationship Id="rId27" Type="http://schemas.openxmlformats.org/officeDocument/2006/relationships/hyperlink" Target="https://teams.microsoft.com/l/meetup-join/19%3ameeting_NjcwMzExMDItZTUxNS00ZmRmLTk5M2ItZWNiNjA2ZDk3NWUz%40thread.v2/0?context=%7b%22Tid%22%3a%2242574d6e-387c-4791-9a63-d01d7bea16bf%22%2c%22Oid%22%3a%222e429da4-33fc-42b7-abe6-997578a626a2%22%7d" TargetMode="External"/><Relationship Id="rId30" Type="http://schemas.openxmlformats.org/officeDocument/2006/relationships/hyperlink" Target="mailto:tender@finance.gov.mv" TargetMode="External"/><Relationship Id="rId35" Type="http://schemas.openxmlformats.org/officeDocument/2006/relationships/header" Target="header12.xml"/><Relationship Id="rId43" Type="http://schemas.openxmlformats.org/officeDocument/2006/relationships/header" Target="header20.xml"/><Relationship Id="rId48" Type="http://schemas.openxmlformats.org/officeDocument/2006/relationships/header" Target="header25.xml"/><Relationship Id="rId8" Type="http://schemas.openxmlformats.org/officeDocument/2006/relationships/image" Target="media/image1.wmf"/><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yperlink" Target="mailto:project.officer@finance.gov.mv" TargetMode="External"/><Relationship Id="rId33" Type="http://schemas.openxmlformats.org/officeDocument/2006/relationships/header" Target="header10.xml"/><Relationship Id="rId38" Type="http://schemas.openxmlformats.org/officeDocument/2006/relationships/header" Target="header15.xml"/><Relationship Id="rId46" Type="http://schemas.openxmlformats.org/officeDocument/2006/relationships/header" Target="header23.xml"/><Relationship Id="rId20" Type="http://schemas.openxmlformats.org/officeDocument/2006/relationships/hyperlink" Target="mailto:tender@finance.gov.mv" TargetMode="External"/><Relationship Id="rId41"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hyperlink" Target="mailto:tender@finance.gov.mv" TargetMode="External"/><Relationship Id="rId28" Type="http://schemas.openxmlformats.org/officeDocument/2006/relationships/hyperlink" Target="mailto:Ibrahim.aflah@finance.gov.mv" TargetMode="External"/><Relationship Id="rId36" Type="http://schemas.openxmlformats.org/officeDocument/2006/relationships/header" Target="header13.xml"/><Relationship Id="rId49" Type="http://schemas.openxmlformats.org/officeDocument/2006/relationships/header" Target="header2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07216-D802-4A65-8C22-23D620F6D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84</Pages>
  <Words>21227</Words>
  <Characters>120996</Characters>
  <Application>Microsoft Office Word</Application>
  <DocSecurity>0</DocSecurity>
  <Lines>1008</Lines>
  <Paragraphs>283</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141940</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Ibrahim Aflah</cp:lastModifiedBy>
  <cp:revision>3</cp:revision>
  <cp:lastPrinted>2019-09-15T07:51:00Z</cp:lastPrinted>
  <dcterms:created xsi:type="dcterms:W3CDTF">2025-07-03T11:13:00Z</dcterms:created>
  <dcterms:modified xsi:type="dcterms:W3CDTF">2025-07-03T11:34:00Z</dcterms:modified>
</cp:coreProperties>
</file>